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A8E95" w14:textId="77777777" w:rsidR="00662773" w:rsidRPr="002C5A1D" w:rsidRDefault="00662773" w:rsidP="00EE54EE">
      <w:pPr>
        <w:widowControl w:val="0"/>
        <w:ind w:right="-7" w:firstLine="567"/>
        <w:jc w:val="right"/>
        <w:rPr>
          <w:rFonts w:ascii="GHEA Grapalat" w:hAnsi="GHEA Grapalat" w:cs="Sylfaen"/>
          <w:i/>
          <w:u w:val="single"/>
        </w:rPr>
      </w:pPr>
    </w:p>
    <w:p w14:paraId="5781A8C4" w14:textId="77777777" w:rsidR="00DC0119" w:rsidRPr="009044F1" w:rsidRDefault="00DC0119" w:rsidP="00EE54EE">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70A7F83A" w14:textId="77777777" w:rsidR="005957E6" w:rsidRPr="00BA7128" w:rsidRDefault="005957E6" w:rsidP="005957E6">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FootnoteReference"/>
          <w:rFonts w:ascii="GHEA Grapalat" w:hAnsi="GHEA Grapalat"/>
          <w:i w:val="0"/>
          <w:sz w:val="24"/>
          <w:szCs w:val="24"/>
        </w:rPr>
        <w:footnoteReference w:customMarkFollows="1" w:id="1"/>
        <w:t>*</w:t>
      </w:r>
    </w:p>
    <w:p w14:paraId="4062B433" w14:textId="1B0F2109" w:rsidR="00DC0119" w:rsidRPr="00300561" w:rsidRDefault="00DC0119" w:rsidP="00EE54EE">
      <w:pPr>
        <w:pStyle w:val="BodyTextIndent"/>
        <w:widowControl w:val="0"/>
        <w:spacing w:line="240" w:lineRule="auto"/>
        <w:ind w:firstLine="0"/>
        <w:jc w:val="center"/>
        <w:rPr>
          <w:rFonts w:ascii="GHEA Grapalat" w:hAnsi="GHEA Grapalat"/>
          <w:i w:val="0"/>
          <w:iCs/>
          <w:color w:val="FF0000"/>
          <w:sz w:val="24"/>
          <w:szCs w:val="24"/>
        </w:rPr>
      </w:pPr>
      <w:r w:rsidRPr="00300561">
        <w:rPr>
          <w:rFonts w:ascii="GHEA Grapalat" w:hAnsi="GHEA Grapalat"/>
          <w:i w:val="0"/>
          <w:iCs/>
          <w:sz w:val="24"/>
          <w:szCs w:val="24"/>
        </w:rPr>
        <w:t>Настоящий текст объявления утвержден Решением Оценочной Комиссии от "</w:t>
      </w:r>
      <w:r w:rsidR="0058391C">
        <w:rPr>
          <w:rFonts w:ascii="GHEA Grapalat" w:hAnsi="GHEA Grapalat"/>
          <w:i w:val="0"/>
          <w:iCs/>
          <w:sz w:val="24"/>
          <w:szCs w:val="24"/>
          <w:lang w:val="hy-AM"/>
        </w:rPr>
        <w:t>12</w:t>
      </w:r>
      <w:r w:rsidRPr="00300561">
        <w:rPr>
          <w:rFonts w:ascii="GHEA Grapalat" w:hAnsi="GHEA Grapalat"/>
          <w:i w:val="0"/>
          <w:iCs/>
          <w:sz w:val="24"/>
          <w:szCs w:val="24"/>
        </w:rPr>
        <w:t>" "</w:t>
      </w:r>
      <w:r w:rsidR="00300561">
        <w:rPr>
          <w:rFonts w:ascii="GHEA Grapalat" w:hAnsi="GHEA Grapalat"/>
          <w:i w:val="0"/>
          <w:iCs/>
          <w:sz w:val="24"/>
          <w:szCs w:val="24"/>
          <w:lang w:val="hy-AM"/>
        </w:rPr>
        <w:t>02</w:t>
      </w:r>
      <w:r w:rsidRPr="00300561">
        <w:rPr>
          <w:rFonts w:ascii="GHEA Grapalat" w:hAnsi="GHEA Grapalat"/>
          <w:i w:val="0"/>
          <w:iCs/>
          <w:sz w:val="24"/>
          <w:szCs w:val="24"/>
        </w:rPr>
        <w:t>" 202</w:t>
      </w:r>
      <w:r w:rsidR="00300561">
        <w:rPr>
          <w:rFonts w:ascii="GHEA Grapalat" w:hAnsi="GHEA Grapalat"/>
          <w:i w:val="0"/>
          <w:iCs/>
          <w:sz w:val="24"/>
          <w:szCs w:val="24"/>
          <w:lang w:val="hy-AM"/>
        </w:rPr>
        <w:t>4</w:t>
      </w:r>
      <w:r w:rsidRPr="00300561">
        <w:rPr>
          <w:rFonts w:ascii="GHEA Grapalat" w:hAnsi="GHEA Grapalat"/>
          <w:i w:val="0"/>
          <w:iCs/>
          <w:sz w:val="24"/>
          <w:szCs w:val="24"/>
        </w:rPr>
        <w:t xml:space="preserve"> года "2" </w:t>
      </w:r>
    </w:p>
    <w:p w14:paraId="25A7DB40" w14:textId="2A218986" w:rsidR="00DC0119" w:rsidRPr="00DC0119" w:rsidRDefault="00DC0119" w:rsidP="00EE54EE">
      <w:pPr>
        <w:pStyle w:val="BodyTextIndent"/>
        <w:widowControl w:val="0"/>
        <w:spacing w:line="240" w:lineRule="auto"/>
        <w:ind w:firstLine="0"/>
        <w:jc w:val="center"/>
        <w:rPr>
          <w:rFonts w:ascii="GHEA Grapalat" w:hAnsi="GHEA Grapalat"/>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00C11C6B">
        <w:rPr>
          <w:rFonts w:ascii="GHEA Grapalat" w:hAnsi="GHEA Grapalat"/>
          <w:i w:val="0"/>
          <w:sz w:val="24"/>
          <w:szCs w:val="24"/>
        </w:rPr>
        <w:t>EQ-BMTsDzB-</w:t>
      </w:r>
      <w:r w:rsidR="00300561">
        <w:rPr>
          <w:rFonts w:ascii="GHEA Grapalat" w:hAnsi="GHEA Grapalat"/>
          <w:i w:val="0"/>
          <w:sz w:val="24"/>
          <w:szCs w:val="24"/>
        </w:rPr>
        <w:t>24/10</w:t>
      </w:r>
    </w:p>
    <w:p w14:paraId="3392EE1B" w14:textId="309BE1B3" w:rsidR="00DC0119" w:rsidRPr="00DC0119" w:rsidRDefault="00DC0119" w:rsidP="00EE54EE">
      <w:pPr>
        <w:pStyle w:val="BodyTextIndent"/>
        <w:widowControl w:val="0"/>
        <w:spacing w:line="240" w:lineRule="auto"/>
        <w:ind w:firstLine="567"/>
        <w:rPr>
          <w:rFonts w:ascii="GHEA Grapalat" w:hAnsi="GHEA Grapalat"/>
          <w:i w:val="0"/>
          <w:sz w:val="24"/>
          <w:szCs w:val="24"/>
        </w:rPr>
      </w:pPr>
      <w:r w:rsidRPr="00DC0119">
        <w:rPr>
          <w:rFonts w:ascii="GHEA Grapalat" w:hAnsi="GHEA Grapalat"/>
          <w:i w:val="0"/>
          <w:sz w:val="24"/>
          <w:szCs w:val="24"/>
        </w:rPr>
        <w:t xml:space="preserve">Заказчик мэрия г.Еревана находящийся по адресу: РА, г.Ереван, ул. Аргишти 1 объявляет </w:t>
      </w:r>
      <w:r w:rsidR="00300561">
        <w:rPr>
          <w:rFonts w:ascii="GHEA Grapalat" w:hAnsi="GHEA Grapalat"/>
          <w:i w:val="0"/>
          <w:sz w:val="24"/>
          <w:szCs w:val="24"/>
        </w:rPr>
        <w:t>открытого конкурса</w:t>
      </w:r>
      <w:r w:rsidRPr="00DC0119">
        <w:rPr>
          <w:rFonts w:ascii="GHEA Grapalat" w:hAnsi="GHEA Grapalat"/>
          <w:i w:val="0"/>
          <w:sz w:val="24"/>
          <w:szCs w:val="24"/>
        </w:rPr>
        <w:t>,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DC0119">
        <w:rPr>
          <w:rFonts w:ascii="GHEA Grapalat" w:hAnsi="GHEA Grapalat"/>
          <w:i w:val="0"/>
          <w:sz w:val="24"/>
          <w:szCs w:val="24"/>
          <w:u w:val="single"/>
        </w:rPr>
        <w:t>www.armeps.am</w:t>
      </w:r>
      <w:r>
        <w:rPr>
          <w:rFonts w:ascii="GHEA Grapalat" w:hAnsi="GHEA Grapalat"/>
          <w:i w:val="0"/>
          <w:sz w:val="24"/>
          <w:szCs w:val="24"/>
          <w:u w:val="single"/>
        </w:rPr>
        <w:fldChar w:fldCharType="end"/>
      </w:r>
      <w:r w:rsidRPr="00DC0119">
        <w:rPr>
          <w:rFonts w:ascii="GHEA Grapalat" w:hAnsi="GHEA Grapalat"/>
          <w:i w:val="0"/>
          <w:sz w:val="24"/>
          <w:szCs w:val="24"/>
        </w:rPr>
        <w:t>).</w:t>
      </w:r>
    </w:p>
    <w:p w14:paraId="26C56311" w14:textId="2A331DC9" w:rsidR="00DC0119" w:rsidRPr="00DC0119" w:rsidRDefault="00DC0119" w:rsidP="00EE54EE">
      <w:pPr>
        <w:pStyle w:val="BodyTextIndent"/>
        <w:widowControl w:val="0"/>
        <w:spacing w:line="240" w:lineRule="auto"/>
        <w:ind w:firstLine="567"/>
        <w:rPr>
          <w:rFonts w:ascii="GHEA Grapalat" w:hAnsi="GHEA Grapalat"/>
          <w:i w:val="0"/>
          <w:sz w:val="24"/>
          <w:szCs w:val="24"/>
        </w:rPr>
      </w:pPr>
      <w:r w:rsidRPr="00DC0119">
        <w:rPr>
          <w:rFonts w:ascii="GHEA Grapalat" w:hAnsi="GHEA Grapalat"/>
          <w:i w:val="0"/>
          <w:sz w:val="24"/>
          <w:szCs w:val="24"/>
        </w:rPr>
        <w:t>Участнику, отобранному по итогам конкурса, в установленном</w:t>
      </w:r>
      <w:r w:rsidRPr="00300561">
        <w:rPr>
          <w:rFonts w:ascii="Calibri" w:hAnsi="Calibri" w:cs="Calibri"/>
          <w:i w:val="0"/>
          <w:sz w:val="24"/>
          <w:szCs w:val="24"/>
        </w:rPr>
        <w:t> </w:t>
      </w:r>
      <w:r w:rsidRPr="00DC0119">
        <w:rPr>
          <w:rFonts w:ascii="GHEA Grapalat" w:hAnsi="GHEA Grapalat"/>
          <w:i w:val="0"/>
          <w:sz w:val="24"/>
          <w:szCs w:val="24"/>
        </w:rPr>
        <w:t xml:space="preserve">порядке будет предложено заключить договор на оказание услуг </w:t>
      </w:r>
      <w:r w:rsidR="00282967" w:rsidRPr="00282967">
        <w:rPr>
          <w:rFonts w:ascii="GHEA Grapalat" w:hAnsi="GHEA Grapalat"/>
          <w:i w:val="0"/>
          <w:sz w:val="24"/>
          <w:szCs w:val="24"/>
        </w:rPr>
        <w:t xml:space="preserve">по </w:t>
      </w:r>
      <w:r w:rsidR="00300561" w:rsidRPr="00300561">
        <w:rPr>
          <w:rFonts w:ascii="GHEA Grapalat" w:hAnsi="GHEA Grapalat"/>
          <w:i w:val="0"/>
          <w:sz w:val="24"/>
          <w:szCs w:val="24"/>
        </w:rPr>
        <w:t>эксплуатациии и сохранению  мостов, мостовых  сооружений, транпортных узлов и надземных переходов</w:t>
      </w:r>
      <w:r w:rsidR="00300561" w:rsidRPr="00DC0119">
        <w:rPr>
          <w:rFonts w:ascii="GHEA Grapalat" w:hAnsi="GHEA Grapalat"/>
          <w:i w:val="0"/>
          <w:sz w:val="24"/>
          <w:szCs w:val="24"/>
        </w:rPr>
        <w:t xml:space="preserve"> </w:t>
      </w:r>
      <w:r w:rsidRPr="00DC0119">
        <w:rPr>
          <w:rFonts w:ascii="GHEA Grapalat" w:hAnsi="GHEA Grapalat"/>
          <w:i w:val="0"/>
          <w:sz w:val="24"/>
          <w:szCs w:val="24"/>
        </w:rPr>
        <w:t>(далее — договор).</w:t>
      </w:r>
    </w:p>
    <w:p w14:paraId="7D76542B" w14:textId="77777777" w:rsidR="00DC0119" w:rsidRPr="009044F1" w:rsidRDefault="00DC0119" w:rsidP="00EE54EE">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3F880363" w14:textId="77777777" w:rsidR="00DC0119" w:rsidRDefault="00DC0119" w:rsidP="00EE54EE">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5FF6B9EA" w14:textId="77777777" w:rsidR="00DC0119" w:rsidRPr="003F762C" w:rsidRDefault="00DC0119" w:rsidP="00EE54EE">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174734C1" w14:textId="77777777" w:rsidR="00DC0119" w:rsidRPr="00D5443D" w:rsidRDefault="00DC0119" w:rsidP="00EE54EE">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21BF956D" w14:textId="092B043D" w:rsidR="00DC0119" w:rsidRPr="001B32D9" w:rsidRDefault="00DC0119" w:rsidP="00EE54EE">
      <w:pPr>
        <w:pStyle w:val="BodyTextIndent"/>
        <w:widowControl w:val="0"/>
        <w:spacing w:line="240" w:lineRule="auto"/>
        <w:ind w:firstLine="567"/>
        <w:rPr>
          <w:rFonts w:ascii="GHEA Grapalat" w:hAnsi="GHEA Grapalat"/>
          <w:i w:val="0"/>
          <w:sz w:val="24"/>
          <w:szCs w:val="24"/>
        </w:rPr>
      </w:pPr>
      <w:r>
        <w:rPr>
          <w:rFonts w:ascii="GHEA Grapalat" w:hAnsi="GHEA Grapalat"/>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w:instrText>
      </w:r>
      <w:r>
        <w:fldChar w:fldCharType="separate"/>
      </w:r>
      <w:r>
        <w:rPr>
          <w:rStyle w:val="Hyperlink"/>
          <w:rFonts w:ascii="GHEA Grapalat" w:hAnsi="GHEA Grapalat"/>
          <w:sz w:val="24"/>
          <w:szCs w:val="24"/>
        </w:rPr>
        <w:t>www.armeps.am</w:t>
      </w:r>
      <w:r>
        <w:rPr>
          <w:rStyle w:val="Hyperlink"/>
          <w:rFonts w:ascii="GHEA Grapalat" w:hAnsi="GHEA Grapalat"/>
          <w:sz w:val="24"/>
          <w:szCs w:val="24"/>
        </w:rPr>
        <w:fldChar w:fldCharType="end"/>
      </w:r>
      <w:r>
        <w:rPr>
          <w:rFonts w:ascii="GHEA Grapalat" w:hAnsi="GHEA Grapalat"/>
          <w:sz w:val="24"/>
          <w:szCs w:val="24"/>
        </w:rPr>
        <w:t xml:space="preserve">), до </w:t>
      </w:r>
      <w:r w:rsidR="00282967">
        <w:rPr>
          <w:rFonts w:ascii="GHEA Grapalat" w:hAnsi="GHEA Grapalat"/>
          <w:sz w:val="24"/>
          <w:szCs w:val="24"/>
        </w:rPr>
        <w:t>11:00</w:t>
      </w:r>
      <w:r w:rsidRPr="000C1417">
        <w:rPr>
          <w:rFonts w:ascii="GHEA Grapalat" w:hAnsi="GHEA Grapalat"/>
          <w:sz w:val="24"/>
          <w:szCs w:val="24"/>
        </w:rPr>
        <w:t xml:space="preserve"> часов </w:t>
      </w:r>
      <w:r w:rsidR="006063B1">
        <w:rPr>
          <w:rFonts w:ascii="GHEA Grapalat" w:hAnsi="GHEA Grapalat"/>
          <w:sz w:val="24"/>
          <w:szCs w:val="24"/>
          <w:lang w:val="hy-AM"/>
        </w:rPr>
        <w:t>15</w:t>
      </w:r>
      <w:r w:rsidRPr="000C1417">
        <w:rPr>
          <w:rFonts w:ascii="GHEA Grapalat" w:hAnsi="GHEA Grapalat"/>
          <w:sz w:val="24"/>
          <w:szCs w:val="24"/>
        </w:rPr>
        <w:t>.</w:t>
      </w:r>
      <w:r w:rsidR="00300561">
        <w:rPr>
          <w:rFonts w:ascii="GHEA Grapalat" w:hAnsi="GHEA Grapalat"/>
          <w:sz w:val="24"/>
          <w:szCs w:val="24"/>
          <w:lang w:val="hy-AM"/>
        </w:rPr>
        <w:t>03</w:t>
      </w:r>
      <w:r w:rsidRPr="000C1417">
        <w:rPr>
          <w:rFonts w:ascii="GHEA Grapalat" w:hAnsi="GHEA Grapalat"/>
          <w:sz w:val="24"/>
          <w:szCs w:val="24"/>
        </w:rPr>
        <w:t>.202</w:t>
      </w:r>
      <w:r w:rsidR="00300561">
        <w:rPr>
          <w:rFonts w:ascii="GHEA Grapalat" w:hAnsi="GHEA Grapalat"/>
          <w:sz w:val="24"/>
          <w:szCs w:val="24"/>
          <w:lang w:val="hy-AM"/>
        </w:rPr>
        <w:t>4</w:t>
      </w:r>
      <w:r w:rsidRPr="000C1417">
        <w:rPr>
          <w:rFonts w:ascii="GHEA Grapalat" w:hAnsi="GHEA Grapalat"/>
          <w:b/>
          <w:sz w:val="24"/>
          <w:szCs w:val="24"/>
        </w:rPr>
        <w:t>г</w:t>
      </w:r>
      <w:r w:rsidRPr="000C1417">
        <w:rPr>
          <w:rFonts w:ascii="GHEA Grapalat" w:hAnsi="GHEA Grapalat"/>
          <w:sz w:val="24"/>
          <w:szCs w:val="24"/>
        </w:rPr>
        <w:t xml:space="preserve"> </w:t>
      </w:r>
      <w:r>
        <w:rPr>
          <w:rFonts w:ascii="GHEA Grapalat" w:hAnsi="GHEA Grapalat"/>
          <w:sz w:val="24"/>
          <w:szCs w:val="24"/>
        </w:rPr>
        <w:t>дня с даты опубликования настоящего объявления.</w:t>
      </w:r>
      <w:r w:rsidRPr="009044F1">
        <w:rPr>
          <w:rFonts w:ascii="GHEA Grapalat" w:hAnsi="GHEA Grapalat"/>
          <w:i w:val="0"/>
          <w:sz w:val="24"/>
          <w:szCs w:val="24"/>
        </w:rPr>
        <w:t>Кроме армянского языка заявки могут быть поданы также н</w:t>
      </w:r>
      <w:r>
        <w:rPr>
          <w:rFonts w:ascii="GHEA Grapalat" w:hAnsi="GHEA Grapalat"/>
          <w:i w:val="0"/>
          <w:sz w:val="24"/>
          <w:szCs w:val="24"/>
        </w:rPr>
        <w:t>а английском или русском языке.</w:t>
      </w:r>
    </w:p>
    <w:p w14:paraId="4DD42ABF" w14:textId="45D04CF1" w:rsidR="00DC0119" w:rsidRPr="001B32D9" w:rsidRDefault="00DC0119" w:rsidP="00EE54EE">
      <w:pPr>
        <w:pStyle w:val="BodyTextIndent"/>
        <w:widowControl w:val="0"/>
        <w:spacing w:line="240" w:lineRule="auto"/>
        <w:ind w:firstLine="567"/>
        <w:rPr>
          <w:rFonts w:ascii="GHEA Grapalat" w:hAnsi="GHEA Grapalat"/>
          <w:i w:val="0"/>
          <w:sz w:val="24"/>
          <w:szCs w:val="24"/>
        </w:rPr>
      </w:pPr>
      <w:r w:rsidRPr="00AD29CE">
        <w:rPr>
          <w:rFonts w:ascii="GHEA Grapalat" w:hAnsi="GHEA Grapalat"/>
          <w:sz w:val="24"/>
          <w:szCs w:val="24"/>
        </w:rPr>
        <w:t xml:space="preserve">Вскрытие заявок будет проводиться в электронной форме, посредством системы электронных закупок Armeps, в </w:t>
      </w:r>
      <w:r w:rsidR="00282967">
        <w:rPr>
          <w:rFonts w:ascii="GHEA Grapalat" w:hAnsi="GHEA Grapalat"/>
          <w:sz w:val="24"/>
          <w:szCs w:val="24"/>
        </w:rPr>
        <w:t>11:00</w:t>
      </w:r>
      <w:r w:rsidRPr="000C1417">
        <w:rPr>
          <w:rFonts w:ascii="GHEA Grapalat" w:hAnsi="GHEA Grapalat"/>
          <w:sz w:val="24"/>
          <w:szCs w:val="24"/>
        </w:rPr>
        <w:t xml:space="preserve"> часов </w:t>
      </w:r>
      <w:r w:rsidR="006063B1">
        <w:rPr>
          <w:rFonts w:ascii="GHEA Grapalat" w:hAnsi="GHEA Grapalat"/>
          <w:sz w:val="24"/>
          <w:szCs w:val="24"/>
          <w:lang w:val="hy-AM"/>
        </w:rPr>
        <w:t>15</w:t>
      </w:r>
      <w:r w:rsidRPr="000C1417">
        <w:rPr>
          <w:rFonts w:ascii="GHEA Grapalat" w:hAnsi="GHEA Grapalat"/>
          <w:sz w:val="24"/>
          <w:szCs w:val="24"/>
        </w:rPr>
        <w:t>.</w:t>
      </w:r>
      <w:r w:rsidR="00300561">
        <w:rPr>
          <w:rFonts w:ascii="GHEA Grapalat" w:hAnsi="GHEA Grapalat"/>
          <w:sz w:val="24"/>
          <w:szCs w:val="24"/>
          <w:lang w:val="hy-AM"/>
        </w:rPr>
        <w:t>03</w:t>
      </w:r>
      <w:r w:rsidRPr="000C1417">
        <w:rPr>
          <w:rFonts w:ascii="GHEA Grapalat" w:hAnsi="GHEA Grapalat"/>
          <w:sz w:val="24"/>
          <w:szCs w:val="24"/>
        </w:rPr>
        <w:t>.202</w:t>
      </w:r>
      <w:r w:rsidR="00300561">
        <w:rPr>
          <w:rFonts w:ascii="GHEA Grapalat" w:hAnsi="GHEA Grapalat"/>
          <w:sz w:val="24"/>
          <w:szCs w:val="24"/>
          <w:lang w:val="hy-AM"/>
        </w:rPr>
        <w:t>4</w:t>
      </w:r>
      <w:r w:rsidRPr="000C1417">
        <w:rPr>
          <w:rFonts w:ascii="GHEA Grapalat" w:hAnsi="GHEA Grapalat"/>
          <w:b/>
          <w:sz w:val="24"/>
          <w:szCs w:val="24"/>
        </w:rPr>
        <w:t xml:space="preserve">г. </w:t>
      </w:r>
      <w:r w:rsidRPr="00AD29CE">
        <w:rPr>
          <w:rFonts w:ascii="GHEA Grapalat" w:hAnsi="GHEA Grapalat"/>
          <w:sz w:val="24"/>
          <w:szCs w:val="24"/>
        </w:rPr>
        <w:t>со дня опубликования настоящего объявления</w:t>
      </w:r>
      <w:r>
        <w:rPr>
          <w:rFonts w:ascii="GHEA Grapalat" w:hAnsi="GHEA Grapalat"/>
          <w:sz w:val="24"/>
          <w:szCs w:val="24"/>
        </w:rPr>
        <w:t>.</w:t>
      </w:r>
    </w:p>
    <w:p w14:paraId="5F78CB69" w14:textId="77777777" w:rsidR="00DC0119" w:rsidRPr="001B32D9" w:rsidRDefault="00DC0119" w:rsidP="00EE54EE">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82055CF" w14:textId="347E3DB9" w:rsidR="00DC0119" w:rsidRPr="00DC0119" w:rsidRDefault="00DC0119" w:rsidP="00EE54EE">
      <w:pPr>
        <w:pStyle w:val="BodyTextIndent"/>
        <w:spacing w:line="240" w:lineRule="auto"/>
        <w:ind w:firstLine="567"/>
        <w:rPr>
          <w:rFonts w:ascii="GHEA Grapalat" w:hAnsi="GHEA Grapalat"/>
          <w:i w:val="0"/>
          <w:sz w:val="24"/>
          <w:szCs w:val="24"/>
        </w:rPr>
      </w:pPr>
      <w:r w:rsidRPr="001E0322">
        <w:rPr>
          <w:rFonts w:ascii="GHEA Grapalat" w:hAnsi="GHEA Grapalat"/>
          <w:sz w:val="24"/>
          <w:szCs w:val="24"/>
        </w:rPr>
        <w:t xml:space="preserve">Для получения дополнительной информации, связанной с настоящим объявлением, можно обратиться к секретарю Оценочной комиссии </w:t>
      </w:r>
      <w:r w:rsidR="00282967">
        <w:rPr>
          <w:rFonts w:ascii="GHEA Grapalat" w:hAnsi="GHEA Grapalat"/>
          <w:sz w:val="24"/>
          <w:szCs w:val="24"/>
        </w:rPr>
        <w:t>Гор</w:t>
      </w:r>
      <w:r w:rsidRPr="000C1417">
        <w:rPr>
          <w:rFonts w:ascii="GHEA Grapalat" w:hAnsi="GHEA Grapalat"/>
          <w:sz w:val="24"/>
          <w:szCs w:val="24"/>
        </w:rPr>
        <w:t xml:space="preserve"> </w:t>
      </w:r>
      <w:r w:rsidR="00282967">
        <w:rPr>
          <w:rFonts w:ascii="GHEA Grapalat" w:hAnsi="GHEA Grapalat"/>
          <w:sz w:val="24"/>
          <w:szCs w:val="24"/>
        </w:rPr>
        <w:t>Мурад</w:t>
      </w:r>
      <w:r w:rsidRPr="000C1417">
        <w:rPr>
          <w:rFonts w:ascii="GHEA Grapalat" w:hAnsi="GHEA Grapalat"/>
          <w:sz w:val="24"/>
          <w:szCs w:val="24"/>
        </w:rPr>
        <w:t>ян</w:t>
      </w:r>
      <w:r w:rsidRPr="00DC0119">
        <w:rPr>
          <w:rFonts w:ascii="GHEA Grapalat" w:hAnsi="GHEA Grapalat"/>
          <w:sz w:val="24"/>
          <w:szCs w:val="24"/>
        </w:rPr>
        <w:t>.</w:t>
      </w:r>
    </w:p>
    <w:p w14:paraId="4B88B7CC" w14:textId="37AA77BE" w:rsidR="00DC0119" w:rsidRPr="00282967" w:rsidRDefault="00DC0119" w:rsidP="00EE54EE">
      <w:pPr>
        <w:pStyle w:val="FootnoteText"/>
        <w:tabs>
          <w:tab w:val="left" w:pos="1350"/>
        </w:tabs>
        <w:ind w:firstLine="90"/>
        <w:jc w:val="both"/>
        <w:rPr>
          <w:rFonts w:ascii="GHEA Grapalat" w:hAnsi="GHEA Grapalat"/>
          <w:sz w:val="24"/>
          <w:szCs w:val="24"/>
        </w:rPr>
      </w:pPr>
      <w:r w:rsidRPr="001E0322">
        <w:rPr>
          <w:rFonts w:ascii="GHEA Grapalat" w:hAnsi="GHEA Grapalat"/>
          <w:sz w:val="24"/>
          <w:szCs w:val="24"/>
        </w:rPr>
        <w:t>Телефон` 011514</w:t>
      </w:r>
      <w:r w:rsidRPr="000C1417">
        <w:rPr>
          <w:rFonts w:ascii="GHEA Grapalat" w:hAnsi="GHEA Grapalat"/>
          <w:sz w:val="24"/>
          <w:szCs w:val="24"/>
        </w:rPr>
        <w:t>37</w:t>
      </w:r>
      <w:r w:rsidR="00282967" w:rsidRPr="00282967">
        <w:rPr>
          <w:rFonts w:ascii="GHEA Grapalat" w:hAnsi="GHEA Grapalat"/>
          <w:sz w:val="24"/>
          <w:szCs w:val="24"/>
        </w:rPr>
        <w:t>3</w:t>
      </w:r>
    </w:p>
    <w:p w14:paraId="56FFDF88" w14:textId="677F9167" w:rsidR="00DC0119" w:rsidRPr="00282967" w:rsidRDefault="00DC0119" w:rsidP="00EE54EE">
      <w:pPr>
        <w:pStyle w:val="FootnoteText"/>
        <w:tabs>
          <w:tab w:val="left" w:pos="1350"/>
        </w:tabs>
        <w:ind w:firstLine="90"/>
        <w:jc w:val="both"/>
        <w:rPr>
          <w:rFonts w:ascii="GHEA Grapalat" w:hAnsi="GHEA Grapalat"/>
          <w:sz w:val="24"/>
          <w:szCs w:val="24"/>
        </w:rPr>
      </w:pPr>
      <w:r w:rsidRPr="001E0322">
        <w:rPr>
          <w:rFonts w:ascii="GHEA Grapalat" w:hAnsi="GHEA Grapalat"/>
          <w:sz w:val="24"/>
          <w:szCs w:val="24"/>
        </w:rPr>
        <w:t xml:space="preserve">Электронная почта` </w:t>
      </w:r>
      <w:proofErr w:type="spellStart"/>
      <w:r w:rsidR="00282967">
        <w:rPr>
          <w:rFonts w:ascii="GHEA Grapalat" w:hAnsi="GHEA Grapalat"/>
          <w:sz w:val="24"/>
          <w:szCs w:val="24"/>
          <w:lang w:val="en-US"/>
        </w:rPr>
        <w:t>gor</w:t>
      </w:r>
      <w:proofErr w:type="spellEnd"/>
      <w:r w:rsidR="00282967" w:rsidRPr="00282967">
        <w:rPr>
          <w:rFonts w:ascii="GHEA Grapalat" w:hAnsi="GHEA Grapalat"/>
          <w:sz w:val="24"/>
          <w:szCs w:val="24"/>
        </w:rPr>
        <w:t>.</w:t>
      </w:r>
      <w:proofErr w:type="spellStart"/>
      <w:r w:rsidR="00282967">
        <w:rPr>
          <w:rFonts w:ascii="GHEA Grapalat" w:hAnsi="GHEA Grapalat"/>
          <w:sz w:val="24"/>
          <w:szCs w:val="24"/>
          <w:lang w:val="en-US"/>
        </w:rPr>
        <w:t>muradyan</w:t>
      </w:r>
      <w:proofErr w:type="spellEnd"/>
      <w:r w:rsidR="00282967" w:rsidRPr="00282967">
        <w:rPr>
          <w:rFonts w:ascii="GHEA Grapalat" w:hAnsi="GHEA Grapalat"/>
          <w:sz w:val="24"/>
          <w:szCs w:val="24"/>
        </w:rPr>
        <w:t>@</w:t>
      </w:r>
      <w:proofErr w:type="spellStart"/>
      <w:r w:rsidR="00282967">
        <w:rPr>
          <w:rFonts w:ascii="GHEA Grapalat" w:hAnsi="GHEA Grapalat"/>
          <w:sz w:val="24"/>
          <w:szCs w:val="24"/>
          <w:lang w:val="en-US"/>
        </w:rPr>
        <w:t>yerevan</w:t>
      </w:r>
      <w:proofErr w:type="spellEnd"/>
      <w:r w:rsidR="00282967" w:rsidRPr="00282967">
        <w:rPr>
          <w:rFonts w:ascii="GHEA Grapalat" w:hAnsi="GHEA Grapalat"/>
          <w:sz w:val="24"/>
          <w:szCs w:val="24"/>
        </w:rPr>
        <w:t>.</w:t>
      </w:r>
      <w:r w:rsidR="00282967">
        <w:rPr>
          <w:rFonts w:ascii="GHEA Grapalat" w:hAnsi="GHEA Grapalat"/>
          <w:sz w:val="24"/>
          <w:szCs w:val="24"/>
          <w:lang w:val="en-US"/>
        </w:rPr>
        <w:t>am</w:t>
      </w:r>
    </w:p>
    <w:p w14:paraId="312F36C1" w14:textId="77777777" w:rsidR="00DC0119" w:rsidRDefault="00DC0119" w:rsidP="00EE54EE">
      <w:pPr>
        <w:pStyle w:val="BodyTextIndent"/>
        <w:widowControl w:val="0"/>
        <w:spacing w:line="240" w:lineRule="auto"/>
        <w:ind w:left="3969" w:firstLine="0"/>
        <w:rPr>
          <w:rFonts w:ascii="GHEA Grapalat" w:hAnsi="GHEA Grapalat"/>
          <w:sz w:val="24"/>
          <w:szCs w:val="24"/>
          <w:lang w:val="hy-AM"/>
        </w:rPr>
      </w:pPr>
      <w:r>
        <w:rPr>
          <w:rFonts w:ascii="GHEA Grapalat" w:hAnsi="GHEA Grapalat"/>
          <w:sz w:val="24"/>
          <w:szCs w:val="24"/>
          <w:lang w:val="hy-AM"/>
        </w:rPr>
        <w:t xml:space="preserve">   </w:t>
      </w:r>
    </w:p>
    <w:p w14:paraId="7B54557D" w14:textId="77777777" w:rsidR="00915A97" w:rsidRPr="00D5443D" w:rsidRDefault="00DC0119" w:rsidP="00EE54EE">
      <w:pPr>
        <w:pStyle w:val="BodyTextIndent"/>
        <w:widowControl w:val="0"/>
        <w:spacing w:line="240" w:lineRule="auto"/>
        <w:ind w:left="3969" w:firstLine="0"/>
        <w:rPr>
          <w:rFonts w:ascii="GHEA Grapalat" w:hAnsi="GHEA Grapalat"/>
          <w:i w:val="0"/>
          <w:sz w:val="16"/>
          <w:szCs w:val="16"/>
        </w:rPr>
      </w:pPr>
      <w:r>
        <w:rPr>
          <w:rFonts w:ascii="GHEA Grapalat" w:hAnsi="GHEA Grapalat"/>
          <w:sz w:val="24"/>
          <w:szCs w:val="24"/>
          <w:lang w:val="hy-AM"/>
        </w:rPr>
        <w:t xml:space="preserve">  </w:t>
      </w:r>
      <w:r w:rsidRPr="001E0322">
        <w:rPr>
          <w:rFonts w:ascii="GHEA Grapalat" w:hAnsi="GHEA Grapalat"/>
          <w:sz w:val="24"/>
          <w:szCs w:val="24"/>
        </w:rPr>
        <w:t>Заказчик`  Мэрия  г.Еревана</w:t>
      </w:r>
      <w:r w:rsidR="00915A97">
        <w:rPr>
          <w:rFonts w:ascii="GHEA Grapalat" w:hAnsi="GHEA Grapalat" w:cs="Sylfaen"/>
          <w:b/>
        </w:rPr>
        <w:br w:type="page"/>
      </w:r>
    </w:p>
    <w:p w14:paraId="6D609245" w14:textId="77777777" w:rsidR="00096865" w:rsidRPr="009044F1" w:rsidRDefault="00096865" w:rsidP="00EE54EE">
      <w:pPr>
        <w:pStyle w:val="BodyText"/>
        <w:widowControl w:val="0"/>
        <w:spacing w:after="0"/>
        <w:ind w:right="-7" w:firstLine="567"/>
        <w:jc w:val="center"/>
        <w:rPr>
          <w:rFonts w:ascii="GHEA Grapalat" w:hAnsi="GHEA Grapalat"/>
        </w:rPr>
      </w:pPr>
    </w:p>
    <w:p w14:paraId="2CD856A1" w14:textId="77777777" w:rsidR="00096865" w:rsidRPr="003A1EBB" w:rsidRDefault="00096865" w:rsidP="00EE54EE">
      <w:pPr>
        <w:pStyle w:val="BodyText"/>
        <w:widowControl w:val="0"/>
        <w:spacing w:after="0"/>
        <w:ind w:right="-7" w:firstLine="567"/>
        <w:jc w:val="center"/>
        <w:rPr>
          <w:rFonts w:ascii="GHEA Grapalat" w:hAnsi="GHEA Grapalat"/>
        </w:rPr>
      </w:pPr>
    </w:p>
    <w:p w14:paraId="0280382E" w14:textId="77777777" w:rsidR="000763E5" w:rsidRPr="003A1EBB" w:rsidRDefault="000763E5" w:rsidP="00EE54EE">
      <w:pPr>
        <w:pStyle w:val="BodyText"/>
        <w:widowControl w:val="0"/>
        <w:spacing w:after="0"/>
        <w:ind w:right="-7" w:firstLine="567"/>
        <w:jc w:val="center"/>
        <w:rPr>
          <w:rFonts w:ascii="GHEA Grapalat" w:hAnsi="GHEA Grapalat"/>
        </w:rPr>
      </w:pPr>
    </w:p>
    <w:p w14:paraId="0BF80073" w14:textId="77777777" w:rsidR="00897024" w:rsidRPr="00897024" w:rsidRDefault="00897024" w:rsidP="00EE54EE">
      <w:pPr>
        <w:pStyle w:val="BodyText"/>
        <w:widowControl w:val="0"/>
        <w:spacing w:after="0"/>
        <w:ind w:right="-7" w:firstLine="567"/>
        <w:jc w:val="center"/>
        <w:rPr>
          <w:rFonts w:ascii="GHEA Grapalat" w:hAnsi="GHEA Grapalat"/>
          <w:caps/>
        </w:rPr>
      </w:pPr>
      <w:r w:rsidRPr="00897024">
        <w:rPr>
          <w:rFonts w:ascii="GHEA Grapalat" w:hAnsi="GHEA Grapalat"/>
          <w:caps/>
        </w:rPr>
        <w:t>мэрии г.Еревана</w:t>
      </w:r>
    </w:p>
    <w:p w14:paraId="4435F70C" w14:textId="77777777" w:rsidR="00096865" w:rsidRPr="003A1EBB" w:rsidRDefault="00096865" w:rsidP="00EE54EE">
      <w:pPr>
        <w:pStyle w:val="BodyText"/>
        <w:widowControl w:val="0"/>
        <w:spacing w:after="0"/>
        <w:ind w:right="-7" w:firstLine="567"/>
        <w:jc w:val="center"/>
        <w:rPr>
          <w:rFonts w:ascii="GHEA Grapalat" w:hAnsi="GHEA Grapalat"/>
        </w:rPr>
      </w:pPr>
    </w:p>
    <w:p w14:paraId="65536BD4" w14:textId="77777777" w:rsidR="000763E5" w:rsidRPr="003A1EBB" w:rsidRDefault="000763E5" w:rsidP="00EE54EE">
      <w:pPr>
        <w:pStyle w:val="BodyText"/>
        <w:widowControl w:val="0"/>
        <w:spacing w:after="0"/>
        <w:ind w:right="-7" w:firstLine="567"/>
        <w:jc w:val="center"/>
        <w:rPr>
          <w:rFonts w:ascii="GHEA Grapalat" w:hAnsi="GHEA Grapalat"/>
        </w:rPr>
      </w:pPr>
    </w:p>
    <w:p w14:paraId="4C5C84D3" w14:textId="77777777" w:rsidR="00096865" w:rsidRPr="009044F1" w:rsidRDefault="000763E5" w:rsidP="00EE54EE">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14606035" w14:textId="77777777" w:rsidR="00096865" w:rsidRPr="009044F1" w:rsidRDefault="00096865" w:rsidP="00EE54EE">
      <w:pPr>
        <w:pStyle w:val="BodyText"/>
        <w:widowControl w:val="0"/>
        <w:spacing w:after="0"/>
        <w:ind w:right="-7" w:firstLine="567"/>
        <w:jc w:val="center"/>
        <w:rPr>
          <w:rFonts w:ascii="GHEA Grapalat" w:hAnsi="GHEA Grapalat" w:cs="Sylfaen"/>
        </w:rPr>
      </w:pPr>
    </w:p>
    <w:p w14:paraId="505784A7" w14:textId="77777777" w:rsidR="00096865" w:rsidRPr="00300561" w:rsidRDefault="00096865" w:rsidP="00EE54EE">
      <w:pPr>
        <w:pStyle w:val="BodyText"/>
        <w:widowControl w:val="0"/>
        <w:spacing w:after="0"/>
        <w:ind w:right="-7" w:firstLine="567"/>
        <w:jc w:val="center"/>
        <w:rPr>
          <w:rFonts w:ascii="GHEA Grapalat" w:hAnsi="GHEA Grapalat"/>
        </w:rPr>
      </w:pPr>
    </w:p>
    <w:p w14:paraId="47C868CF" w14:textId="17EACB13" w:rsidR="00CE0D95" w:rsidRPr="009044F1" w:rsidRDefault="00300561" w:rsidP="00300561">
      <w:pPr>
        <w:pStyle w:val="BodyText"/>
        <w:widowControl w:val="0"/>
        <w:spacing w:after="0"/>
        <w:ind w:right="-7"/>
        <w:jc w:val="center"/>
        <w:rPr>
          <w:rFonts w:ascii="GHEA Grapalat" w:hAnsi="GHEA Grapalat"/>
        </w:rPr>
      </w:pPr>
      <w:r w:rsidRPr="00AD29CE">
        <w:rPr>
          <w:rFonts w:ascii="GHEA Grapalat" w:hAnsi="GHEA Grapalat"/>
        </w:rPr>
        <w:t>НА ОТКРЫТЫЙ КОНКУРС</w:t>
      </w:r>
      <w:r w:rsidRPr="009044F1">
        <w:rPr>
          <w:rFonts w:ascii="GHEA Grapalat" w:hAnsi="GHEA Grapalat"/>
        </w:rPr>
        <w:t xml:space="preserve">, ОБЪЯВЛЕННЫЙ С ЦЕЛЬЮ ПРИОБРЕТЕНИЯ </w:t>
      </w:r>
      <w:r w:rsidRPr="00DC0119">
        <w:rPr>
          <w:rFonts w:ascii="GHEA Grapalat" w:hAnsi="GHEA Grapalat"/>
        </w:rPr>
        <w:t xml:space="preserve">УСЛУГ </w:t>
      </w:r>
      <w:r w:rsidRPr="00282967">
        <w:rPr>
          <w:rFonts w:ascii="GHEA Grapalat" w:hAnsi="GHEA Grapalat"/>
        </w:rPr>
        <w:t xml:space="preserve">ПО </w:t>
      </w:r>
      <w:r w:rsidRPr="00300561">
        <w:rPr>
          <w:rFonts w:ascii="GHEA Grapalat" w:hAnsi="GHEA Grapalat"/>
        </w:rPr>
        <w:t>ЭКСПЛУАТАЦИИИ И СОХРАНЕНИЮ  МОСТОВ, МОСТОВЫХ  СООРУЖЕНИЙ, ТРАНПОРТНЫХ УЗЛОВ И НАДЗЕМНЫХ ПЕРЕХОДОВ</w:t>
      </w:r>
    </w:p>
    <w:p w14:paraId="6E699B0C" w14:textId="77777777" w:rsidR="000763E5" w:rsidRDefault="000763E5" w:rsidP="00EE54EE">
      <w:pPr>
        <w:rPr>
          <w:rFonts w:ascii="GHEA Grapalat" w:hAnsi="GHEA Grapalat"/>
        </w:rPr>
      </w:pPr>
      <w:r>
        <w:rPr>
          <w:rFonts w:ascii="GHEA Grapalat" w:hAnsi="GHEA Grapalat"/>
        </w:rPr>
        <w:br w:type="page"/>
      </w:r>
    </w:p>
    <w:p w14:paraId="646E10FF" w14:textId="77777777" w:rsidR="001A43A4" w:rsidRPr="009044F1" w:rsidRDefault="00096865" w:rsidP="00EE54EE">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6D8EE75E" w14:textId="77777777" w:rsidR="0049374F" w:rsidRPr="005F25EF" w:rsidRDefault="0049374F" w:rsidP="00EE54EE">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1E4EEE19" w14:textId="77777777" w:rsidR="0049374F" w:rsidRPr="00F40235" w:rsidRDefault="0049374F" w:rsidP="00EE54EE">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5510ECC1" w14:textId="77777777" w:rsidR="0049374F" w:rsidRPr="00D3436F" w:rsidRDefault="0049374F" w:rsidP="00EE54EE">
      <w:pPr>
        <w:widowControl w:val="0"/>
        <w:ind w:firstLine="567"/>
        <w:jc w:val="both"/>
        <w:rPr>
          <w:rFonts w:ascii="GHEA Grapalat" w:hAnsi="GHEA Grapalat"/>
          <w:i/>
          <w:lang w:val="hy-AM"/>
        </w:rPr>
      </w:pPr>
    </w:p>
    <w:p w14:paraId="05578062" w14:textId="77777777" w:rsidR="00615B35" w:rsidRPr="009044F1" w:rsidRDefault="0046586E" w:rsidP="00EE54EE">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08E4E208" w14:textId="77777777" w:rsidR="00C90796" w:rsidRPr="00506832" w:rsidRDefault="0046586E" w:rsidP="00EE54EE">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HYPERLINK "http://www.procurement.am"</w:instrText>
      </w:r>
      <w:r>
        <w:fldChar w:fldCharType="separate"/>
      </w:r>
      <w:r w:rsidR="00C90796" w:rsidRPr="00506832">
        <w:rPr>
          <w:rStyle w:val="Hyperlink"/>
          <w:rFonts w:ascii="GHEA Grapalat" w:hAnsi="GHEA Grapalat"/>
          <w:i/>
        </w:rPr>
        <w:t>www.procurement.am</w:t>
      </w:r>
      <w:r>
        <w:rPr>
          <w:rStyle w:val="Hyperlink"/>
          <w:rFonts w:ascii="GHEA Grapalat" w:hAnsi="GHEA Grapalat"/>
          <w:i/>
        </w:rPr>
        <w:fldChar w:fldCharType="end"/>
      </w:r>
      <w:r w:rsidR="00C90796" w:rsidRPr="00192A1C">
        <w:rPr>
          <w:rFonts w:ascii="GHEA Grapalat" w:hAnsi="GHEA Grapalat"/>
          <w:i/>
        </w:rPr>
        <w:t>.</w:t>
      </w:r>
    </w:p>
    <w:p w14:paraId="4FC009BF" w14:textId="77777777" w:rsidR="00C90796" w:rsidRDefault="00C90796" w:rsidP="00EE54EE">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8" w:history="1">
        <w:r w:rsidRPr="00506832">
          <w:rPr>
            <w:rStyle w:val="Hyperlink"/>
            <w:rFonts w:ascii="Sylfaen" w:hAnsi="Sylfaen"/>
            <w:lang w:val="hy-AM"/>
          </w:rPr>
          <w:t>http://gnumner.am/hy/page/ughecuycner_dzernarkner</w:t>
        </w:r>
      </w:hyperlink>
    </w:p>
    <w:p w14:paraId="1542D11C" w14:textId="77777777" w:rsidR="00233B5F" w:rsidRDefault="00884204" w:rsidP="00EE54EE">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sidR="00233B5F">
        <w:rPr>
          <w:rFonts w:ascii="Sylfaen" w:hAnsi="Sylfaen"/>
          <w:lang w:val="hy-AM"/>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3F5CE827" w14:textId="77777777" w:rsidR="00F73D43" w:rsidRPr="007B5333" w:rsidRDefault="00F73D43" w:rsidP="00EE54EE">
      <w:pPr>
        <w:ind w:firstLine="708"/>
        <w:jc w:val="both"/>
        <w:rPr>
          <w:rFonts w:ascii="GHEA Grapalat" w:hAnsi="GHEA Grapalat"/>
          <w:i/>
        </w:rPr>
      </w:pPr>
      <w:r w:rsidRPr="00214DC7">
        <w:rPr>
          <w:rFonts w:ascii="GHEA Grapalat" w:hAnsi="GHEA Grapalat"/>
          <w:i/>
        </w:rPr>
        <w:t>Регистрация в системе, а также подача заявки-бесплатно.</w:t>
      </w:r>
    </w:p>
    <w:p w14:paraId="6A42F6DC" w14:textId="77777777" w:rsidR="00984BDB" w:rsidRPr="009044F1" w:rsidRDefault="00984BDB" w:rsidP="00EE54EE">
      <w:pPr>
        <w:widowControl w:val="0"/>
        <w:ind w:firstLine="567"/>
        <w:jc w:val="both"/>
        <w:rPr>
          <w:rFonts w:ascii="GHEA Grapalat" w:hAnsi="GHEA Grapalat"/>
          <w:i/>
        </w:rPr>
      </w:pPr>
    </w:p>
    <w:p w14:paraId="260535D5" w14:textId="77777777" w:rsidR="00160AE4" w:rsidRPr="009044F1" w:rsidRDefault="00994A77" w:rsidP="00EE54EE">
      <w:pPr>
        <w:widowControl w:val="0"/>
        <w:ind w:firstLine="567"/>
        <w:jc w:val="center"/>
        <w:rPr>
          <w:rFonts w:ascii="GHEA Grapalat" w:hAnsi="GHEA Grapalat" w:cs="Sylfaen"/>
          <w:b/>
        </w:rPr>
      </w:pPr>
      <w:r w:rsidRPr="009044F1">
        <w:rPr>
          <w:rFonts w:ascii="GHEA Grapalat" w:hAnsi="GHEA Grapalat"/>
        </w:rPr>
        <w:br w:type="page"/>
      </w:r>
    </w:p>
    <w:p w14:paraId="30EEF30A" w14:textId="77777777" w:rsidR="00897024" w:rsidRPr="009044F1" w:rsidRDefault="00897024" w:rsidP="00EE54EE">
      <w:pPr>
        <w:widowControl w:val="0"/>
        <w:jc w:val="center"/>
        <w:rPr>
          <w:rFonts w:ascii="GHEA Grapalat" w:hAnsi="GHEA Grapalat"/>
          <w:b/>
        </w:rPr>
      </w:pPr>
      <w:r w:rsidRPr="009044F1">
        <w:rPr>
          <w:rFonts w:ascii="GHEA Grapalat" w:hAnsi="GHEA Grapalat"/>
          <w:b/>
        </w:rPr>
        <w:lastRenderedPageBreak/>
        <w:t>СОДЕРЖАНИЕ</w:t>
      </w:r>
    </w:p>
    <w:p w14:paraId="59EE851F" w14:textId="77777777" w:rsidR="00897024" w:rsidRPr="009044F1" w:rsidRDefault="00897024" w:rsidP="00EE54EE">
      <w:pPr>
        <w:widowControl w:val="0"/>
        <w:ind w:firstLine="567"/>
        <w:jc w:val="center"/>
        <w:rPr>
          <w:rFonts w:ascii="GHEA Grapalat" w:hAnsi="GHEA Grapalat"/>
          <w:i/>
        </w:rPr>
      </w:pPr>
    </w:p>
    <w:p w14:paraId="2E75E2D6" w14:textId="00881F9E" w:rsidR="00897024" w:rsidRPr="00897024" w:rsidRDefault="00A343CE" w:rsidP="00EE54EE">
      <w:pPr>
        <w:pStyle w:val="BodyText"/>
        <w:widowControl w:val="0"/>
        <w:spacing w:after="0"/>
        <w:ind w:right="-7"/>
        <w:jc w:val="center"/>
        <w:rPr>
          <w:rFonts w:ascii="GHEA Grapalat" w:hAnsi="GHEA Grapalat"/>
          <w:b/>
        </w:rPr>
      </w:pPr>
      <w:r w:rsidRPr="00A343CE">
        <w:rPr>
          <w:rFonts w:ascii="GHEA Grapalat" w:hAnsi="GHEA Grapalat"/>
          <w:b/>
        </w:rPr>
        <w:t>УСЛУГИ ПО ЭКСПЛУАТАЦИИИ И СОХРАНЕНИЮ  МОСТОВ, МОСТОВЫХ  СООРУЖЕНИЙ, ТРАНПОРТНЫХ УЗЛОВ И НАДЗЕМНЫХ ПЕРЕХОДОВ</w:t>
      </w:r>
      <w:r w:rsidR="00CE79AF" w:rsidRPr="00CE79AF">
        <w:rPr>
          <w:rFonts w:ascii="GHEA Grapalat" w:hAnsi="GHEA Grapalat"/>
          <w:b/>
        </w:rPr>
        <w:t xml:space="preserve"> </w:t>
      </w:r>
      <w:r w:rsidR="00897024" w:rsidRPr="00897024">
        <w:rPr>
          <w:rFonts w:ascii="GHEA Grapalat" w:hAnsi="GHEA Grapalat"/>
          <w:b/>
        </w:rPr>
        <w:t xml:space="preserve">ДЛЯ НУЖД МЭРИИ ЕРЕВАНА, </w:t>
      </w:r>
    </w:p>
    <w:p w14:paraId="7B8BE6C8" w14:textId="2093E5CF" w:rsidR="00897024" w:rsidRPr="00A343CE" w:rsidRDefault="00897024" w:rsidP="00EE54EE">
      <w:pPr>
        <w:widowControl w:val="0"/>
        <w:jc w:val="center"/>
        <w:rPr>
          <w:rFonts w:ascii="GHEA Grapalat" w:hAnsi="GHEA Grapalat"/>
          <w:b/>
        </w:rPr>
      </w:pPr>
      <w:r w:rsidRPr="00897024">
        <w:rPr>
          <w:rFonts w:ascii="GHEA Grapalat" w:hAnsi="GHEA Grapalat"/>
          <w:b/>
        </w:rPr>
        <w:t xml:space="preserve">ПРИГЛАШЕНИЯ НА </w:t>
      </w:r>
      <w:r w:rsidR="005957E6" w:rsidRPr="005957E6">
        <w:rPr>
          <w:rFonts w:ascii="GHEA Grapalat" w:hAnsi="GHEA Grapalat"/>
          <w:b/>
        </w:rPr>
        <w:t>НА ОТКРЫТЫЙ КОНКУРС</w:t>
      </w:r>
      <w:r w:rsidRPr="009044F1">
        <w:rPr>
          <w:rFonts w:ascii="GHEA Grapalat" w:hAnsi="GHEA Grapalat"/>
          <w:b/>
        </w:rPr>
        <w:t xml:space="preserve">, </w:t>
      </w:r>
      <w:r w:rsidRPr="005C1BF7">
        <w:rPr>
          <w:rFonts w:ascii="GHEA Grapalat" w:hAnsi="GHEA Grapalat"/>
          <w:b/>
        </w:rPr>
        <w:br/>
      </w:r>
      <w:r w:rsidRPr="009044F1">
        <w:rPr>
          <w:rFonts w:ascii="GHEA Grapalat" w:hAnsi="GHEA Grapalat"/>
          <w:b/>
        </w:rPr>
        <w:t>ОБЪЯВЛЕННЫЙ С ЦЕЛЬЮ ПРИОБРЕТЕНИЯ</w:t>
      </w:r>
    </w:p>
    <w:p w14:paraId="41218BF4" w14:textId="77777777" w:rsidR="00096865" w:rsidRPr="008842CE" w:rsidRDefault="00096865" w:rsidP="00EE54EE">
      <w:pPr>
        <w:widowControl w:val="0"/>
        <w:jc w:val="center"/>
        <w:rPr>
          <w:rFonts w:ascii="GHEA Grapalat" w:hAnsi="GHEA Grapalat"/>
          <w:b/>
        </w:rPr>
      </w:pPr>
      <w:r w:rsidRPr="009044F1">
        <w:rPr>
          <w:rFonts w:ascii="GHEA Grapalat" w:hAnsi="GHEA Grapalat"/>
          <w:b/>
        </w:rPr>
        <w:t>ЧАСТЬ I.</w:t>
      </w:r>
    </w:p>
    <w:p w14:paraId="3F02EEE0" w14:textId="77777777" w:rsidR="002E069D" w:rsidRPr="008842CE" w:rsidRDefault="002E069D" w:rsidP="00EE54EE">
      <w:pPr>
        <w:widowControl w:val="0"/>
        <w:jc w:val="center"/>
        <w:rPr>
          <w:rFonts w:ascii="GHEA Grapalat" w:hAnsi="GHEA Grapalat"/>
        </w:rPr>
      </w:pPr>
    </w:p>
    <w:p w14:paraId="6E92DC0B" w14:textId="77777777" w:rsidR="00096865" w:rsidRPr="009044F1"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13107594" w14:textId="77777777" w:rsidR="00096865" w:rsidRPr="009044F1"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797B71AC" w14:textId="77777777" w:rsidR="00096865" w:rsidRPr="00543BAE"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0FC4DB8F" w14:textId="77777777" w:rsidR="00087A30" w:rsidRPr="009044F1" w:rsidRDefault="00096865" w:rsidP="00EE54EE">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E27AB09" w14:textId="77777777" w:rsidR="00096865" w:rsidRPr="009044F1" w:rsidRDefault="00543BAE" w:rsidP="00EE54EE">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22D92095" w14:textId="77777777" w:rsidR="00096865" w:rsidRPr="009044F1" w:rsidRDefault="00087A30" w:rsidP="00EE54EE">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7EC3C353" w14:textId="77777777" w:rsidR="00096865" w:rsidRPr="009044F1" w:rsidRDefault="00087A30" w:rsidP="00EE54EE">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Обеспечение заявки </w:t>
      </w:r>
    </w:p>
    <w:p w14:paraId="37294721" w14:textId="77777777" w:rsidR="00096865" w:rsidRPr="008842CE" w:rsidRDefault="00087A30" w:rsidP="00EE54EE">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459AA01E" w14:textId="77777777" w:rsidR="00096865" w:rsidRPr="003A1EBB" w:rsidRDefault="00087A30" w:rsidP="00EE54EE">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57FD84A6" w14:textId="77777777" w:rsidR="00096865" w:rsidRPr="009044F1" w:rsidRDefault="00087A30" w:rsidP="00EE54EE">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33D6C7C5" w14:textId="77777777" w:rsidR="00096865" w:rsidRPr="003A1EBB"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51BAA6E2" w14:textId="77777777" w:rsidR="00096865" w:rsidRPr="00543BAE"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00A10F89" w14:textId="77777777" w:rsidR="00520F57" w:rsidRDefault="00520F57" w:rsidP="00EE54EE">
      <w:pPr>
        <w:widowControl w:val="0"/>
        <w:jc w:val="center"/>
        <w:rPr>
          <w:rFonts w:ascii="GHEA Grapalat" w:hAnsi="GHEA Grapalat"/>
          <w:b/>
        </w:rPr>
      </w:pPr>
    </w:p>
    <w:p w14:paraId="3DDDAFAB" w14:textId="77777777" w:rsidR="00520F57" w:rsidRDefault="00520F57" w:rsidP="00EE54EE">
      <w:pPr>
        <w:widowControl w:val="0"/>
        <w:jc w:val="center"/>
        <w:rPr>
          <w:rFonts w:ascii="GHEA Grapalat" w:hAnsi="GHEA Grapalat"/>
          <w:b/>
        </w:rPr>
      </w:pPr>
    </w:p>
    <w:p w14:paraId="7CA91619" w14:textId="77777777" w:rsidR="008842CE" w:rsidRPr="00374F4A" w:rsidRDefault="00CA590C" w:rsidP="00EE54EE">
      <w:pPr>
        <w:widowControl w:val="0"/>
        <w:jc w:val="center"/>
        <w:rPr>
          <w:rFonts w:ascii="GHEA Grapalat" w:hAnsi="GHEA Grapalat"/>
          <w:b/>
        </w:rPr>
      </w:pPr>
      <w:r>
        <w:rPr>
          <w:rFonts w:ascii="GHEA Grapalat" w:hAnsi="GHEA Grapalat"/>
          <w:b/>
        </w:rPr>
        <w:t xml:space="preserve">ЧАСТЬ II. </w:t>
      </w:r>
    </w:p>
    <w:p w14:paraId="7DC1C6B9" w14:textId="77777777" w:rsidR="008842CE" w:rsidRPr="00374F4A" w:rsidRDefault="008842CE" w:rsidP="00EE54EE">
      <w:pPr>
        <w:widowControl w:val="0"/>
        <w:jc w:val="center"/>
        <w:rPr>
          <w:rFonts w:ascii="GHEA Grapalat" w:hAnsi="GHEA Grapalat"/>
          <w:b/>
        </w:rPr>
      </w:pPr>
    </w:p>
    <w:p w14:paraId="0DF19AFA" w14:textId="0C776707" w:rsidR="00096865" w:rsidRDefault="00096865" w:rsidP="00EE54EE">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C11C6B">
        <w:rPr>
          <w:rFonts w:ascii="GHEA Grapalat" w:hAnsi="GHEA Grapalat"/>
          <w:b/>
        </w:rPr>
        <w:t>ОТКРЫТОГО КОНКУРСА</w:t>
      </w:r>
    </w:p>
    <w:p w14:paraId="08D30E5D" w14:textId="77777777" w:rsidR="00520F57" w:rsidRPr="008842CE" w:rsidRDefault="00520F57" w:rsidP="00EE54EE">
      <w:pPr>
        <w:widowControl w:val="0"/>
        <w:jc w:val="center"/>
        <w:rPr>
          <w:rFonts w:ascii="GHEA Grapalat" w:hAnsi="GHEA Grapalat"/>
          <w:b/>
        </w:rPr>
      </w:pPr>
    </w:p>
    <w:p w14:paraId="23DAB956" w14:textId="77777777" w:rsidR="00096865" w:rsidRPr="003A1EBB" w:rsidRDefault="00096865" w:rsidP="00EE54EE">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1904F0E3" w14:textId="77777777" w:rsidR="00096865" w:rsidRPr="003A1EBB" w:rsidRDefault="00543BAE" w:rsidP="00EE54EE">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6D99E35E" w14:textId="77777777" w:rsidR="0061522D" w:rsidRPr="00625529" w:rsidRDefault="00450C30" w:rsidP="00EE54EE">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43B4821D" w14:textId="77777777" w:rsidR="00E17B7F" w:rsidRDefault="00E17B7F" w:rsidP="00EE54EE">
      <w:pPr>
        <w:rPr>
          <w:rFonts w:ascii="GHEA Grapalat" w:hAnsi="GHEA Grapalat"/>
          <w:spacing w:val="-6"/>
        </w:rPr>
      </w:pPr>
      <w:r>
        <w:rPr>
          <w:rFonts w:ascii="GHEA Grapalat" w:hAnsi="GHEA Grapalat"/>
          <w:spacing w:val="-6"/>
        </w:rPr>
        <w:br w:type="page"/>
      </w:r>
    </w:p>
    <w:p w14:paraId="7EF05AD6" w14:textId="620AFEDB" w:rsidR="00897024" w:rsidRPr="006D2DF7" w:rsidRDefault="00897024" w:rsidP="00EE54EE">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w:t>
      </w:r>
      <w:r w:rsidR="00B711C6">
        <w:rPr>
          <w:rFonts w:ascii="GHEA Grapalat" w:hAnsi="GHEA Grapalat"/>
          <w:spacing w:val="-6"/>
        </w:rPr>
        <w:t>открытом конкурсе</w:t>
      </w:r>
      <w:r w:rsidRPr="006D2DF7">
        <w:rPr>
          <w:rFonts w:ascii="GHEA Grapalat" w:hAnsi="GHEA Grapalat"/>
          <w:spacing w:val="-6"/>
        </w:rPr>
        <w:t xml:space="preserve">, проводимом под кодом </w:t>
      </w:r>
      <w:r w:rsidR="00C11C6B">
        <w:rPr>
          <w:rFonts w:ascii="GHEA Grapalat" w:hAnsi="GHEA Grapalat"/>
          <w:spacing w:val="-6"/>
        </w:rPr>
        <w:t>EQ-BMTsDzB-</w:t>
      </w:r>
      <w:r w:rsidR="00300561">
        <w:rPr>
          <w:rFonts w:ascii="GHEA Grapalat" w:hAnsi="GHEA Grapalat"/>
          <w:spacing w:val="-6"/>
        </w:rPr>
        <w:t>24/10</w:t>
      </w:r>
      <w:r>
        <w:rPr>
          <w:rFonts w:ascii="GHEA Grapalat" w:hAnsi="GHEA Grapalat"/>
          <w:spacing w:val="-6"/>
        </w:rPr>
        <w:t xml:space="preserve"> </w:t>
      </w:r>
      <w:r w:rsidRPr="006D2DF7">
        <w:rPr>
          <w:rFonts w:ascii="GHEA Grapalat" w:hAnsi="GHEA Grapalat"/>
          <w:spacing w:val="-6"/>
        </w:rPr>
        <w:t>(далее — процедура).</w:t>
      </w:r>
    </w:p>
    <w:p w14:paraId="65D9CECF" w14:textId="77777777" w:rsidR="00897024" w:rsidRPr="000B2CFA" w:rsidRDefault="00897024" w:rsidP="00EE54EE">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FDFB9D5" w14:textId="77777777" w:rsidR="00897024" w:rsidRPr="009044F1" w:rsidRDefault="00897024" w:rsidP="00EE54EE">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74E90A06" w14:textId="77777777" w:rsidR="00897024" w:rsidRPr="009044F1" w:rsidRDefault="00897024" w:rsidP="00EE54EE">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B328CE1" w14:textId="77777777" w:rsidR="00897024" w:rsidRPr="009044F1" w:rsidRDefault="00897024" w:rsidP="00EE54EE">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536197" w14:textId="4DD4F9C1" w:rsidR="00897024" w:rsidRPr="00CE79AF" w:rsidRDefault="00897024" w:rsidP="00EE54EE">
      <w:pPr>
        <w:pStyle w:val="BodyTextIndent2"/>
        <w:widowControl w:val="0"/>
        <w:spacing w:line="240" w:lineRule="auto"/>
        <w:ind w:firstLine="567"/>
        <w:rPr>
          <w:rFonts w:ascii="GHEA Grapalat" w:hAnsi="GHEA Grapalat"/>
          <w:b/>
          <w:sz w:val="24"/>
          <w:szCs w:val="24"/>
        </w:rPr>
      </w:pPr>
      <w:r w:rsidRPr="009044F1">
        <w:rPr>
          <w:rFonts w:ascii="GHEA Grapalat" w:hAnsi="GHEA Grapalat"/>
          <w:sz w:val="24"/>
          <w:szCs w:val="24"/>
        </w:rPr>
        <w:t>Адрес электронной почты секретаря оценочной комиссии</w:t>
      </w:r>
      <w:r>
        <w:rPr>
          <w:rFonts w:ascii="GHEA Grapalat" w:hAnsi="GHEA Grapalat"/>
          <w:sz w:val="24"/>
          <w:szCs w:val="24"/>
        </w:rPr>
        <w:t>:</w:t>
      </w:r>
      <w:r w:rsidRPr="009044F1">
        <w:rPr>
          <w:rFonts w:ascii="GHEA Grapalat" w:hAnsi="GHEA Grapalat"/>
          <w:sz w:val="24"/>
          <w:szCs w:val="24"/>
        </w:rPr>
        <w:t xml:space="preserve"> </w:t>
      </w:r>
      <w:proofErr w:type="spellStart"/>
      <w:r w:rsidR="00CE79AF">
        <w:rPr>
          <w:rFonts w:ascii="GHEA Grapalat" w:hAnsi="GHEA Grapalat"/>
          <w:sz w:val="24"/>
          <w:szCs w:val="24"/>
          <w:lang w:val="en-US"/>
        </w:rPr>
        <w:t>gor</w:t>
      </w:r>
      <w:proofErr w:type="spellEnd"/>
      <w:r w:rsidR="00CE79AF" w:rsidRPr="00CE79AF">
        <w:rPr>
          <w:rFonts w:ascii="GHEA Grapalat" w:hAnsi="GHEA Grapalat"/>
          <w:sz w:val="24"/>
          <w:szCs w:val="24"/>
        </w:rPr>
        <w:t>.</w:t>
      </w:r>
      <w:proofErr w:type="spellStart"/>
      <w:r w:rsidR="00CE79AF">
        <w:rPr>
          <w:rFonts w:ascii="GHEA Grapalat" w:hAnsi="GHEA Grapalat"/>
          <w:sz w:val="24"/>
          <w:szCs w:val="24"/>
          <w:lang w:val="en-US"/>
        </w:rPr>
        <w:t>muradyan</w:t>
      </w:r>
      <w:proofErr w:type="spellEnd"/>
      <w:r w:rsidR="00CE79AF" w:rsidRPr="00CE79AF">
        <w:rPr>
          <w:rFonts w:ascii="GHEA Grapalat" w:hAnsi="GHEA Grapalat"/>
          <w:sz w:val="24"/>
          <w:szCs w:val="24"/>
        </w:rPr>
        <w:t>@</w:t>
      </w:r>
      <w:proofErr w:type="spellStart"/>
      <w:r w:rsidR="00CE79AF">
        <w:rPr>
          <w:rFonts w:ascii="GHEA Grapalat" w:hAnsi="GHEA Grapalat"/>
          <w:sz w:val="24"/>
          <w:szCs w:val="24"/>
          <w:lang w:val="en-US"/>
        </w:rPr>
        <w:t>yerevan</w:t>
      </w:r>
      <w:proofErr w:type="spellEnd"/>
      <w:r w:rsidR="00CE79AF" w:rsidRPr="00CE79AF">
        <w:rPr>
          <w:rFonts w:ascii="GHEA Grapalat" w:hAnsi="GHEA Grapalat"/>
          <w:sz w:val="24"/>
          <w:szCs w:val="24"/>
        </w:rPr>
        <w:t>.</w:t>
      </w:r>
      <w:r w:rsidR="00CE79AF">
        <w:rPr>
          <w:rFonts w:ascii="GHEA Grapalat" w:hAnsi="GHEA Grapalat"/>
          <w:sz w:val="24"/>
          <w:szCs w:val="24"/>
          <w:lang w:val="en-US"/>
        </w:rPr>
        <w:t>am</w:t>
      </w:r>
    </w:p>
    <w:p w14:paraId="12D3AD22" w14:textId="77777777" w:rsidR="00096865" w:rsidRPr="009044F1" w:rsidRDefault="00F5653D" w:rsidP="00EE54EE">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5DA5AB92" w14:textId="77777777" w:rsidR="00096865" w:rsidRPr="009044F1" w:rsidRDefault="00F63BBB" w:rsidP="00EE54EE">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37B3DF0D" w14:textId="449ED987" w:rsidR="00897024" w:rsidRPr="00BF69B2" w:rsidRDefault="00845AA5" w:rsidP="00EE54EE">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A343CE">
        <w:rPr>
          <w:rFonts w:ascii="GHEA Grapalat" w:hAnsi="GHEA Grapalat"/>
          <w:i w:val="0"/>
          <w:sz w:val="24"/>
          <w:szCs w:val="24"/>
        </w:rPr>
        <w:t>П</w:t>
      </w:r>
      <w:r w:rsidR="00A343CE" w:rsidRPr="009044F1">
        <w:rPr>
          <w:rFonts w:ascii="GHEA Grapalat" w:hAnsi="GHEA Grapalat"/>
          <w:i w:val="0"/>
          <w:sz w:val="24"/>
          <w:szCs w:val="24"/>
        </w:rPr>
        <w:t xml:space="preserve">редметом закупки является приобретение </w:t>
      </w:r>
      <w:r w:rsidR="00A343CE" w:rsidRPr="00A343CE">
        <w:rPr>
          <w:rFonts w:ascii="GHEA Grapalat" w:hAnsi="GHEA Grapalat"/>
          <w:i w:val="0"/>
          <w:sz w:val="24"/>
          <w:szCs w:val="24"/>
        </w:rPr>
        <w:t>услуг по эксплуатациии и сохранению  мостов, мостовых  сооружений, транпортных узлов и надземных переходов</w:t>
      </w:r>
      <w:r w:rsidR="00A343CE" w:rsidRPr="00DC0119">
        <w:rPr>
          <w:rFonts w:ascii="GHEA Grapalat" w:hAnsi="GHEA Grapalat"/>
          <w:i w:val="0"/>
          <w:sz w:val="24"/>
          <w:szCs w:val="24"/>
        </w:rPr>
        <w:t xml:space="preserve"> </w:t>
      </w:r>
      <w:r w:rsidR="00A343CE" w:rsidRPr="009044F1">
        <w:rPr>
          <w:rFonts w:ascii="GHEA Grapalat" w:hAnsi="GHEA Grapalat"/>
          <w:i w:val="0"/>
          <w:sz w:val="24"/>
          <w:szCs w:val="24"/>
        </w:rPr>
        <w:t xml:space="preserve">(далее — также </w:t>
      </w:r>
      <w:r w:rsidR="00A343CE">
        <w:rPr>
          <w:rFonts w:ascii="GHEA Grapalat" w:hAnsi="GHEA Grapalat"/>
          <w:i w:val="0"/>
          <w:sz w:val="24"/>
          <w:szCs w:val="24"/>
        </w:rPr>
        <w:t>услуга)</w:t>
      </w:r>
      <w:r w:rsidR="00A343CE" w:rsidRPr="009044F1">
        <w:rPr>
          <w:rFonts w:ascii="GHEA Grapalat" w:hAnsi="GHEA Grapalat"/>
          <w:i w:val="0"/>
          <w:sz w:val="24"/>
          <w:szCs w:val="24"/>
        </w:rPr>
        <w:t xml:space="preserve"> </w:t>
      </w:r>
      <w:r w:rsidR="00A343CE" w:rsidRPr="00BF69B2">
        <w:rPr>
          <w:rFonts w:ascii="GHEA Grapalat" w:hAnsi="GHEA Grapalat"/>
          <w:i w:val="0"/>
          <w:sz w:val="24"/>
          <w:szCs w:val="24"/>
        </w:rPr>
        <w:t xml:space="preserve">для нужд </w:t>
      </w:r>
      <w:r w:rsidR="00A343CE" w:rsidRPr="004D6B3A">
        <w:rPr>
          <w:rFonts w:ascii="GHEA Grapalat" w:hAnsi="GHEA Grapalat"/>
          <w:i w:val="0"/>
          <w:sz w:val="24"/>
          <w:szCs w:val="24"/>
        </w:rPr>
        <w:t xml:space="preserve"> </w:t>
      </w:r>
      <w:r w:rsidR="00A343CE">
        <w:rPr>
          <w:rFonts w:ascii="GHEA Grapalat" w:hAnsi="GHEA Grapalat"/>
          <w:i w:val="0"/>
          <w:sz w:val="24"/>
          <w:szCs w:val="24"/>
        </w:rPr>
        <w:t>мэрии г.еревана.</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
        <w:gridCol w:w="1882"/>
        <w:gridCol w:w="6317"/>
      </w:tblGrid>
      <w:tr w:rsidR="001A6383" w:rsidRPr="009044F1" w14:paraId="04CCC2DB" w14:textId="77777777" w:rsidTr="001A6383">
        <w:trPr>
          <w:trHeight w:val="736"/>
          <w:jc w:val="center"/>
        </w:trPr>
        <w:tc>
          <w:tcPr>
            <w:tcW w:w="2917" w:type="dxa"/>
            <w:gridSpan w:val="2"/>
            <w:vAlign w:val="center"/>
          </w:tcPr>
          <w:p w14:paraId="0A80B57D" w14:textId="77777777" w:rsidR="001A6383" w:rsidRPr="001A6383" w:rsidRDefault="001A6383" w:rsidP="00EE54EE">
            <w:pPr>
              <w:pStyle w:val="BodyTextIndent2"/>
              <w:widowControl w:val="0"/>
              <w:spacing w:line="240" w:lineRule="auto"/>
              <w:ind w:firstLine="0"/>
              <w:jc w:val="center"/>
              <w:rPr>
                <w:rFonts w:ascii="GHEA Grapalat" w:hAnsi="GHEA Grapalat"/>
                <w:b/>
                <w:i/>
              </w:rPr>
            </w:pPr>
          </w:p>
          <w:p w14:paraId="06BF45FE" w14:textId="77777777" w:rsidR="001A6383" w:rsidRPr="001A6383" w:rsidRDefault="001A6383" w:rsidP="00EE54EE">
            <w:pPr>
              <w:pStyle w:val="BodyTextIndent2"/>
              <w:widowControl w:val="0"/>
              <w:spacing w:line="240" w:lineRule="auto"/>
              <w:ind w:firstLine="0"/>
              <w:jc w:val="center"/>
              <w:rPr>
                <w:rFonts w:ascii="GHEA Grapalat" w:hAnsi="GHEA Grapalat"/>
                <w:b/>
                <w:bCs/>
                <w:i/>
                <w:iCs/>
              </w:rPr>
            </w:pPr>
            <w:r w:rsidRPr="001A6383">
              <w:rPr>
                <w:rFonts w:ascii="GHEA Grapalat" w:hAnsi="GHEA Grapalat"/>
                <w:b/>
                <w:i/>
              </w:rPr>
              <w:t>Лотов</w:t>
            </w:r>
          </w:p>
        </w:tc>
        <w:tc>
          <w:tcPr>
            <w:tcW w:w="6317" w:type="dxa"/>
            <w:vMerge w:val="restart"/>
            <w:vAlign w:val="center"/>
          </w:tcPr>
          <w:p w14:paraId="72ECE2FC" w14:textId="77777777" w:rsidR="001A6383" w:rsidRPr="009044F1" w:rsidRDefault="001A6383" w:rsidP="00EE54EE">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1A6383" w:rsidRPr="009044F1" w14:paraId="453F92FA" w14:textId="77777777" w:rsidTr="00897024">
        <w:trPr>
          <w:trHeight w:val="509"/>
          <w:jc w:val="center"/>
          <w:ins w:id="0" w:author="Vardan" w:date="2022-05-29T21:53:00Z"/>
        </w:trPr>
        <w:tc>
          <w:tcPr>
            <w:tcW w:w="1035" w:type="dxa"/>
            <w:vAlign w:val="center"/>
          </w:tcPr>
          <w:p w14:paraId="3E5BEEDA" w14:textId="77777777" w:rsidR="001A6383" w:rsidRPr="006E79F9" w:rsidRDefault="001A6383" w:rsidP="00EE54EE">
            <w:pPr>
              <w:pStyle w:val="BodyTextIndent2"/>
              <w:widowControl w:val="0"/>
              <w:spacing w:line="240" w:lineRule="auto"/>
              <w:ind w:firstLine="0"/>
              <w:jc w:val="center"/>
              <w:rPr>
                <w:ins w:id="1" w:author="Vardan" w:date="2022-05-29T21:53:00Z"/>
                <w:rFonts w:ascii="GHEA Grapalat" w:hAnsi="GHEA Grapalat"/>
                <w:b/>
                <w:lang w:val="en-US"/>
              </w:rPr>
            </w:pPr>
            <w:r w:rsidRPr="001A6383">
              <w:rPr>
                <w:rFonts w:ascii="GHEA Grapalat" w:hAnsi="GHEA Grapalat"/>
                <w:b/>
                <w:i/>
              </w:rPr>
              <w:t>Номера</w:t>
            </w:r>
            <w:r w:rsidR="006E79F9">
              <w:rPr>
                <w:rFonts w:ascii="GHEA Grapalat" w:hAnsi="GHEA Grapalat"/>
                <w:b/>
                <w:i/>
                <w:lang w:val="en-US"/>
              </w:rPr>
              <w:t xml:space="preserve"> </w:t>
            </w:r>
          </w:p>
        </w:tc>
        <w:tc>
          <w:tcPr>
            <w:tcW w:w="1882" w:type="dxa"/>
            <w:vAlign w:val="center"/>
          </w:tcPr>
          <w:p w14:paraId="67E6E9E0" w14:textId="77777777" w:rsidR="001A6383" w:rsidRPr="001A6383" w:rsidRDefault="001A6383" w:rsidP="00EE54EE">
            <w:pPr>
              <w:pStyle w:val="BodyTextIndent2"/>
              <w:widowControl w:val="0"/>
              <w:spacing w:line="240" w:lineRule="auto"/>
              <w:ind w:firstLine="0"/>
              <w:jc w:val="center"/>
              <w:rPr>
                <w:ins w:id="2" w:author="Vardan" w:date="2022-05-29T21:53:00Z"/>
                <w:rFonts w:ascii="GHEA Grapalat" w:hAnsi="GHEA Grapalat"/>
                <w:b/>
              </w:rPr>
            </w:pPr>
            <w:r w:rsidRPr="001A6383">
              <w:rPr>
                <w:rFonts w:ascii="GHEA Grapalat" w:hAnsi="GHEA Grapalat"/>
                <w:b/>
                <w:i/>
              </w:rPr>
              <w:t>Цена закупки</w:t>
            </w:r>
          </w:p>
        </w:tc>
        <w:tc>
          <w:tcPr>
            <w:tcW w:w="6317" w:type="dxa"/>
            <w:vMerge/>
            <w:vAlign w:val="center"/>
          </w:tcPr>
          <w:p w14:paraId="20A7178F" w14:textId="77777777" w:rsidR="001A6383" w:rsidRPr="009044F1" w:rsidRDefault="001A6383" w:rsidP="00EE54EE">
            <w:pPr>
              <w:pStyle w:val="BodyTextIndent2"/>
              <w:widowControl w:val="0"/>
              <w:spacing w:line="240" w:lineRule="auto"/>
              <w:ind w:firstLine="0"/>
              <w:rPr>
                <w:ins w:id="3" w:author="Vardan" w:date="2022-05-29T21:53:00Z"/>
                <w:rFonts w:ascii="GHEA Grapalat" w:hAnsi="GHEA Grapalat"/>
                <w:sz w:val="24"/>
                <w:szCs w:val="24"/>
                <w:u w:val="single"/>
              </w:rPr>
            </w:pPr>
          </w:p>
        </w:tc>
      </w:tr>
      <w:tr w:rsidR="00161E41" w:rsidRPr="009044F1" w14:paraId="7B75F8C0" w14:textId="77777777" w:rsidTr="001A6383">
        <w:trPr>
          <w:jc w:val="center"/>
        </w:trPr>
        <w:tc>
          <w:tcPr>
            <w:tcW w:w="1035" w:type="dxa"/>
            <w:vAlign w:val="center"/>
          </w:tcPr>
          <w:p w14:paraId="32F66C58" w14:textId="77777777" w:rsidR="00161E41" w:rsidRPr="00897024" w:rsidRDefault="00161E41" w:rsidP="00EE54EE">
            <w:pPr>
              <w:pStyle w:val="BodyTextIndent2"/>
              <w:widowControl w:val="0"/>
              <w:spacing w:line="240" w:lineRule="auto"/>
              <w:ind w:firstLine="0"/>
              <w:jc w:val="center"/>
              <w:rPr>
                <w:rFonts w:ascii="GHEA Grapalat" w:hAnsi="GHEA Grapalat"/>
              </w:rPr>
            </w:pPr>
            <w:r w:rsidRPr="00897024">
              <w:rPr>
                <w:rFonts w:ascii="GHEA Grapalat" w:hAnsi="GHEA Grapalat"/>
              </w:rPr>
              <w:t>1</w:t>
            </w:r>
          </w:p>
        </w:tc>
        <w:tc>
          <w:tcPr>
            <w:tcW w:w="1882" w:type="dxa"/>
            <w:vAlign w:val="center"/>
          </w:tcPr>
          <w:p w14:paraId="32A7388C" w14:textId="107A811A" w:rsidR="00161E41" w:rsidRPr="00897024" w:rsidRDefault="00A343CE" w:rsidP="00EE54EE">
            <w:pPr>
              <w:pStyle w:val="BodyTextIndent2"/>
              <w:widowControl w:val="0"/>
              <w:spacing w:line="240" w:lineRule="auto"/>
              <w:ind w:firstLine="0"/>
              <w:jc w:val="center"/>
              <w:rPr>
                <w:rFonts w:ascii="GHEA Grapalat" w:hAnsi="GHEA Grapalat"/>
              </w:rPr>
            </w:pPr>
            <w:r>
              <w:rPr>
                <w:rFonts w:ascii="GHEA Grapalat" w:hAnsi="GHEA Grapalat"/>
              </w:rPr>
              <w:t>90 000 000</w:t>
            </w:r>
          </w:p>
        </w:tc>
        <w:tc>
          <w:tcPr>
            <w:tcW w:w="6317" w:type="dxa"/>
            <w:vAlign w:val="center"/>
          </w:tcPr>
          <w:p w14:paraId="54311EC3" w14:textId="3CFDA787" w:rsidR="00161E41" w:rsidRPr="009044F1" w:rsidRDefault="00A343CE" w:rsidP="00EE54EE">
            <w:pPr>
              <w:pStyle w:val="BodyTextIndent2"/>
              <w:widowControl w:val="0"/>
              <w:spacing w:line="240" w:lineRule="auto"/>
              <w:ind w:firstLine="0"/>
              <w:rPr>
                <w:rFonts w:ascii="GHEA Grapalat" w:hAnsi="GHEA Grapalat"/>
                <w:sz w:val="24"/>
                <w:szCs w:val="24"/>
                <w:u w:val="single"/>
                <w:vertAlign w:val="subscript"/>
              </w:rPr>
            </w:pPr>
            <w:r w:rsidRPr="00DC0119">
              <w:rPr>
                <w:rFonts w:ascii="GHEA Grapalat" w:hAnsi="GHEA Grapalat"/>
              </w:rPr>
              <w:t>УСЛУГ</w:t>
            </w:r>
            <w:r>
              <w:rPr>
                <w:rFonts w:ascii="GHEA Grapalat" w:hAnsi="GHEA Grapalat"/>
              </w:rPr>
              <w:t>И</w:t>
            </w:r>
            <w:r w:rsidRPr="00DC0119">
              <w:rPr>
                <w:rFonts w:ascii="GHEA Grapalat" w:hAnsi="GHEA Grapalat"/>
              </w:rPr>
              <w:t xml:space="preserve"> </w:t>
            </w:r>
            <w:r w:rsidRPr="00282967">
              <w:rPr>
                <w:rFonts w:ascii="GHEA Grapalat" w:hAnsi="GHEA Grapalat"/>
              </w:rPr>
              <w:t xml:space="preserve">ПО </w:t>
            </w:r>
            <w:r w:rsidRPr="00300561">
              <w:rPr>
                <w:rFonts w:ascii="GHEA Grapalat" w:hAnsi="GHEA Grapalat"/>
              </w:rPr>
              <w:t>ЭКСПЛУАТАЦИИИ И СОХРАНЕНИЮ  МОСТОВ, МОСТОВЫХ  СООРУЖЕНИЙ, ТРАНПОРТНЫХ УЗЛОВ И НАДЗЕМНЫХ ПЕРЕХОДОВ</w:t>
            </w:r>
          </w:p>
        </w:tc>
      </w:tr>
    </w:tbl>
    <w:p w14:paraId="77D4DCC0" w14:textId="77777777" w:rsidR="00096865" w:rsidRPr="009044F1" w:rsidRDefault="00816505" w:rsidP="00EE54E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3C25AD75" w14:textId="77777777" w:rsidR="00C00752" w:rsidRPr="00716B81" w:rsidRDefault="00693101" w:rsidP="00EE54EE">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КВАЛИФИКАЦИОННЫЕ КРИТЕРИИ И ПОРЯДОК ИХ ОЦЕНКИ</w:t>
      </w:r>
    </w:p>
    <w:p w14:paraId="0C7C3727" w14:textId="77777777" w:rsidR="00753E6E" w:rsidRPr="009044F1" w:rsidRDefault="00096865" w:rsidP="00EE54EE">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45C77E3" w14:textId="77777777" w:rsidR="00753E6E" w:rsidRPr="009044F1" w:rsidRDefault="00753E6E" w:rsidP="00EE54EE">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3A6FF317" w14:textId="77777777" w:rsidR="00753E6E" w:rsidRPr="003240F7" w:rsidRDefault="00753E6E" w:rsidP="00EE54EE">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8B6D0D">
        <w:rPr>
          <w:rFonts w:ascii="GHEA Grapalat" w:hAnsi="GHEA Grapalat"/>
        </w:rPr>
        <w:t>пяти</w:t>
      </w:r>
      <w:r w:rsidR="008B6D0D" w:rsidRPr="009044F1">
        <w:rPr>
          <w:rFonts w:ascii="GHEA Grapalat" w:hAnsi="GHEA Grapalat"/>
        </w:rPr>
        <w:t xml:space="preserve">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EB76D0">
        <w:rPr>
          <w:rFonts w:ascii="GHEA Grapalat" w:hAnsi="GHEA Grapalat"/>
        </w:rPr>
        <w:t xml:space="preserve"> или отменена</w:t>
      </w:r>
      <w:r w:rsidR="003240F7">
        <w:rPr>
          <w:rFonts w:ascii="GHEA Grapalat" w:hAnsi="GHEA Grapalat"/>
        </w:rPr>
        <w:t>;</w:t>
      </w:r>
    </w:p>
    <w:p w14:paraId="73CD98F6" w14:textId="77777777" w:rsidR="00753E6E" w:rsidRPr="009044F1" w:rsidRDefault="00753E6E" w:rsidP="00EE54EE">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8B6D0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31720CE1" w14:textId="77777777" w:rsidR="00753E6E" w:rsidRPr="009044F1" w:rsidRDefault="00753E6E" w:rsidP="00EE54EE">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7F64E2C9" w14:textId="77777777" w:rsidR="00753E6E" w:rsidRPr="009044F1" w:rsidRDefault="00753E6E" w:rsidP="00EE54EE">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5C5D2B0F" w14:textId="77777777" w:rsidR="001A6383" w:rsidRDefault="00990561" w:rsidP="00EE54EE">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7D49C9F8" w14:textId="77777777" w:rsidR="00775378" w:rsidRPr="001A6383" w:rsidRDefault="00775378" w:rsidP="00EE54EE">
      <w:pPr>
        <w:widowControl w:val="0"/>
        <w:tabs>
          <w:tab w:val="left" w:pos="1134"/>
        </w:tabs>
        <w:ind w:firstLine="567"/>
        <w:jc w:val="both"/>
        <w:rPr>
          <w:rFonts w:ascii="GHEA Grapalat" w:hAnsi="GHEA Grapalat" w:cs="Sylfaen"/>
        </w:rPr>
      </w:pPr>
      <w:r w:rsidRPr="001A638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12D62209" w14:textId="77777777" w:rsidR="00775378" w:rsidRPr="001A6383" w:rsidRDefault="00775378" w:rsidP="00EE54EE">
      <w:pPr>
        <w:pStyle w:val="ListParagraph"/>
        <w:widowControl w:val="0"/>
        <w:numPr>
          <w:ilvl w:val="0"/>
          <w:numId w:val="32"/>
        </w:numPr>
        <w:tabs>
          <w:tab w:val="left" w:pos="1134"/>
        </w:tabs>
        <w:ind w:left="426"/>
        <w:contextualSpacing/>
        <w:jc w:val="both"/>
        <w:rPr>
          <w:rFonts w:ascii="GHEA Grapalat" w:hAnsi="GHEA Grapalat" w:cs="Sylfaen"/>
        </w:rPr>
      </w:pPr>
      <w:r w:rsidRPr="001A638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BE47F53" w14:textId="77777777" w:rsidR="00775378" w:rsidRPr="001A6383" w:rsidRDefault="00775378" w:rsidP="00EE54EE">
      <w:pPr>
        <w:pStyle w:val="ListParagraph"/>
        <w:widowControl w:val="0"/>
        <w:numPr>
          <w:ilvl w:val="0"/>
          <w:numId w:val="32"/>
        </w:numPr>
        <w:tabs>
          <w:tab w:val="left" w:pos="1134"/>
        </w:tabs>
        <w:ind w:left="426" w:hanging="284"/>
        <w:contextualSpacing/>
        <w:jc w:val="both"/>
        <w:rPr>
          <w:rFonts w:ascii="GHEA Grapalat" w:hAnsi="GHEA Grapalat" w:cs="Sylfaen"/>
        </w:rPr>
      </w:pPr>
      <w:r w:rsidRPr="001A6383">
        <w:rPr>
          <w:rFonts w:ascii="GHEA Grapalat" w:hAnsi="GHEA Grapalat" w:cs="Sylfaen"/>
        </w:rPr>
        <w:t xml:space="preserve">в качестве отобранного участника отказался или лишился  права заключения </w:t>
      </w:r>
      <w:r w:rsidRPr="001A6383">
        <w:rPr>
          <w:rFonts w:ascii="GHEA Grapalat" w:hAnsi="GHEA Grapalat" w:cs="Sylfaen"/>
        </w:rPr>
        <w:lastRenderedPageBreak/>
        <w:t>договора.</w:t>
      </w:r>
    </w:p>
    <w:p w14:paraId="47F554A4" w14:textId="77777777" w:rsidR="00753E6E" w:rsidRPr="009044F1" w:rsidRDefault="00753E6E" w:rsidP="00EE54EE">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B342EB">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9BCE7FA" w14:textId="77777777" w:rsidR="002E220F" w:rsidRDefault="00BA3554" w:rsidP="00EE54EE">
      <w:pPr>
        <w:widowControl w:val="0"/>
        <w:tabs>
          <w:tab w:val="left" w:pos="1134"/>
        </w:tabs>
        <w:ind w:firstLine="567"/>
        <w:jc w:val="both"/>
        <w:rPr>
          <w:ins w:id="4" w:author="Vardan" w:date="2022-10-29T21:54:00Z"/>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2E22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2E220F">
        <w:rPr>
          <w:rFonts w:ascii="GHEA Grapalat" w:hAnsi="GHEA Grapalat"/>
        </w:rPr>
        <w:t>.</w:t>
      </w:r>
    </w:p>
    <w:p w14:paraId="0896FAAA" w14:textId="77777777" w:rsidR="00BA3554" w:rsidRPr="00716B81" w:rsidRDefault="00BA3554" w:rsidP="00EE54EE">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31B1125" w14:textId="77777777" w:rsidR="00D5674E" w:rsidRPr="009044F1" w:rsidRDefault="009F18D0" w:rsidP="00EE54EE">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06D738F"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61F71ADA"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FCDF83B"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7F0AC630"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B621A18"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5D8FF1E5"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63334B1" w14:textId="77777777" w:rsidR="00D5674E" w:rsidRPr="008842CE"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75792E8F"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44FC0FFF"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w:t>
      </w:r>
      <w:r w:rsidRPr="009044F1">
        <w:rPr>
          <w:rFonts w:ascii="GHEA Grapalat" w:hAnsi="GHEA Grapalat"/>
          <w:color w:val="000000"/>
        </w:rPr>
        <w:lastRenderedPageBreak/>
        <w:t>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4FE80C8"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29F35A7" w14:textId="77777777" w:rsidR="00D5674E" w:rsidRPr="009044F1" w:rsidRDefault="00D5674E" w:rsidP="00EE54EE">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0D9F59A" w14:textId="77777777" w:rsidR="004D28ED" w:rsidRDefault="00D5674E" w:rsidP="00EE54EE">
      <w:pPr>
        <w:widowControl w:val="0"/>
        <w:tabs>
          <w:tab w:val="left" w:pos="1134"/>
        </w:tabs>
        <w:ind w:firstLine="567"/>
        <w:jc w:val="both"/>
        <w:rPr>
          <w:ins w:id="5" w:author="Vardan" w:date="2022-05-29T21:57:00Z"/>
          <w:rFonts w:ascii="GHEA Grapalat" w:hAnsi="GHEA Grapalat"/>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34AFD5B0" w14:textId="77777777" w:rsidR="006A1FFF" w:rsidRPr="009044F1" w:rsidRDefault="00096865" w:rsidP="00EE54EE">
      <w:pPr>
        <w:widowControl w:val="0"/>
        <w:tabs>
          <w:tab w:val="left" w:pos="1134"/>
        </w:tabs>
        <w:ind w:firstLine="567"/>
        <w:jc w:val="both"/>
        <w:rPr>
          <w:rFonts w:ascii="GHEA Grapalat" w:hAnsi="GHEA Grapalat" w:cs="Arial Armenian"/>
        </w:rPr>
      </w:pPr>
      <w:r w:rsidRPr="004D1746">
        <w:rPr>
          <w:rFonts w:ascii="GHEA Grapalat" w:hAnsi="GHEA Grapalat"/>
        </w:rPr>
        <w:t>2.4</w:t>
      </w:r>
      <w:r w:rsidR="00D13662" w:rsidRPr="004D1746">
        <w:rPr>
          <w:rFonts w:ascii="GHEA Grapalat" w:hAnsi="GHEA Grapalat"/>
        </w:rPr>
        <w:t>.</w:t>
      </w:r>
      <w:r w:rsidR="00E1385B" w:rsidRPr="004D1746">
        <w:rPr>
          <w:rFonts w:ascii="GHEA Grapalat" w:hAnsi="GHEA Grapalat"/>
        </w:rPr>
        <w:tab/>
      </w:r>
      <w:r w:rsidRPr="004D1746">
        <w:rPr>
          <w:rFonts w:ascii="GHEA Grapalat" w:hAnsi="GHEA Grapalat"/>
        </w:rPr>
        <w:t>Участник</w:t>
      </w:r>
      <w:r w:rsidR="000C3F69" w:rsidRPr="004D1746">
        <w:rPr>
          <w:rFonts w:ascii="GHEA Grapalat" w:hAnsi="GHEA Grapalat"/>
        </w:rPr>
        <w:t>,</w:t>
      </w:r>
      <w:r w:rsidRPr="004D1746">
        <w:rPr>
          <w:rFonts w:ascii="GHEA Grapalat" w:hAnsi="GHEA Grapalat"/>
        </w:rPr>
        <w:t xml:space="preserve"> </w:t>
      </w:r>
      <w:r w:rsidR="002C1D72" w:rsidRPr="004D1746">
        <w:rPr>
          <w:rFonts w:ascii="GHEA Grapalat" w:hAnsi="GHEA Grapalat"/>
        </w:rPr>
        <w:t xml:space="preserve">в случае признания </w:t>
      </w:r>
      <w:r w:rsidR="00876D7D" w:rsidRPr="004D1746">
        <w:rPr>
          <w:rFonts w:ascii="GHEA Grapalat" w:hAnsi="GHEA Grapalat"/>
        </w:rPr>
        <w:t>ото</w:t>
      </w:r>
      <w:r w:rsidR="002C1D72" w:rsidRPr="004D1746">
        <w:rPr>
          <w:rFonts w:ascii="GHEA Grapalat" w:hAnsi="GHEA Grapalat"/>
        </w:rPr>
        <w:t>бранным участником</w:t>
      </w:r>
      <w:r w:rsidR="000C3F69" w:rsidRPr="004D1746">
        <w:rPr>
          <w:rFonts w:ascii="GHEA Grapalat" w:hAnsi="GHEA Grapalat"/>
        </w:rPr>
        <w:t>,</w:t>
      </w:r>
      <w:r w:rsidR="002C1D72" w:rsidRPr="004D1746">
        <w:rPr>
          <w:rFonts w:ascii="GHEA Grapalat" w:hAnsi="GHEA Grapalat"/>
        </w:rPr>
        <w:t xml:space="preserve"> </w:t>
      </w:r>
      <w:r w:rsidR="006C36B6" w:rsidRPr="00AC3C74">
        <w:rPr>
          <w:rFonts w:ascii="GHEA Grapalat" w:hAnsi="GHEA Grapalat"/>
        </w:rPr>
        <w:t>представляет обеспечение квалификации в порядке и размере, установленны</w:t>
      </w:r>
      <w:r w:rsidR="006C36B6">
        <w:rPr>
          <w:rFonts w:ascii="GHEA Grapalat" w:hAnsi="GHEA Grapalat"/>
        </w:rPr>
        <w:t>ми</w:t>
      </w:r>
      <w:r w:rsidR="006C36B6" w:rsidRPr="00AC3C74">
        <w:rPr>
          <w:rFonts w:ascii="GHEA Grapalat" w:hAnsi="GHEA Grapalat"/>
        </w:rPr>
        <w:t xml:space="preserve"> настоящим приглашением</w:t>
      </w:r>
      <w:r w:rsidR="006A1FFF" w:rsidRPr="004D1746">
        <w:rPr>
          <w:rFonts w:ascii="GHEA Grapalat" w:hAnsi="GHEA Grapalat"/>
        </w:rPr>
        <w:t>.</w:t>
      </w:r>
    </w:p>
    <w:p w14:paraId="58A58904" w14:textId="77777777" w:rsidR="000A6B75" w:rsidRPr="009044F1" w:rsidRDefault="000A6B75"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6186549D" w14:textId="77777777" w:rsidR="009E07EE" w:rsidRPr="009044F1" w:rsidRDefault="000A6B75" w:rsidP="00EE54EE">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7968F608" w14:textId="77777777" w:rsidR="000A6B75" w:rsidRPr="009044F1" w:rsidRDefault="000A6B75" w:rsidP="00EE54EE">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4AB3796E" w14:textId="77777777" w:rsidR="005A405F" w:rsidRPr="00ED3BA4" w:rsidRDefault="00C366B6" w:rsidP="00EE54EE">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624659C9" w14:textId="77777777" w:rsidR="000A6B75" w:rsidRPr="009044F1" w:rsidRDefault="00C366B6" w:rsidP="00EE54E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FEF5248" w14:textId="77777777" w:rsidR="00096865" w:rsidRPr="009044F1" w:rsidRDefault="00ED2352" w:rsidP="00EE54EE">
      <w:pPr>
        <w:widowControl w:val="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5B345AF6" w14:textId="77777777" w:rsidR="00096865" w:rsidRPr="009044F1" w:rsidRDefault="00096865" w:rsidP="00EE54EE">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2928229" w14:textId="77777777" w:rsidR="00096865" w:rsidRPr="009044F1" w:rsidRDefault="00096865" w:rsidP="00EE54EE">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BC47C4">
        <w:rPr>
          <w:rStyle w:val="FootnoteReference"/>
          <w:rFonts w:ascii="GHEA Grapalat" w:hAnsi="GHEA Grapalat"/>
        </w:rPr>
        <w:footnoteReference w:customMarkFollows="1" w:id="2"/>
        <w:t>5</w:t>
      </w:r>
      <w:r w:rsidRPr="009044F1">
        <w:rPr>
          <w:rFonts w:ascii="GHEA Grapalat" w:hAnsi="GHEA Grapalat"/>
        </w:rPr>
        <w:t>.</w:t>
      </w:r>
      <w:r w:rsidR="00AA7117">
        <w:rPr>
          <w:rFonts w:ascii="GHEA Grapalat" w:hAnsi="GHEA Grapalat"/>
        </w:rPr>
        <w:t xml:space="preserve"> </w:t>
      </w:r>
    </w:p>
    <w:p w14:paraId="49981CDC" w14:textId="77777777" w:rsidR="00096865" w:rsidRPr="009044F1" w:rsidRDefault="00096865" w:rsidP="00EE54EE">
      <w:pPr>
        <w:widowControl w:val="0"/>
        <w:tabs>
          <w:tab w:val="left" w:pos="1134"/>
        </w:tabs>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B980614" w14:textId="77777777" w:rsidR="00462E00" w:rsidRPr="00204EEA" w:rsidRDefault="00096865" w:rsidP="00EE54EE">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422E1C29" w14:textId="77777777" w:rsidR="00096865" w:rsidRDefault="00096865" w:rsidP="00EE54EE">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7DFB2423" w14:textId="77777777" w:rsidR="002D7D70" w:rsidRPr="000811C1" w:rsidRDefault="002D7D70" w:rsidP="00EE54EE">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26A64B5A" w14:textId="77777777" w:rsidR="00096865" w:rsidRPr="009044F1" w:rsidRDefault="00096865" w:rsidP="00EE54EE">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1144D1">
        <w:rPr>
          <w:rStyle w:val="FootnoteReference"/>
          <w:rFonts w:ascii="GHEA Grapalat" w:hAnsi="GHEA Grapalat"/>
        </w:rPr>
        <w:footnoteReference w:customMarkFollows="1" w:id="3"/>
        <w:t>6</w:t>
      </w:r>
      <w:r w:rsidRPr="009044F1">
        <w:rPr>
          <w:rFonts w:ascii="GHEA Grapalat" w:hAnsi="GHEA Grapalat"/>
        </w:rPr>
        <w:t xml:space="preserve">. </w:t>
      </w:r>
    </w:p>
    <w:p w14:paraId="54A58041" w14:textId="77777777" w:rsidR="00096865" w:rsidRPr="00995804" w:rsidRDefault="00955A1E" w:rsidP="00EE54EE">
      <w:pPr>
        <w:widowControl w:val="0"/>
        <w:jc w:val="center"/>
        <w:rPr>
          <w:rFonts w:ascii="GHEA Grapalat" w:hAnsi="GHEA Grapalat" w:cs="Arial"/>
          <w:b/>
        </w:rPr>
      </w:pPr>
      <w:r w:rsidRPr="00995804">
        <w:rPr>
          <w:rFonts w:ascii="GHEA Grapalat" w:hAnsi="GHEA Grapalat"/>
          <w:b/>
        </w:rPr>
        <w:t>4. ПОРЯДОК ПОДАЧИ ЗАЯВКИ</w:t>
      </w:r>
    </w:p>
    <w:p w14:paraId="6C361F2B" w14:textId="77777777" w:rsidR="00096865" w:rsidRPr="009044F1" w:rsidRDefault="00096865" w:rsidP="00EE54EE">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7356A17D" w14:textId="77777777" w:rsidR="00096865" w:rsidRPr="009044F1" w:rsidRDefault="000946A3" w:rsidP="00EE54EE">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5D7E35C4" w14:textId="58AF9F90" w:rsidR="00096865" w:rsidRPr="005114D0" w:rsidRDefault="000946A3" w:rsidP="00EE54E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Pr="009044F1">
        <w:rPr>
          <w:rFonts w:ascii="GHEA Grapalat" w:hAnsi="GHEA Grapalat"/>
          <w:sz w:val="24"/>
          <w:szCs w:val="24"/>
        </w:rPr>
        <w:lastRenderedPageBreak/>
        <w:t xml:space="preserve">инструкции по подготовке заявок на </w:t>
      </w:r>
      <w:r w:rsidR="00E752E5" w:rsidRPr="00E752E5">
        <w:rPr>
          <w:rFonts w:ascii="GHEA Grapalat" w:hAnsi="GHEA Grapalat"/>
          <w:sz w:val="22"/>
          <w:szCs w:val="22"/>
        </w:rPr>
        <w:t>открытый конкурс</w:t>
      </w:r>
      <w:r w:rsidRPr="009044F1">
        <w:rPr>
          <w:rFonts w:ascii="GHEA Grapalat" w:hAnsi="GHEA Grapalat"/>
          <w:sz w:val="24"/>
          <w:szCs w:val="24"/>
        </w:rPr>
        <w:t>.</w:t>
      </w:r>
    </w:p>
    <w:p w14:paraId="4DE175B2" w14:textId="65CA1AB7" w:rsidR="00897024" w:rsidRPr="009044F1" w:rsidRDefault="00897024" w:rsidP="00EE54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w:t>
      </w:r>
      <w:r w:rsidR="00282967">
        <w:rPr>
          <w:rFonts w:ascii="GHEA Grapalat" w:hAnsi="GHEA Grapalat"/>
          <w:color w:val="FF0000"/>
          <w:sz w:val="24"/>
          <w:szCs w:val="24"/>
        </w:rPr>
        <w:t>11:00</w:t>
      </w:r>
      <w:r w:rsidRPr="002B0FCF">
        <w:rPr>
          <w:rFonts w:ascii="GHEA Grapalat" w:hAnsi="GHEA Grapalat"/>
          <w:color w:val="FF0000"/>
          <w:sz w:val="24"/>
          <w:szCs w:val="24"/>
        </w:rPr>
        <w:t xml:space="preserve"> часов </w:t>
      </w:r>
      <w:r w:rsidR="00F34380">
        <w:rPr>
          <w:rFonts w:ascii="GHEA Grapalat" w:hAnsi="GHEA Grapalat"/>
          <w:color w:val="FF0000"/>
          <w:sz w:val="24"/>
          <w:szCs w:val="24"/>
          <w:lang w:val="hy-AM"/>
        </w:rPr>
        <w:t>15</w:t>
      </w:r>
      <w:r>
        <w:rPr>
          <w:rFonts w:ascii="GHEA Grapalat" w:hAnsi="GHEA Grapalat"/>
          <w:color w:val="FF0000"/>
          <w:sz w:val="24"/>
          <w:szCs w:val="24"/>
        </w:rPr>
        <w:t>.</w:t>
      </w:r>
      <w:r w:rsidR="00A343CE">
        <w:rPr>
          <w:rFonts w:ascii="GHEA Grapalat" w:hAnsi="GHEA Grapalat"/>
          <w:color w:val="FF0000"/>
          <w:sz w:val="24"/>
          <w:szCs w:val="24"/>
        </w:rPr>
        <w:t>03</w:t>
      </w:r>
      <w:r w:rsidRPr="009E4803">
        <w:rPr>
          <w:rFonts w:ascii="GHEA Grapalat" w:hAnsi="GHEA Grapalat"/>
          <w:color w:val="FF0000"/>
          <w:sz w:val="24"/>
          <w:szCs w:val="24"/>
        </w:rPr>
        <w:t>.202</w:t>
      </w:r>
      <w:r w:rsidR="00A343CE">
        <w:rPr>
          <w:rFonts w:ascii="GHEA Grapalat" w:hAnsi="GHEA Grapalat"/>
          <w:color w:val="FF0000"/>
          <w:sz w:val="24"/>
          <w:szCs w:val="24"/>
        </w:rPr>
        <w:t>4</w:t>
      </w:r>
      <w:r w:rsidRPr="002B0FCF">
        <w:rPr>
          <w:rFonts w:ascii="GHEA Grapalat" w:hAnsi="GHEA Grapalat"/>
          <w:b/>
          <w:color w:val="FF0000"/>
          <w:sz w:val="24"/>
          <w:szCs w:val="24"/>
        </w:rPr>
        <w:t>г</w:t>
      </w:r>
      <w:r w:rsidRPr="009044F1">
        <w:rPr>
          <w:rFonts w:ascii="GHEA Grapalat" w:hAnsi="GHEA Grapalat"/>
          <w:sz w:val="24"/>
          <w:szCs w:val="24"/>
        </w:rPr>
        <w:t xml:space="preserve"> дня опубликования в системе объявления и приглашения на настоящую процедуру.</w:t>
      </w:r>
      <w:r>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5D6D112B" w14:textId="77777777" w:rsidR="00B67CCD" w:rsidRPr="00D3436F" w:rsidRDefault="00B67CCD" w:rsidP="00EE54EE">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3C3880DA" w14:textId="77777777" w:rsidR="005F25EF" w:rsidRDefault="005F25EF" w:rsidP="00EE54EE">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5EB40A0E" w14:textId="77777777" w:rsidR="005F25EF" w:rsidRDefault="005F25EF" w:rsidP="00EE54EE">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7" w:author="Vardan" w:date="2022-10-29T21:56:00Z">
        <w:r w:rsidR="00F17D5F">
          <w:rPr>
            <w:rFonts w:ascii="GHEA Grapalat" w:hAnsi="GHEA Grapalat"/>
          </w:rPr>
          <w:t xml:space="preserve"> </w:t>
        </w:r>
      </w:ins>
      <w:r w:rsidR="00F17D5F">
        <w:rPr>
          <w:rFonts w:ascii="GHEA Grapalat" w:hAnsi="GHEA Grapalat"/>
        </w:rPr>
        <w:t>и 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14:paraId="3BF29347" w14:textId="77777777" w:rsidR="00C648DF" w:rsidRDefault="005F25EF" w:rsidP="00EE54EE">
      <w:pPr>
        <w:jc w:val="both"/>
        <w:rPr>
          <w:rFonts w:ascii="GHEA Grapalat" w:hAnsi="GHEA Grapalat"/>
        </w:rPr>
      </w:pPr>
      <w:r>
        <w:rPr>
          <w:rFonts w:ascii="GHEA Grapalat" w:hAnsi="GHEA Grapalat"/>
        </w:rPr>
        <w:t xml:space="preserve">   б) </w:t>
      </w:r>
      <w:r w:rsidR="004443C5">
        <w:rPr>
          <w:rFonts w:ascii="GHEA Grapalat" w:hAnsi="GHEA Grapalat"/>
        </w:rPr>
        <w:t>в случае признания отобранным участником-</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порядке и сроки, установленные пунктом </w:t>
      </w:r>
      <w:r w:rsidR="00990B4D" w:rsidRPr="003C5795">
        <w:rPr>
          <w:rFonts w:ascii="GHEA Grapalat" w:hAnsi="GHEA Grapalat"/>
        </w:rPr>
        <w:t>настоящ</w:t>
      </w:r>
      <w:r w:rsidR="00990B4D">
        <w:rPr>
          <w:rFonts w:ascii="GHEA Grapalat" w:hAnsi="GHEA Grapalat"/>
        </w:rPr>
        <w:t>им</w:t>
      </w:r>
      <w:r w:rsidR="00990B4D" w:rsidRPr="003C5795">
        <w:rPr>
          <w:rFonts w:ascii="GHEA Grapalat" w:hAnsi="GHEA Grapalat"/>
        </w:rPr>
        <w:t xml:space="preserve"> приглашени</w:t>
      </w:r>
      <w:r w:rsidR="00990B4D">
        <w:rPr>
          <w:rFonts w:ascii="GHEA Grapalat" w:hAnsi="GHEA Grapalat"/>
        </w:rPr>
        <w:t>ем</w:t>
      </w:r>
      <w:r w:rsidR="003624C3" w:rsidRPr="003624C3">
        <w:rPr>
          <w:rFonts w:ascii="GHEA Grapalat" w:hAnsi="GHEA Grapalat"/>
        </w:rPr>
        <w:t>;</w:t>
      </w:r>
      <w:r w:rsidR="00990B4D">
        <w:rPr>
          <w:rFonts w:ascii="GHEA Grapalat" w:hAnsi="GHEA Grapalat"/>
        </w:rPr>
        <w:t xml:space="preserve"> </w:t>
      </w:r>
    </w:p>
    <w:p w14:paraId="6408DC9D" w14:textId="77777777" w:rsidR="005F25EF" w:rsidRDefault="005F25EF" w:rsidP="00EE54EE">
      <w:pPr>
        <w:ind w:firstLine="284"/>
        <w:jc w:val="both"/>
        <w:rPr>
          <w:rFonts w:ascii="GHEA Grapalat" w:hAnsi="GHEA Grapalat"/>
        </w:rPr>
      </w:pPr>
      <w:r>
        <w:rPr>
          <w:rFonts w:ascii="GHEA Grapalat" w:hAnsi="GHEA Grapalat"/>
        </w:rPr>
        <w:t>в) объявление об отсутствии</w:t>
      </w:r>
      <w:r w:rsidR="00A61383">
        <w:rPr>
          <w:rFonts w:ascii="GHEA Grapalat" w:hAnsi="GHEA Grapalat"/>
        </w:rPr>
        <w:t xml:space="preserve"> недобросовестной конкуренции, </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14:paraId="43045A5D" w14:textId="77777777" w:rsidR="005F25EF" w:rsidRDefault="005F25EF" w:rsidP="00EE54EE">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90B67C5" w14:textId="77777777" w:rsidR="00EA0D10" w:rsidRPr="002D0E98" w:rsidRDefault="001361B2" w:rsidP="00EE54EE">
      <w:pPr>
        <w:pStyle w:val="norm"/>
        <w:widowControl w:val="0"/>
        <w:tabs>
          <w:tab w:val="left" w:pos="1134"/>
        </w:tabs>
        <w:spacing w:line="240" w:lineRule="auto"/>
        <w:ind w:firstLine="284"/>
        <w:rPr>
          <w:rFonts w:ascii="GHEA Grapalat" w:hAnsi="GHEA Grapalat"/>
          <w:lang w:val="hy-AM"/>
        </w:rPr>
      </w:pPr>
      <w:r>
        <w:rPr>
          <w:rFonts w:ascii="GHEA Grapalat" w:hAnsi="GHEA Grapalat"/>
        </w:rPr>
        <w:t xml:space="preserve">д) </w:t>
      </w:r>
      <w:r w:rsidR="001A424D" w:rsidRPr="002E51EC">
        <w:rPr>
          <w:rFonts w:ascii="GHEA Grapalat" w:hAnsi="GHEA Grapalat"/>
          <w:sz w:val="24"/>
          <w:szCs w:val="24"/>
        </w:rPr>
        <w:t>деклараци</w:t>
      </w:r>
      <w:r w:rsidR="00C22EC0">
        <w:rPr>
          <w:rFonts w:ascii="GHEA Grapalat" w:hAnsi="GHEA Grapalat"/>
          <w:sz w:val="24"/>
          <w:szCs w:val="24"/>
        </w:rPr>
        <w:t>ю</w:t>
      </w:r>
      <w:r w:rsidR="001A424D" w:rsidRPr="002E51EC">
        <w:rPr>
          <w:rFonts w:ascii="GHEA Grapalat" w:hAnsi="GHEA Grapalat"/>
          <w:sz w:val="24"/>
          <w:szCs w:val="24"/>
        </w:rPr>
        <w:t xml:space="preserve"> о реальных бенефициарах согласно Приложению 1. Декларация </w:t>
      </w:r>
      <w:r w:rsidR="001A424D" w:rsidRPr="00EE68A4">
        <w:rPr>
          <w:rFonts w:ascii="GHEA Grapalat" w:hAnsi="GHEA Grapalat"/>
          <w:sz w:val="24"/>
          <w:szCs w:val="24"/>
        </w:rPr>
        <w:t>не представляется, если участник является индивидуальным предпринимателем или физическим лицом</w:t>
      </w:r>
      <w:r w:rsidR="002F4914">
        <w:rPr>
          <w:rFonts w:ascii="GHEA Grapalat" w:hAnsi="GHEA Grapalat"/>
        </w:rPr>
        <w:t xml:space="preserve"> </w:t>
      </w:r>
      <w:r>
        <w:rPr>
          <w:rFonts w:ascii="GHEA Grapalat" w:hAnsi="GHEA Grapalat"/>
          <w:spacing w:val="-6"/>
          <w:sz w:val="24"/>
          <w:szCs w:val="24"/>
        </w:rPr>
        <w:t xml:space="preserve">При этом, если участник объявляется отобранным участником, то предусмотренная настоящим абзацем </w:t>
      </w:r>
      <w:r w:rsidR="00470B0D">
        <w:rPr>
          <w:rFonts w:ascii="GHEA Grapalat" w:hAnsi="GHEA Grapalat"/>
          <w:spacing w:val="-6"/>
          <w:sz w:val="24"/>
          <w:szCs w:val="24"/>
        </w:rPr>
        <w:t>декларация</w:t>
      </w:r>
      <w:r>
        <w:rPr>
          <w:rFonts w:ascii="GHEA Grapalat" w:hAnsi="GHEA Grapalat"/>
          <w:spacing w:val="-6"/>
          <w:sz w:val="24"/>
          <w:szCs w:val="24"/>
        </w:rPr>
        <w:t>, которая после вскрытия заявок автоматически публик</w:t>
      </w:r>
      <w:r w:rsidR="00900B54">
        <w:rPr>
          <w:rFonts w:ascii="GHEA Grapalat" w:hAnsi="GHEA Grapalat"/>
          <w:spacing w:val="-6"/>
          <w:sz w:val="24"/>
          <w:szCs w:val="24"/>
        </w:rPr>
        <w:t>у</w:t>
      </w:r>
      <w:r>
        <w:rPr>
          <w:rFonts w:ascii="GHEA Grapalat" w:hAnsi="GHEA Grapalat"/>
          <w:spacing w:val="-6"/>
          <w:sz w:val="24"/>
          <w:szCs w:val="24"/>
        </w:rPr>
        <w:t>ется в системе, одновременно публик</w:t>
      </w:r>
      <w:r w:rsidR="00900B54">
        <w:rPr>
          <w:rFonts w:ascii="GHEA Grapalat" w:hAnsi="GHEA Grapalat"/>
          <w:spacing w:val="-6"/>
          <w:sz w:val="24"/>
          <w:szCs w:val="24"/>
        </w:rPr>
        <w:t>у</w:t>
      </w:r>
      <w:r>
        <w:rPr>
          <w:rFonts w:ascii="GHEA Grapalat" w:hAnsi="GHEA Grapalat"/>
          <w:spacing w:val="-6"/>
          <w:sz w:val="24"/>
          <w:szCs w:val="24"/>
        </w:rPr>
        <w:t xml:space="preserve">ется в </w:t>
      </w:r>
      <w:r w:rsidRPr="002D0E98">
        <w:rPr>
          <w:rFonts w:ascii="GHEA Grapalat" w:hAnsi="GHEA Grapalat"/>
          <w:spacing w:val="-6"/>
          <w:sz w:val="24"/>
          <w:szCs w:val="24"/>
        </w:rPr>
        <w:t>бюллетене вместе с объявлением о</w:t>
      </w:r>
      <w:r w:rsidRPr="002D0E98">
        <w:rPr>
          <w:rFonts w:ascii="GHEA Grapalat" w:hAnsi="GHEA Grapalat"/>
          <w:sz w:val="24"/>
          <w:szCs w:val="24"/>
        </w:rPr>
        <w:t xml:space="preserve"> решении заключить договор;</w:t>
      </w:r>
      <w:r w:rsidR="005F25EF" w:rsidRPr="002D0E98">
        <w:rPr>
          <w:rFonts w:ascii="GHEA Grapalat" w:hAnsi="GHEA Grapalat"/>
        </w:rPr>
        <w:t xml:space="preserve"> </w:t>
      </w:r>
      <w:r w:rsidR="00E44BA9" w:rsidRPr="002D0E98">
        <w:rPr>
          <w:rFonts w:ascii="GHEA Grapalat" w:hAnsi="GHEA Grapalat"/>
          <w:vertAlign w:val="superscript"/>
        </w:rPr>
        <w:t>7</w:t>
      </w:r>
      <w:r w:rsidR="002D0E98" w:rsidRPr="002D0E98">
        <w:rPr>
          <w:rFonts w:ascii="GHEA Grapalat" w:hAnsi="GHEA Grapalat"/>
          <w:vertAlign w:val="superscript"/>
          <w:lang w:val="hy-AM"/>
        </w:rPr>
        <w:t>.1</w:t>
      </w:r>
    </w:p>
    <w:p w14:paraId="6598BD11" w14:textId="77777777" w:rsidR="00B67CCD" w:rsidRPr="009044F1" w:rsidRDefault="008E58A2" w:rsidP="00EE54E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2F9A2079" w14:textId="64894BC0" w:rsidR="006C3115" w:rsidRPr="00172C97" w:rsidRDefault="008E58A2" w:rsidP="00EE54EE">
      <w:pPr>
        <w:widowControl w:val="0"/>
        <w:tabs>
          <w:tab w:val="left" w:pos="1134"/>
        </w:tabs>
        <w:ind w:firstLine="567"/>
        <w:jc w:val="both"/>
        <w:rPr>
          <w:rFonts w:ascii="GHEA Grapalat" w:hAnsi="GHEA Grapalat"/>
          <w:b/>
        </w:rPr>
      </w:pPr>
      <w:r w:rsidRPr="00172C97">
        <w:rPr>
          <w:rFonts w:ascii="GHEA Grapalat" w:hAnsi="GHEA Grapalat"/>
          <w:b/>
        </w:rPr>
        <w:t>3</w:t>
      </w:r>
      <w:r w:rsidR="00E326DD" w:rsidRPr="00172C97">
        <w:rPr>
          <w:rFonts w:ascii="GHEA Grapalat" w:hAnsi="GHEA Grapalat"/>
          <w:b/>
        </w:rPr>
        <w:t>)</w:t>
      </w:r>
      <w:r w:rsidR="00444026" w:rsidRPr="00172C97">
        <w:rPr>
          <w:rFonts w:ascii="GHEA Grapalat" w:hAnsi="GHEA Grapalat"/>
          <w:b/>
        </w:rPr>
        <w:tab/>
      </w:r>
      <w:r w:rsidR="00E326DD" w:rsidRPr="00172C97">
        <w:rPr>
          <w:rFonts w:ascii="GHEA Grapalat" w:hAnsi="GHEA Grapalat"/>
          <w:b/>
        </w:rPr>
        <w:t>обеспечение заявки</w:t>
      </w:r>
      <w:r w:rsidR="0067389F" w:rsidRPr="00172C97">
        <w:rPr>
          <w:rFonts w:ascii="GHEA Grapalat" w:hAnsi="GHEA Grapalat"/>
          <w:b/>
        </w:rPr>
        <w:t xml:space="preserve">- </w:t>
      </w:r>
      <w:r w:rsidR="00E326DD" w:rsidRPr="00172C97">
        <w:rPr>
          <w:rFonts w:ascii="GHEA Grapalat" w:hAnsi="GHEA Grapalat"/>
          <w:b/>
        </w:rPr>
        <w:t>в форме наличных денег или банковской гарантии</w:t>
      </w:r>
      <w:r w:rsidR="0067389F" w:rsidRPr="00172C97">
        <w:rPr>
          <w:rFonts w:ascii="GHEA Grapalat" w:hAnsi="GHEA Grapalat"/>
          <w:b/>
        </w:rPr>
        <w:t>. Если обеспечение заявки</w:t>
      </w:r>
      <w:r w:rsidR="002B372D" w:rsidRPr="00172C97">
        <w:rPr>
          <w:rFonts w:ascii="GHEA Grapalat" w:hAnsi="GHEA Grapalat"/>
          <w:b/>
        </w:rPr>
        <w:t xml:space="preserve"> представляется в форме банковской гарантии, </w:t>
      </w:r>
      <w:r w:rsidR="00C7261B" w:rsidRPr="00172C97">
        <w:rPr>
          <w:rFonts w:ascii="GHEA Grapalat" w:hAnsi="GHEA Grapalat"/>
          <w:b/>
        </w:rPr>
        <w:t xml:space="preserve">то в случае организации процедуры закупки электронным способом представляется </w:t>
      </w:r>
      <w:r w:rsidR="00CC3BAC" w:rsidRPr="00172C97">
        <w:rPr>
          <w:rFonts w:ascii="GHEA Grapalat" w:hAnsi="GHEA Grapalat"/>
          <w:b/>
        </w:rPr>
        <w:t>воспроизведенный</w:t>
      </w:r>
      <w:r w:rsidR="00C7261B" w:rsidRPr="00172C97">
        <w:rPr>
          <w:rFonts w:ascii="GHEA Grapalat" w:hAnsi="GHEA Grapalat"/>
          <w:b/>
        </w:rPr>
        <w:t xml:space="preserve"> (отсканированный) с оригинала документа</w:t>
      </w:r>
      <w:r w:rsidR="009B127B" w:rsidRPr="00172C97">
        <w:rPr>
          <w:rFonts w:ascii="GHEA Grapalat" w:hAnsi="GHEA Grapalat"/>
          <w:b/>
        </w:rPr>
        <w:t xml:space="preserve"> </w:t>
      </w:r>
      <w:r w:rsidR="00C7261B" w:rsidRPr="00172C97">
        <w:rPr>
          <w:rFonts w:ascii="GHEA Grapalat" w:hAnsi="GHEA Grapalat"/>
          <w:b/>
        </w:rPr>
        <w:t xml:space="preserve"> вариант, </w:t>
      </w:r>
    </w:p>
    <w:p w14:paraId="46DC9FFE" w14:textId="77777777" w:rsidR="000845F6" w:rsidRPr="009044F1" w:rsidRDefault="002A6730" w:rsidP="00EE54E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8F2AB8B" w14:textId="77777777" w:rsidR="000845F6" w:rsidRPr="00D3436F" w:rsidRDefault="002A6730" w:rsidP="00EE54E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30ABA5ED" w14:textId="77777777" w:rsidR="00721677" w:rsidRDefault="00721677" w:rsidP="00EE54EE">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440931F1" w14:textId="77777777" w:rsidR="00721677" w:rsidRDefault="00721677" w:rsidP="00EE54EE">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FCDB0E9" w14:textId="77777777" w:rsidR="007D3A92" w:rsidRDefault="00721677" w:rsidP="00EE54E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w:t>
      </w:r>
      <w:r>
        <w:rPr>
          <w:rFonts w:ascii="GHEA Grapalat" w:hAnsi="GHEA Grapalat" w:cs="Sylfaen"/>
          <w:sz w:val="24"/>
          <w:szCs w:val="24"/>
        </w:rPr>
        <w:lastRenderedPageBreak/>
        <w:t>заявку участнику.</w:t>
      </w:r>
    </w:p>
    <w:p w14:paraId="0108A3A1" w14:textId="77777777" w:rsidR="00A45946" w:rsidRPr="009044F1" w:rsidRDefault="00333B85" w:rsidP="00EE54EE">
      <w:pPr>
        <w:widowControl w:val="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437A07D1" w14:textId="77777777" w:rsidR="00A45946" w:rsidRPr="009044F1" w:rsidRDefault="00C8055A" w:rsidP="00EE54EE">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3B8ABCD6" w14:textId="77777777" w:rsidR="00B95FE0" w:rsidRPr="009044F1" w:rsidRDefault="00C8055A"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716B81" w:rsidRPr="00716B81">
        <w:rPr>
          <w:rFonts w:ascii="GHEA Grapalat" w:hAnsi="GHEA Grapalat"/>
          <w:sz w:val="24"/>
          <w:szCs w:val="24"/>
        </w:rPr>
        <w:t xml:space="preserve"> </w:t>
      </w:r>
      <w:r w:rsidR="00716B81">
        <w:rPr>
          <w:rFonts w:ascii="GHEA Grapalat" w:hAnsi="GHEA Grapalat"/>
          <w:sz w:val="24"/>
          <w:szCs w:val="24"/>
        </w:rPr>
        <w:t>(</w:t>
      </w:r>
      <w:r w:rsidR="00716B81" w:rsidRPr="00864470">
        <w:rPr>
          <w:rFonts w:ascii="GHEA Grapalat" w:hAnsi="GHEA Grapalat"/>
          <w:sz w:val="24"/>
          <w:szCs w:val="24"/>
        </w:rPr>
        <w:t>совокупность себестоимости и прогнозируемой прибыли</w:t>
      </w:r>
      <w:r w:rsidR="00716B81">
        <w:rPr>
          <w:rFonts w:ascii="GHEA Grapalat" w:hAnsi="GHEA Grapalat"/>
          <w:sz w:val="24"/>
          <w:szCs w:val="24"/>
        </w:rPr>
        <w:t>)</w:t>
      </w:r>
      <w:r w:rsidR="00716B81" w:rsidRPr="009044F1">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547B2FDD" w14:textId="77777777" w:rsidR="00732678" w:rsidRDefault="00940B86" w:rsidP="00EE54EE">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4264248D" w14:textId="77777777" w:rsidR="00B95FE0" w:rsidRPr="009044F1" w:rsidRDefault="00A70A2B" w:rsidP="00EE54EE">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16DAFBF5" w14:textId="77777777" w:rsidR="00B95FE0" w:rsidRPr="009044F1" w:rsidRDefault="00B95FE0"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w:t>
      </w:r>
      <w:r w:rsidR="004A262A"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6A00AB76" w14:textId="77777777" w:rsidR="00B95FE0" w:rsidRPr="009044F1" w:rsidRDefault="00B95FE0"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697F11" w:rsidRPr="00697F11">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sidR="00B5379A" w:rsidRPr="00B5379A">
        <w:rPr>
          <w:rFonts w:ascii="GHEA Grapalat" w:hAnsi="GHEA Grapalat"/>
          <w:sz w:val="24"/>
          <w:szCs w:val="24"/>
        </w:rPr>
        <w:t xml:space="preserve"> </w:t>
      </w:r>
      <w:r w:rsidRPr="009044F1">
        <w:rPr>
          <w:rFonts w:ascii="GHEA Grapalat" w:hAnsi="GHEA Grapalat"/>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6BEB651" w14:textId="77777777" w:rsidR="00A45946" w:rsidRPr="00697F11" w:rsidRDefault="00B95FE0" w:rsidP="00EE54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697F11" w:rsidRPr="00697F11">
        <w:rPr>
          <w:rFonts w:ascii="GHEA Grapalat" w:hAnsi="GHEA Grapalat"/>
          <w:sz w:val="24"/>
          <w:szCs w:val="24"/>
        </w:rPr>
        <w:t>;</w:t>
      </w:r>
    </w:p>
    <w:p w14:paraId="4D652335" w14:textId="77777777" w:rsidR="00B9778A" w:rsidRPr="00697F11" w:rsidRDefault="00B9778A" w:rsidP="00EE54E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697F11" w:rsidRPr="00697F11">
        <w:rPr>
          <w:rFonts w:ascii="GHEA Grapalat" w:hAnsi="GHEA Grapalat"/>
          <w:sz w:val="24"/>
          <w:szCs w:val="24"/>
        </w:rPr>
        <w:t>;</w:t>
      </w:r>
    </w:p>
    <w:p w14:paraId="3C0483AB" w14:textId="77777777" w:rsidR="00A14685" w:rsidRDefault="00A14685" w:rsidP="00EE54E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43C01AE" w14:textId="77777777" w:rsidR="00147FD7" w:rsidRDefault="00147FD7" w:rsidP="00EE54EE">
      <w:pPr>
        <w:pStyle w:val="norm"/>
        <w:widowControl w:val="0"/>
        <w:tabs>
          <w:tab w:val="left" w:pos="1134"/>
        </w:tabs>
        <w:spacing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002E7418" w:rsidRPr="002E7418">
        <w:rPr>
          <w:rFonts w:ascii="GHEA Grapalat" w:hAnsi="GHEA Grapalat"/>
          <w:sz w:val="24"/>
          <w:szCs w:val="24"/>
        </w:rPr>
        <w:t xml:space="preserve"> и</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5D19196C" w14:textId="77777777" w:rsidR="0048059F" w:rsidRPr="009044F1" w:rsidRDefault="0048059F" w:rsidP="00EE54E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26F11A54" w14:textId="77777777" w:rsidR="00A45946" w:rsidRPr="009044F1" w:rsidRDefault="00C8055A" w:rsidP="00EE54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A8BD70B" w14:textId="77777777" w:rsidR="009D180E" w:rsidRDefault="009D180E" w:rsidP="00EE54EE">
      <w:pPr>
        <w:widowControl w:val="0"/>
        <w:ind w:left="567" w:right="565"/>
        <w:jc w:val="center"/>
        <w:rPr>
          <w:rFonts w:ascii="GHEA Grapalat" w:hAnsi="GHEA Grapalat"/>
          <w:b/>
          <w:lang w:val="hy-AM"/>
        </w:rPr>
      </w:pPr>
    </w:p>
    <w:p w14:paraId="31C58243" w14:textId="77777777" w:rsidR="00096865" w:rsidRPr="009044F1" w:rsidRDefault="00220C7C" w:rsidP="00EE54EE">
      <w:pPr>
        <w:widowControl w:val="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0122FFD6" w14:textId="77777777" w:rsidR="00096865" w:rsidRPr="00AA7117" w:rsidRDefault="00220C7C" w:rsidP="00EE54EE">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6BD70C3" w14:textId="77777777" w:rsidR="00096865" w:rsidRPr="009044F1" w:rsidRDefault="00220C7C" w:rsidP="00EE54EE">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1C9BAF47" w14:textId="77777777" w:rsidR="00FA0E41" w:rsidRPr="009044F1" w:rsidRDefault="00FA0E41" w:rsidP="00EE54EE">
      <w:pPr>
        <w:widowControl w:val="0"/>
        <w:ind w:firstLine="567"/>
        <w:jc w:val="center"/>
        <w:rPr>
          <w:rFonts w:ascii="GHEA Grapalat" w:hAnsi="GHEA Grapalat"/>
          <w:b/>
        </w:rPr>
      </w:pPr>
    </w:p>
    <w:p w14:paraId="1B9FEBD8" w14:textId="77777777" w:rsidR="00096865" w:rsidRPr="00221C7B" w:rsidRDefault="000D701E" w:rsidP="00EE54EE">
      <w:pPr>
        <w:widowControl w:val="0"/>
        <w:jc w:val="center"/>
        <w:rPr>
          <w:rFonts w:ascii="GHEA Grapalat" w:hAnsi="GHEA Grapalat"/>
          <w:b/>
        </w:rPr>
      </w:pPr>
      <w:r w:rsidRPr="009044F1">
        <w:rPr>
          <w:rFonts w:ascii="GHEA Grapalat" w:hAnsi="GHEA Grapalat"/>
          <w:b/>
        </w:rPr>
        <w:t xml:space="preserve">7. ОБЕСПЕЧЕНИЕ ЗАЯВКИ </w:t>
      </w:r>
    </w:p>
    <w:p w14:paraId="61278805" w14:textId="77777777" w:rsidR="007A3EE6" w:rsidRPr="00681F45" w:rsidRDefault="00283198" w:rsidP="00EE54EE">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449A1DC1" w14:textId="77777777" w:rsidR="00903898" w:rsidRPr="009044F1" w:rsidRDefault="00771C0F" w:rsidP="00EE54EE">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2D6F1A">
        <w:rPr>
          <w:rFonts w:ascii="GHEA Grapalat" w:hAnsi="GHEA Grapalat"/>
        </w:rPr>
        <w:t>цены за</w:t>
      </w:r>
      <w:r w:rsidR="00CB157C">
        <w:rPr>
          <w:rFonts w:ascii="GHEA Grapalat" w:hAnsi="GHEA Grapalat"/>
        </w:rPr>
        <w:t>купки</w:t>
      </w:r>
      <w:r w:rsidR="002D6F1A" w:rsidRPr="009044F1">
        <w:rPr>
          <w:rFonts w:ascii="GHEA Grapalat" w:hAnsi="GHEA Grapalat"/>
        </w:rPr>
        <w:t xml:space="preserve">. </w:t>
      </w:r>
      <w:r w:rsidR="002D6F1A" w:rsidRPr="003C6EB1">
        <w:rPr>
          <w:rFonts w:ascii="GHEA Grapalat" w:hAnsi="GHEA Grapalat"/>
        </w:rPr>
        <w:t xml:space="preserve">Если ценовое предложение участника превышает цену </w:t>
      </w:r>
      <w:r w:rsidR="002D6F1A">
        <w:rPr>
          <w:rFonts w:ascii="GHEA Grapalat" w:hAnsi="GHEA Grapalat"/>
        </w:rPr>
        <w:t>за</w:t>
      </w:r>
      <w:r w:rsidR="002D6F1A" w:rsidRPr="003C6EB1">
        <w:rPr>
          <w:rFonts w:ascii="GHEA Grapalat" w:hAnsi="GHEA Grapalat"/>
        </w:rPr>
        <w:t>купки, то размер обеспечения заявки равен пяти процентам ценового предложения</w:t>
      </w:r>
      <w:r w:rsidR="002D6F1A">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67744B34" w14:textId="77777777" w:rsidR="001578D4" w:rsidRDefault="001578D4" w:rsidP="00EE54EE">
      <w:pPr>
        <w:widowControl w:val="0"/>
        <w:ind w:firstLine="567"/>
        <w:jc w:val="both"/>
        <w:rPr>
          <w:ins w:id="8" w:author="Vardan" w:date="2022-10-29T22:03:00Z"/>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2C7F9B">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2C7F9B" w:rsidRPr="00EB3931">
        <w:rPr>
          <w:rFonts w:ascii="GHEA Grapalat" w:hAnsi="GHEA Grapalat"/>
        </w:rPr>
        <w:t>периода ожидания</w:t>
      </w:r>
      <w:r w:rsidR="002C7F9B">
        <w:rPr>
          <w:rFonts w:ascii="GHEA Grapalat" w:hAnsi="GHEA Grapalat"/>
        </w:rPr>
        <w:t>, если результаты процедуры закупки не обжалованы.</w:t>
      </w:r>
      <w:r w:rsidR="002C7F9B">
        <w:t xml:space="preserve"> </w:t>
      </w:r>
      <w:r w:rsidR="002C7F9B">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ins w:id="9" w:author="Vardan" w:date="2022-10-29T22:03:00Z">
        <w:r w:rsidR="00BA428E">
          <w:rPr>
            <w:rFonts w:ascii="GHEA Grapalat" w:hAnsi="GHEA Grapalat"/>
          </w:rPr>
          <w:t>.</w:t>
        </w:r>
      </w:ins>
    </w:p>
    <w:p w14:paraId="7375FEC7" w14:textId="77777777" w:rsidR="002E4A6E" w:rsidRPr="009044F1" w:rsidRDefault="002E4A6E" w:rsidP="00EE54EE">
      <w:pPr>
        <w:widowControl w:val="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264C9C" w:rsidRPr="006C5117">
        <w:rPr>
          <w:rFonts w:ascii="GHEA Grapalat" w:hAnsi="GHEA Grapalat"/>
          <w:vertAlign w:val="superscript"/>
        </w:rPr>
        <w:t>9.1</w:t>
      </w:r>
    </w:p>
    <w:p w14:paraId="10BBFFEC" w14:textId="77777777" w:rsidR="000A7528" w:rsidRPr="00681F45" w:rsidRDefault="00283198" w:rsidP="00EE54EE">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1755BC4E" w14:textId="77777777" w:rsidR="00692039" w:rsidRDefault="000A7528" w:rsidP="00EE54EE">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CB7703" w:rsidRPr="00692039">
        <w:rPr>
          <w:rFonts w:ascii="GHEA Grapalat" w:hAnsi="GHEA Grapalat"/>
        </w:rPr>
        <w:t>В</w:t>
      </w:r>
      <w:r w:rsidR="00CB7703" w:rsidRPr="00692039">
        <w:rPr>
          <w:rFonts w:ascii="Courier New" w:hAnsi="Courier New" w:cs="Courier New"/>
        </w:rPr>
        <w:t> </w:t>
      </w:r>
      <w:r w:rsidR="00CB7703" w:rsidRPr="00692039">
        <w:rPr>
          <w:rFonts w:ascii="GHEA Grapalat" w:hAnsi="GHEA Grapalat"/>
        </w:rPr>
        <w:t>случае представления одного обеспечения заявки, его сумма исчисляется в отношении общей суммы цен закупок  по</w:t>
      </w:r>
      <w:r w:rsidR="00CB7703" w:rsidRPr="00692039">
        <w:rPr>
          <w:rFonts w:ascii="Courier New" w:hAnsi="Courier New" w:cs="Courier New"/>
        </w:rPr>
        <w:t> </w:t>
      </w:r>
      <w:r w:rsidR="00CB7703" w:rsidRPr="00692039">
        <w:rPr>
          <w:rFonts w:ascii="GHEA Grapalat" w:hAnsi="GHEA Grapalat"/>
        </w:rPr>
        <w:t>представленным лотам,</w:t>
      </w:r>
      <w:r w:rsidR="00CB7703" w:rsidRPr="00692039">
        <w:rPr>
          <w:rFonts w:ascii="GHEA Grapalat" w:hAnsi="GHEA Grapalat"/>
          <w:color w:val="000000" w:themeColor="text1"/>
        </w:rPr>
        <w:t xml:space="preserve"> </w:t>
      </w:r>
      <w:r w:rsidR="00CB7703" w:rsidRPr="00692039">
        <w:rPr>
          <w:rFonts w:ascii="GHEA Grapalat" w:hAnsi="GHEA Grapalat"/>
        </w:rPr>
        <w:t xml:space="preserve">а </w:t>
      </w:r>
      <w:r w:rsidR="002C5710" w:rsidRPr="00692039">
        <w:rPr>
          <w:rFonts w:ascii="GHEA Grapalat" w:hAnsi="GHEA Grapalat"/>
        </w:rPr>
        <w:t xml:space="preserve">в том случае </w:t>
      </w:r>
      <w:r w:rsidR="00642B6C" w:rsidRPr="00692039">
        <w:rPr>
          <w:rFonts w:ascii="GHEA Grapalat" w:hAnsi="GHEA Grapalat"/>
          <w:lang w:val="en-US"/>
        </w:rPr>
        <w:t>e</w:t>
      </w:r>
      <w:r w:rsidR="00642B6C" w:rsidRPr="00692039">
        <w:rPr>
          <w:rFonts w:ascii="GHEA Grapalat" w:hAnsi="GHEA Grapalat"/>
        </w:rPr>
        <w:t>сли ценов</w:t>
      </w:r>
      <w:r w:rsidR="002C5710" w:rsidRPr="00692039">
        <w:rPr>
          <w:rFonts w:ascii="GHEA Grapalat" w:hAnsi="GHEA Grapalat"/>
        </w:rPr>
        <w:t>ые</w:t>
      </w:r>
      <w:r w:rsidR="00642B6C" w:rsidRPr="00692039">
        <w:rPr>
          <w:rFonts w:ascii="GHEA Grapalat" w:hAnsi="GHEA Grapalat"/>
        </w:rPr>
        <w:t xml:space="preserve"> предложени</w:t>
      </w:r>
      <w:r w:rsidR="002C5710" w:rsidRPr="00692039">
        <w:rPr>
          <w:rFonts w:ascii="GHEA Grapalat" w:hAnsi="GHEA Grapalat"/>
        </w:rPr>
        <w:t>я</w:t>
      </w:r>
      <w:r w:rsidR="00642B6C" w:rsidRPr="00692039">
        <w:rPr>
          <w:rFonts w:ascii="GHEA Grapalat" w:hAnsi="GHEA Grapalat"/>
        </w:rPr>
        <w:t xml:space="preserve"> превыша</w:t>
      </w:r>
      <w:r w:rsidR="00556285" w:rsidRPr="00692039">
        <w:rPr>
          <w:rFonts w:ascii="GHEA Grapalat" w:hAnsi="GHEA Grapalat"/>
        </w:rPr>
        <w:t>ю</w:t>
      </w:r>
      <w:r w:rsidR="00642B6C" w:rsidRPr="00692039">
        <w:rPr>
          <w:rFonts w:ascii="GHEA Grapalat" w:hAnsi="GHEA Grapalat"/>
        </w:rPr>
        <w:t>т цен</w:t>
      </w:r>
      <w:r w:rsidR="002C5710" w:rsidRPr="00692039">
        <w:rPr>
          <w:rFonts w:ascii="GHEA Grapalat" w:hAnsi="GHEA Grapalat"/>
        </w:rPr>
        <w:t>ы</w:t>
      </w:r>
      <w:r w:rsidR="00642B6C" w:rsidRPr="00692039">
        <w:rPr>
          <w:rFonts w:ascii="GHEA Grapalat" w:hAnsi="GHEA Grapalat"/>
        </w:rPr>
        <w:t xml:space="preserve"> закупки </w:t>
      </w:r>
      <w:r w:rsidR="00CB7703" w:rsidRPr="00692039">
        <w:rPr>
          <w:rFonts w:ascii="GHEA Grapalat" w:hAnsi="GHEA Grapalat"/>
        </w:rPr>
        <w:t>-</w:t>
      </w:r>
      <w:r w:rsidR="00642B6C" w:rsidRPr="00692039">
        <w:rPr>
          <w:rFonts w:ascii="GHEA Grapalat" w:hAnsi="GHEA Grapalat"/>
        </w:rPr>
        <w:t xml:space="preserve"> </w:t>
      </w:r>
      <w:r w:rsidR="00036F40" w:rsidRPr="00692039">
        <w:rPr>
          <w:rFonts w:ascii="GHEA Grapalat" w:hAnsi="GHEA Grapalat"/>
        </w:rPr>
        <w:t>в отношении общей суммы</w:t>
      </w:r>
      <w:r w:rsidR="00CB7703" w:rsidRPr="00692039">
        <w:rPr>
          <w:rFonts w:ascii="GHEA Grapalat" w:hAnsi="GHEA Grapalat"/>
        </w:rPr>
        <w:t xml:space="preserve"> ценовых предложений</w:t>
      </w:r>
      <w:r w:rsidR="00CB7703" w:rsidRPr="00692039">
        <w:rPr>
          <w:rFonts w:ascii="GHEA Grapalat" w:hAnsi="GHEA Grapalat"/>
          <w:color w:val="000000" w:themeColor="text1"/>
        </w:rPr>
        <w:t xml:space="preserve"> с учетом </w:t>
      </w:r>
      <w:r w:rsidR="00CB7703" w:rsidRPr="00692039">
        <w:rPr>
          <w:rFonts w:ascii="GHEA Grapalat" w:hAnsi="GHEA Grapalat" w:cs="Sylfaen"/>
        </w:rPr>
        <w:t>требований абзаца «д» подпункта 1 пункта 32 Порядка</w:t>
      </w:r>
      <w:r w:rsidR="00CB7703" w:rsidRPr="00692039">
        <w:rPr>
          <w:rFonts w:ascii="GHEA Grapalat" w:hAnsi="GHEA Grapalat" w:cs="Sylfaen"/>
          <w:lang w:val="hy-AM"/>
        </w:rPr>
        <w:t>.</w:t>
      </w:r>
    </w:p>
    <w:p w14:paraId="4F25BF52" w14:textId="77777777" w:rsidR="00C35487" w:rsidRPr="00C35487" w:rsidRDefault="000A7528" w:rsidP="00EE54EE">
      <w:pPr>
        <w:widowControl w:val="0"/>
        <w:tabs>
          <w:tab w:val="left" w:pos="1134"/>
        </w:tabs>
        <w:ind w:firstLine="567"/>
        <w:jc w:val="both"/>
      </w:pPr>
      <w:r w:rsidRPr="009044F1">
        <w:rPr>
          <w:rFonts w:ascii="GHEA Grapalat" w:hAnsi="GHEA Grapalat"/>
        </w:rPr>
        <w:t>б.</w:t>
      </w:r>
      <w:r w:rsidR="00E70FC4" w:rsidRPr="005114D0">
        <w:rPr>
          <w:rFonts w:ascii="GHEA Grapalat" w:hAnsi="GHEA Grapalat"/>
        </w:rPr>
        <w:tab/>
      </w:r>
      <w:r w:rsidR="007B4981">
        <w:rPr>
          <w:rFonts w:ascii="GHEA Grapalat" w:hAnsi="GHEA Grapalat"/>
        </w:rPr>
        <w:t>е</w:t>
      </w:r>
      <w:r w:rsidR="007B4981" w:rsidRPr="00BB7860">
        <w:rPr>
          <w:rFonts w:ascii="GHEA Grapalat" w:hAnsi="GHEA Grapalat"/>
        </w:rPr>
        <w:t xml:space="preserve">сли участник лишается права заключения договора </w:t>
      </w:r>
      <w:r w:rsidR="007B4981">
        <w:rPr>
          <w:rFonts w:ascii="GHEA Grapalat" w:hAnsi="GHEA Grapalat"/>
        </w:rPr>
        <w:t>по какому</w:t>
      </w:r>
      <w:r w:rsidR="007B4981" w:rsidRPr="00BB7860">
        <w:rPr>
          <w:rFonts w:ascii="GHEA Grapalat" w:hAnsi="GHEA Grapalat"/>
        </w:rPr>
        <w:t xml:space="preserve">-либо </w:t>
      </w:r>
      <w:r w:rsidR="007B4981">
        <w:rPr>
          <w:rFonts w:ascii="GHEA Grapalat" w:hAnsi="GHEA Grapalat"/>
        </w:rPr>
        <w:t>лоту</w:t>
      </w:r>
      <w:r w:rsidR="007B4981" w:rsidRPr="00BB7860">
        <w:rPr>
          <w:rFonts w:ascii="GHEA Grapalat" w:hAnsi="GHEA Grapalat"/>
        </w:rPr>
        <w:t>, то обеспечение заявки выплачивается только в размере обеспечения, рассчитанного в отношении это</w:t>
      </w:r>
      <w:r w:rsidR="007B4981">
        <w:rPr>
          <w:rFonts w:ascii="GHEA Grapalat" w:hAnsi="GHEA Grapalat"/>
        </w:rPr>
        <w:t>го лота.</w:t>
      </w:r>
      <w:r w:rsidRPr="009044F1">
        <w:rPr>
          <w:rFonts w:ascii="GHEA Grapalat" w:hAnsi="GHEA Grapalat"/>
        </w:rPr>
        <w:t>.</w:t>
      </w:r>
      <w:r w:rsidR="0009038D">
        <w:rPr>
          <w:rStyle w:val="FootnoteReference"/>
        </w:rPr>
        <w:footnoteReference w:customMarkFollows="1" w:id="4"/>
        <w:t>9</w:t>
      </w:r>
    </w:p>
    <w:p w14:paraId="76299576" w14:textId="77777777" w:rsidR="00F20DA5" w:rsidRPr="009044F1" w:rsidRDefault="00283198" w:rsidP="00EE54EE">
      <w:pPr>
        <w:widowControl w:val="0"/>
        <w:tabs>
          <w:tab w:val="left" w:pos="1134"/>
        </w:tabs>
        <w:ind w:firstLine="567"/>
        <w:jc w:val="both"/>
        <w:rPr>
          <w:rFonts w:ascii="GHEA Grapalat" w:hAnsi="GHEA Grapalat" w:cs="Sylfaen"/>
        </w:rPr>
      </w:pPr>
      <w:r w:rsidRPr="009044F1">
        <w:rPr>
          <w:rFonts w:ascii="GHEA Grapalat" w:hAnsi="GHEA Grapalat"/>
        </w:rPr>
        <w:lastRenderedPageBreak/>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3457C68E" w14:textId="77777777" w:rsidR="00096865" w:rsidRPr="009044F1" w:rsidRDefault="00096865" w:rsidP="00EE54EE">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266904A3" w14:textId="77777777" w:rsidR="00096865" w:rsidRPr="009044F1" w:rsidRDefault="00096865" w:rsidP="00EE54EE">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25E3ACE5" w14:textId="2CCC8F1B" w:rsidR="00172C97" w:rsidRPr="007E4F8C" w:rsidRDefault="00283198" w:rsidP="00EE54EE">
      <w:pPr>
        <w:widowControl w:val="0"/>
        <w:tabs>
          <w:tab w:val="left" w:pos="1134"/>
        </w:tabs>
        <w:ind w:firstLine="567"/>
        <w:jc w:val="both"/>
        <w:rPr>
          <w:rFonts w:ascii="GHEA Grapalat" w:hAnsi="GHEA Grapalat"/>
          <w:b/>
          <w:bCs/>
        </w:rPr>
      </w:pPr>
      <w:r w:rsidRPr="009044F1">
        <w:rPr>
          <w:rFonts w:ascii="GHEA Grapalat" w:hAnsi="GHEA Grapalat"/>
        </w:rPr>
        <w:t>7.4.</w:t>
      </w:r>
      <w:r w:rsidR="00E70FC4" w:rsidRPr="005114D0">
        <w:rPr>
          <w:rFonts w:ascii="GHEA Grapalat" w:hAnsi="GHEA Grapalat"/>
        </w:rPr>
        <w:tab/>
      </w:r>
      <w:r w:rsidRPr="007E4F8C">
        <w:rPr>
          <w:rFonts w:ascii="GHEA Grapalat" w:hAnsi="GHEA Grapalat"/>
          <w:b/>
          <w:bCs/>
        </w:rPr>
        <w:t xml:space="preserve">Обеспечение заявки должно быть действительно в течение </w:t>
      </w:r>
      <w:r w:rsidR="00035358">
        <w:rPr>
          <w:rFonts w:ascii="GHEA Grapalat" w:hAnsi="GHEA Grapalat"/>
          <w:b/>
          <w:bCs/>
        </w:rPr>
        <w:t>9</w:t>
      </w:r>
      <w:r w:rsidR="00172C97" w:rsidRPr="007E4F8C">
        <w:rPr>
          <w:rFonts w:ascii="GHEA Grapalat" w:hAnsi="GHEA Grapalat"/>
          <w:b/>
          <w:bCs/>
        </w:rPr>
        <w:t>0</w:t>
      </w:r>
      <w:r w:rsidR="008E3C53" w:rsidRPr="007E4F8C">
        <w:rPr>
          <w:rFonts w:ascii="Calibri" w:hAnsi="Calibri" w:cs="Calibri"/>
          <w:b/>
          <w:bCs/>
        </w:rPr>
        <w:t> </w:t>
      </w:r>
      <w:r w:rsidRPr="007E4F8C">
        <w:rPr>
          <w:rFonts w:ascii="GHEA Grapalat" w:hAnsi="GHEA Grapalat"/>
          <w:b/>
          <w:bCs/>
        </w:rPr>
        <w:t>(</w:t>
      </w:r>
      <w:r w:rsidR="00884DA5">
        <w:rPr>
          <w:rFonts w:ascii="GHEA Grapalat" w:hAnsi="GHEA Grapalat"/>
          <w:b/>
          <w:bCs/>
        </w:rPr>
        <w:t>девяносто</w:t>
      </w:r>
      <w:r w:rsidRPr="007E4F8C">
        <w:rPr>
          <w:rFonts w:ascii="GHEA Grapalat" w:hAnsi="GHEA Grapalat"/>
          <w:b/>
          <w:bCs/>
        </w:rPr>
        <w:t xml:space="preserve">) </w:t>
      </w:r>
      <w:r w:rsidR="00F80761" w:rsidRPr="007E4F8C">
        <w:rPr>
          <w:rFonts w:ascii="GHEA Grapalat" w:hAnsi="GHEA Grapalat"/>
          <w:b/>
          <w:bCs/>
        </w:rPr>
        <w:t xml:space="preserve">рабочих </w:t>
      </w:r>
      <w:r w:rsidRPr="007E4F8C">
        <w:rPr>
          <w:rFonts w:ascii="GHEA Grapalat" w:hAnsi="GHEA Grapalat"/>
          <w:b/>
          <w:bCs/>
        </w:rPr>
        <w:t>дней со дня подачи заявки.</w:t>
      </w:r>
    </w:p>
    <w:p w14:paraId="2A6C9234" w14:textId="77777777" w:rsidR="00A9568F" w:rsidRDefault="00926D22" w:rsidP="00EE54EE">
      <w:pPr>
        <w:widowControl w:val="0"/>
        <w:tabs>
          <w:tab w:val="left" w:pos="1134"/>
        </w:tabs>
        <w:ind w:firstLine="567"/>
        <w:jc w:val="both"/>
        <w:rPr>
          <w:rFonts w:ascii="GHEA Grapalat" w:hAnsi="GHEA Grapalat"/>
        </w:rPr>
      </w:pPr>
      <w:r>
        <w:rPr>
          <w:rFonts w:ascii="GHEA Grapalat" w:hAnsi="GHEA Grapalat"/>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22319388" w14:textId="77777777" w:rsidR="00A214D5" w:rsidRPr="00996C18" w:rsidRDefault="00A214D5" w:rsidP="00EE54EE">
      <w:pPr>
        <w:widowControl w:val="0"/>
        <w:tabs>
          <w:tab w:val="left" w:pos="1134"/>
        </w:tabs>
        <w:ind w:firstLine="567"/>
        <w:jc w:val="both"/>
        <w:rPr>
          <w:rFonts w:ascii="GHEA Grapalat" w:hAnsi="GHEA Grapalat" w:cs="Sylfaen"/>
        </w:rPr>
      </w:pPr>
      <w:r w:rsidRPr="005E62F0">
        <w:rPr>
          <w:rFonts w:ascii="GHEA Grapalat" w:hAnsi="GHEA Grapalat"/>
        </w:rPr>
        <w:t>7.</w:t>
      </w:r>
      <w:r w:rsidR="00926D22">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62F59C8D" w14:textId="77777777" w:rsidR="00A214D5" w:rsidRPr="00681F45" w:rsidRDefault="00A214D5" w:rsidP="00EE54EE">
      <w:pPr>
        <w:widowControl w:val="0"/>
        <w:tabs>
          <w:tab w:val="left" w:pos="1134"/>
        </w:tabs>
        <w:ind w:firstLine="567"/>
        <w:jc w:val="both"/>
        <w:rPr>
          <w:rFonts w:ascii="GHEA Grapalat" w:hAnsi="GHEA Grapalat" w:cs="Sylfaen"/>
        </w:rPr>
      </w:pPr>
    </w:p>
    <w:p w14:paraId="0383A664" w14:textId="77777777" w:rsidR="00567BD7" w:rsidRDefault="00567BD7" w:rsidP="00EE54EE">
      <w:pPr>
        <w:rPr>
          <w:rFonts w:ascii="GHEA Grapalat" w:hAnsi="GHEA Grapalat"/>
          <w:b/>
        </w:rPr>
      </w:pPr>
      <w:r>
        <w:rPr>
          <w:rFonts w:ascii="GHEA Grapalat" w:hAnsi="GHEA Grapalat"/>
          <w:b/>
        </w:rPr>
        <w:br w:type="page"/>
      </w:r>
    </w:p>
    <w:p w14:paraId="6C9303A5" w14:textId="77777777" w:rsidR="00096865" w:rsidRPr="009044F1" w:rsidRDefault="00E70FC4" w:rsidP="00EE54EE">
      <w:pPr>
        <w:widowControl w:val="0"/>
        <w:jc w:val="center"/>
        <w:rPr>
          <w:rFonts w:ascii="GHEA Grapalat" w:hAnsi="GHEA Grapalat"/>
          <w:b/>
        </w:rPr>
      </w:pPr>
      <w:r>
        <w:rPr>
          <w:rFonts w:ascii="GHEA Grapalat" w:hAnsi="GHEA Grapalat"/>
          <w:b/>
        </w:rPr>
        <w:lastRenderedPageBreak/>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5EFFCF6B" w14:textId="09225E9A" w:rsidR="00172C97" w:rsidRPr="009044F1" w:rsidRDefault="00172C97" w:rsidP="00EE54EE">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282967">
        <w:rPr>
          <w:rFonts w:ascii="GHEA Grapalat" w:hAnsi="GHEA Grapalat"/>
          <w:color w:val="FF0000"/>
          <w:sz w:val="24"/>
          <w:szCs w:val="24"/>
        </w:rPr>
        <w:t>11:00</w:t>
      </w:r>
      <w:r w:rsidRPr="002B0FCF">
        <w:rPr>
          <w:rFonts w:ascii="GHEA Grapalat" w:hAnsi="GHEA Grapalat"/>
          <w:color w:val="FF0000"/>
          <w:sz w:val="24"/>
          <w:szCs w:val="24"/>
        </w:rPr>
        <w:t xml:space="preserve"> часов </w:t>
      </w:r>
      <w:r w:rsidR="006C15AA" w:rsidRPr="00A24E9E">
        <w:rPr>
          <w:rFonts w:ascii="GHEA Grapalat" w:hAnsi="GHEA Grapalat"/>
          <w:color w:val="FF0000"/>
          <w:sz w:val="24"/>
          <w:szCs w:val="24"/>
          <w:lang w:val="hy-AM"/>
        </w:rPr>
        <w:t>15</w:t>
      </w:r>
      <w:r w:rsidRPr="00A24E9E">
        <w:rPr>
          <w:rFonts w:ascii="GHEA Grapalat" w:hAnsi="GHEA Grapalat"/>
          <w:color w:val="FF0000"/>
          <w:sz w:val="24"/>
          <w:szCs w:val="24"/>
          <w:lang w:val="hy-AM"/>
        </w:rPr>
        <w:t>.</w:t>
      </w:r>
      <w:r w:rsidR="007E4F8C" w:rsidRPr="00A24E9E">
        <w:rPr>
          <w:rFonts w:ascii="GHEA Grapalat" w:hAnsi="GHEA Grapalat"/>
          <w:color w:val="FF0000"/>
          <w:sz w:val="24"/>
          <w:szCs w:val="24"/>
          <w:lang w:val="hy-AM"/>
        </w:rPr>
        <w:t>03</w:t>
      </w:r>
      <w:r w:rsidRPr="00A24E9E">
        <w:rPr>
          <w:rFonts w:ascii="GHEA Grapalat" w:hAnsi="GHEA Grapalat"/>
          <w:color w:val="FF0000"/>
          <w:sz w:val="24"/>
          <w:szCs w:val="24"/>
          <w:lang w:val="hy-AM"/>
        </w:rPr>
        <w:t>.202</w:t>
      </w:r>
      <w:r w:rsidR="007E4F8C" w:rsidRPr="00A24E9E">
        <w:rPr>
          <w:rFonts w:ascii="GHEA Grapalat" w:hAnsi="GHEA Grapalat"/>
          <w:color w:val="FF0000"/>
          <w:sz w:val="24"/>
          <w:szCs w:val="24"/>
          <w:lang w:val="hy-AM"/>
        </w:rPr>
        <w:t>4</w:t>
      </w:r>
      <w:r w:rsidRPr="00A24E9E">
        <w:rPr>
          <w:rFonts w:ascii="GHEA Grapalat" w:hAnsi="GHEA Grapalat"/>
          <w:color w:val="FF0000"/>
          <w:sz w:val="24"/>
          <w:szCs w:val="24"/>
        </w:rPr>
        <w:t>г</w:t>
      </w:r>
      <w:r w:rsidRPr="009044F1">
        <w:rPr>
          <w:rFonts w:ascii="GHEA Grapalat" w:hAnsi="GHEA Grapalat"/>
          <w:sz w:val="24"/>
          <w:szCs w:val="24"/>
        </w:rPr>
        <w:t xml:space="preserve"> со дня опубликования в системе объявления и приглашения на настоящую процедуру. </w:t>
      </w:r>
    </w:p>
    <w:p w14:paraId="16C52D17" w14:textId="77777777" w:rsidR="00ED6836" w:rsidRPr="009044F1" w:rsidRDefault="009B6D58" w:rsidP="00EE54EE">
      <w:pPr>
        <w:widowControl w:val="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Pr>
          <w:rFonts w:ascii="GHEA Grapalat" w:hAnsi="GHEA Grapalat"/>
        </w:rPr>
        <w:t xml:space="preserve">закупки </w:t>
      </w:r>
      <w:r w:rsidRPr="009044F1">
        <w:rPr>
          <w:rFonts w:ascii="GHEA Grapalat" w:hAnsi="GHEA Grapalat"/>
        </w:rPr>
        <w:t xml:space="preserve">на закупаемые в рамках настоящей процедуры </w:t>
      </w:r>
      <w:r w:rsidR="000032AC" w:rsidRPr="000073F8">
        <w:rPr>
          <w:rFonts w:ascii="GHEA Grapalat" w:hAnsi="GHEA Grapalat"/>
        </w:rPr>
        <w:t>услуги</w:t>
      </w:r>
      <w:r w:rsidRPr="000073F8">
        <w:rPr>
          <w:rFonts w:ascii="GHEA Grapalat" w:hAnsi="GHEA Grapalat"/>
        </w:rPr>
        <w:t xml:space="preserve">, а также выраженные одним числом ценовые предложения подавших </w:t>
      </w:r>
      <w:r w:rsidRPr="009044F1">
        <w:rPr>
          <w:rFonts w:ascii="GHEA Grapalat" w:hAnsi="GHEA Grapalat"/>
        </w:rPr>
        <w:t>заявки участников, принимая за основание представленную прописью запись.</w:t>
      </w:r>
    </w:p>
    <w:p w14:paraId="255F9071" w14:textId="77777777" w:rsidR="003B60D5" w:rsidRPr="009044F1" w:rsidRDefault="00ED6836" w:rsidP="00EE54EE">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5E3504A8" w14:textId="77777777" w:rsidR="009A796C" w:rsidRPr="009044F1" w:rsidRDefault="00FD2748" w:rsidP="00EE54EE">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3300976B" w14:textId="77777777" w:rsidR="002A665D" w:rsidRPr="002A665D" w:rsidRDefault="00CF34DE" w:rsidP="00EE54EE">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7A695C">
        <w:rPr>
          <w:rFonts w:ascii="GHEA Grapalat" w:hAnsi="GHEA Grapalat"/>
        </w:rPr>
        <w:t>пятнадцати</w:t>
      </w:r>
      <w:r w:rsidR="007A695C"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7A695C">
        <w:rPr>
          <w:rFonts w:ascii="GHEA Grapalat" w:hAnsi="GHEA Grapalat"/>
        </w:rPr>
        <w:t>двадцати</w:t>
      </w:r>
      <w:r w:rsidR="007A695C" w:rsidRPr="009044F1">
        <w:rPr>
          <w:rFonts w:ascii="GHEA Grapalat" w:hAnsi="GHEA Grapalat"/>
        </w:rPr>
        <w:t xml:space="preserve"> </w:t>
      </w:r>
      <w:r w:rsidR="009A796C" w:rsidRPr="009044F1">
        <w:rPr>
          <w:rFonts w:ascii="GHEA Grapalat" w:hAnsi="GHEA Grapalat"/>
        </w:rPr>
        <w:t>рабочих дней.</w:t>
      </w:r>
    </w:p>
    <w:p w14:paraId="38BDBD69" w14:textId="77777777" w:rsidR="00ED6836" w:rsidRPr="009044F1" w:rsidRDefault="00745561" w:rsidP="00EE54EE">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9A5F32">
        <w:rPr>
          <w:rFonts w:ascii="GHEA Grapalat" w:hAnsi="GHEA Grapalat"/>
        </w:rPr>
        <w:t>и/или обеспечение заявки</w:t>
      </w:r>
      <w:r w:rsidR="009A5F32" w:rsidRPr="009044F1">
        <w:rPr>
          <w:rFonts w:ascii="GHEA Grapalat" w:hAnsi="GHEA Grapalat"/>
        </w:rPr>
        <w:t xml:space="preserve"> </w:t>
      </w:r>
      <w:r w:rsidR="009A5F32">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6218414E" w14:textId="77777777" w:rsidR="00096865" w:rsidRPr="009044F1" w:rsidRDefault="00FD274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 xml:space="preserve">отобранного </w:t>
      </w:r>
      <w:r w:rsidR="00432FEC">
        <w:rPr>
          <w:rFonts w:ascii="GHEA Grapalat" w:hAnsi="GHEA Grapalat"/>
          <w:sz w:val="24"/>
          <w:szCs w:val="24"/>
        </w:rPr>
        <w:t xml:space="preserve">или </w:t>
      </w:r>
      <w:r w:rsidR="00432FEC" w:rsidRPr="003F64C5">
        <w:rPr>
          <w:rFonts w:ascii="GHEA Grapalat" w:hAnsi="GHEA Grapalat"/>
          <w:sz w:val="24"/>
          <w:szCs w:val="24"/>
        </w:rPr>
        <w:t>непризнанны</w:t>
      </w:r>
      <w:r w:rsidR="00432FEC">
        <w:rPr>
          <w:rFonts w:ascii="GHEA Grapalat" w:hAnsi="GHEA Grapalat"/>
          <w:sz w:val="24"/>
          <w:szCs w:val="24"/>
        </w:rPr>
        <w:t xml:space="preserve">х 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78E3735" w14:textId="77777777" w:rsidR="00B514E8" w:rsidRPr="009044F1" w:rsidRDefault="00FD2748" w:rsidP="00EE54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w:t>
      </w:r>
      <w:r w:rsidR="00432FEC">
        <w:rPr>
          <w:rFonts w:ascii="GHEA Grapalat" w:hAnsi="GHEA Grapalat"/>
          <w:sz w:val="24"/>
          <w:szCs w:val="24"/>
        </w:rPr>
        <w:t xml:space="preserve">и </w:t>
      </w:r>
      <w:r w:rsidR="00432FEC" w:rsidRPr="003F64C5">
        <w:rPr>
          <w:rFonts w:ascii="GHEA Grapalat" w:hAnsi="GHEA Grapalat"/>
          <w:sz w:val="24"/>
          <w:szCs w:val="24"/>
        </w:rPr>
        <w:t>непризнанны</w:t>
      </w:r>
      <w:r w:rsidR="00432FEC">
        <w:rPr>
          <w:rFonts w:ascii="GHEA Grapalat" w:hAnsi="GHEA Grapalat"/>
          <w:sz w:val="24"/>
          <w:szCs w:val="24"/>
        </w:rPr>
        <w:t>ми таковыми</w:t>
      </w:r>
      <w:r w:rsidR="00432FEC" w:rsidRPr="003F64C5">
        <w:rPr>
          <w:rFonts w:ascii="GHEA Grapalat" w:hAnsi="GHEA Grapalat"/>
          <w:sz w:val="24"/>
          <w:szCs w:val="24"/>
        </w:rPr>
        <w:t xml:space="preserve">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05E8DF59" w14:textId="77777777" w:rsidR="00172C97" w:rsidRPr="00172C97" w:rsidRDefault="00FD2748" w:rsidP="00EE54EE">
      <w:pPr>
        <w:pStyle w:val="BodyTextIndent"/>
        <w:widowControl w:val="0"/>
        <w:tabs>
          <w:tab w:val="left" w:pos="1134"/>
        </w:tabs>
        <w:spacing w:line="240" w:lineRule="auto"/>
        <w:ind w:firstLine="567"/>
        <w:rPr>
          <w:rFonts w:asciiTheme="minorHAnsi" w:hAnsiTheme="minorHAnsi"/>
          <w:i w:val="0"/>
        </w:rPr>
      </w:pPr>
      <w:r w:rsidRPr="00172C97">
        <w:rPr>
          <w:rFonts w:ascii="GHEA Grapalat" w:hAnsi="GHEA Grapalat"/>
          <w:i w:val="0"/>
          <w:sz w:val="24"/>
          <w:szCs w:val="24"/>
        </w:rPr>
        <w:t>8.5</w:t>
      </w:r>
      <w:r w:rsidR="00172C97">
        <w:rPr>
          <w:rFonts w:ascii="GHEA Grapalat" w:hAnsi="GHEA Grapalat"/>
          <w:i w:val="0"/>
          <w:sz w:val="24"/>
          <w:szCs w:val="24"/>
        </w:rPr>
        <w:t>.</w:t>
      </w:r>
      <w:r w:rsidR="00172C97" w:rsidRPr="00172C97">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установленным Центральным банком р. Армения на день открытия заявок</w:t>
      </w:r>
      <w:r w:rsidR="00172C97" w:rsidRPr="00172C97">
        <w:rPr>
          <w:rStyle w:val="FootnoteReference"/>
          <w:rFonts w:ascii="GHEA Grapalat" w:hAnsi="GHEA Grapalat"/>
          <w:i w:val="0"/>
          <w:sz w:val="24"/>
          <w:szCs w:val="24"/>
        </w:rPr>
        <w:t xml:space="preserve"> </w:t>
      </w:r>
    </w:p>
    <w:p w14:paraId="51CD0CCF" w14:textId="77777777" w:rsidR="009B6D58" w:rsidRPr="00186559" w:rsidRDefault="00FD2748" w:rsidP="00EE54EE">
      <w:pPr>
        <w:pStyle w:val="BodyTextIndent"/>
        <w:widowControl w:val="0"/>
        <w:tabs>
          <w:tab w:val="left" w:pos="1134"/>
        </w:tabs>
        <w:spacing w:line="240" w:lineRule="auto"/>
        <w:ind w:firstLine="567"/>
        <w:rPr>
          <w:rFonts w:ascii="GHEA Grapalat" w:hAnsi="GHEA Grapalat" w:cs="Sylfaen"/>
          <w:sz w:val="24"/>
          <w:szCs w:val="24"/>
        </w:rPr>
      </w:pPr>
      <w:r w:rsidRPr="00172C97">
        <w:rPr>
          <w:rFonts w:ascii="GHEA Grapalat" w:hAnsi="GHEA Grapalat"/>
          <w:i w:val="0"/>
          <w:sz w:val="24"/>
          <w:szCs w:val="24"/>
        </w:rPr>
        <w:t>8.</w:t>
      </w:r>
      <w:r w:rsidR="00D36366" w:rsidRPr="00172C97">
        <w:rPr>
          <w:rFonts w:ascii="GHEA Grapalat" w:hAnsi="GHEA Grapalat"/>
          <w:i w:val="0"/>
          <w:sz w:val="24"/>
          <w:szCs w:val="24"/>
        </w:rPr>
        <w:t>6</w:t>
      </w:r>
      <w:r w:rsidRPr="00172C97">
        <w:rPr>
          <w:rFonts w:ascii="GHEA Grapalat" w:hAnsi="GHEA Grapalat"/>
          <w:i w:val="0"/>
          <w:sz w:val="24"/>
          <w:szCs w:val="24"/>
        </w:rPr>
        <w:t>.</w:t>
      </w:r>
      <w:r w:rsidR="00644850" w:rsidRPr="00172C97">
        <w:rPr>
          <w:rFonts w:ascii="GHEA Grapalat" w:hAnsi="GHEA Grapalat"/>
          <w:i w:val="0"/>
          <w:sz w:val="24"/>
          <w:szCs w:val="24"/>
        </w:rPr>
        <w:tab/>
      </w:r>
      <w:r w:rsidRPr="00172C97">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72C97">
        <w:rPr>
          <w:rFonts w:ascii="GHEA Grapalat" w:hAnsi="GHEA Grapalat"/>
          <w:i w:val="0"/>
          <w:sz w:val="24"/>
          <w:szCs w:val="24"/>
        </w:rPr>
        <w:t>отобранного</w:t>
      </w:r>
      <w:r w:rsidR="00970000" w:rsidRPr="00172C97">
        <w:rPr>
          <w:rFonts w:ascii="GHEA Grapalat" w:hAnsi="GHEA Grapalat"/>
          <w:i w:val="0"/>
          <w:sz w:val="24"/>
          <w:szCs w:val="24"/>
        </w:rPr>
        <w:t xml:space="preserve"> </w:t>
      </w:r>
      <w:r w:rsidR="00A00A1F" w:rsidRPr="00172C97">
        <w:rPr>
          <w:rFonts w:ascii="GHEA Grapalat" w:hAnsi="GHEA Grapalat"/>
          <w:i w:val="0"/>
          <w:sz w:val="24"/>
          <w:szCs w:val="24"/>
        </w:rPr>
        <w:t xml:space="preserve">и </w:t>
      </w:r>
      <w:r w:rsidR="00432FEC" w:rsidRPr="00172C97">
        <w:rPr>
          <w:rFonts w:ascii="GHEA Grapalat" w:hAnsi="GHEA Grapalat"/>
          <w:i w:val="0"/>
          <w:sz w:val="24"/>
          <w:szCs w:val="24"/>
        </w:rPr>
        <w:t>непризнанных таковыми</w:t>
      </w:r>
      <w:r w:rsidR="007D2779" w:rsidRPr="00172C97">
        <w:rPr>
          <w:rFonts w:ascii="GHEA Grapalat" w:hAnsi="GHEA Grapalat"/>
          <w:i w:val="0"/>
          <w:sz w:val="24"/>
          <w:szCs w:val="24"/>
        </w:rPr>
        <w:t xml:space="preserve"> участников</w:t>
      </w:r>
      <w:r w:rsidR="00957EF4" w:rsidRPr="00172C97">
        <w:rPr>
          <w:rFonts w:ascii="GHEA Grapalat" w:hAnsi="GHEA Grapalat"/>
          <w:i w:val="0"/>
          <w:sz w:val="24"/>
          <w:szCs w:val="24"/>
        </w:rPr>
        <w:t>.</w:t>
      </w:r>
      <w:r w:rsidRPr="00172C97">
        <w:rPr>
          <w:rFonts w:ascii="GHEA Grapalat" w:hAnsi="GHEA Grapalat"/>
          <w:i w:val="0"/>
          <w:sz w:val="24"/>
          <w:szCs w:val="24"/>
        </w:rPr>
        <w:t>При равенстве предложенных наименьших цен</w:t>
      </w:r>
      <w:r w:rsidR="00172C97">
        <w:rPr>
          <w:rFonts w:ascii="GHEA Grapalat" w:hAnsi="GHEA Grapalat"/>
          <w:sz w:val="24"/>
          <w:szCs w:val="24"/>
        </w:rPr>
        <w:t>.</w:t>
      </w:r>
    </w:p>
    <w:p w14:paraId="427132DF" w14:textId="77777777" w:rsidR="009B6D58" w:rsidRPr="00EC329B" w:rsidRDefault="009B6D5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A03BAD">
        <w:rPr>
          <w:rFonts w:ascii="GHEA Grapalat" w:hAnsi="GHEA Grapalat"/>
          <w:sz w:val="24"/>
          <w:szCs w:val="24"/>
        </w:rPr>
        <w:t xml:space="preserve"> и </w:t>
      </w:r>
      <w:r w:rsidR="00A03BAD" w:rsidRPr="003F64C5">
        <w:rPr>
          <w:rFonts w:ascii="GHEA Grapalat" w:hAnsi="GHEA Grapalat"/>
          <w:sz w:val="24"/>
          <w:szCs w:val="24"/>
        </w:rPr>
        <w:t>непризнанны</w:t>
      </w:r>
      <w:r w:rsidR="00A03BAD">
        <w:rPr>
          <w:rFonts w:ascii="GHEA Grapalat" w:hAnsi="GHEA Grapalat"/>
          <w:sz w:val="24"/>
          <w:szCs w:val="24"/>
        </w:rPr>
        <w:t>х таковыми</w:t>
      </w:r>
      <w:r w:rsidR="00A03BAD" w:rsidRPr="00A03BAD">
        <w:rPr>
          <w:rFonts w:ascii="GHEA Grapalat" w:hAnsi="GHEA Grapalat"/>
          <w:sz w:val="24"/>
          <w:szCs w:val="24"/>
        </w:rPr>
        <w:t xml:space="preserve"> </w:t>
      </w:r>
      <w:r w:rsidRPr="009044F1">
        <w:rPr>
          <w:rFonts w:ascii="GHEA Grapalat" w:hAnsi="GHEA Grapalat"/>
          <w:sz w:val="24"/>
          <w:szCs w:val="24"/>
        </w:rPr>
        <w:t xml:space="preserve"> участников, </w:t>
      </w:r>
      <w:r w:rsidR="009F073E">
        <w:rPr>
          <w:rFonts w:ascii="GHEA Grapalat" w:hAnsi="GHEA Grapalat"/>
          <w:sz w:val="24"/>
          <w:szCs w:val="24"/>
        </w:rPr>
        <w:t xml:space="preserve">на </w:t>
      </w:r>
      <w:r w:rsidR="009F073E">
        <w:rPr>
          <w:rFonts w:ascii="GHEA Grapalat" w:hAnsi="GHEA Grapalat"/>
          <w:sz w:val="24"/>
          <w:szCs w:val="24"/>
        </w:rPr>
        <w:lastRenderedPageBreak/>
        <w:t>заседаниии комиссии</w:t>
      </w:r>
      <w:r w:rsidR="009F073E" w:rsidRPr="009044F1">
        <w:rPr>
          <w:rFonts w:ascii="GHEA Grapalat" w:hAnsi="GHEA Grapalat"/>
          <w:sz w:val="24"/>
          <w:szCs w:val="24"/>
        </w:rPr>
        <w:t xml:space="preserve"> </w:t>
      </w:r>
      <w:r w:rsidR="009F073E" w:rsidRPr="00334F26">
        <w:rPr>
          <w:rFonts w:ascii="GHEA Grapalat" w:hAnsi="GHEA Grapalat"/>
          <w:sz w:val="24"/>
          <w:szCs w:val="24"/>
        </w:rPr>
        <w:t>с предложившими равные цены участниками,</w:t>
      </w:r>
      <w:r w:rsidR="009F073E">
        <w:rPr>
          <w:rFonts w:ascii="GHEA Grapalat" w:hAnsi="GHEA Grapalat"/>
          <w:sz w:val="24"/>
          <w:szCs w:val="24"/>
        </w:rPr>
        <w:t xml:space="preserve"> </w:t>
      </w:r>
      <w:del w:id="11" w:author="Vardan" w:date="2022-10-29T22:09:00Z">
        <w:r w:rsidRPr="009044F1" w:rsidDel="009F073E">
          <w:rPr>
            <w:rFonts w:ascii="GHEA Grapalat" w:hAnsi="GHEA Grapalat"/>
            <w:sz w:val="24"/>
            <w:szCs w:val="24"/>
          </w:rPr>
          <w:delText xml:space="preserve"> </w:delText>
        </w:r>
      </w:del>
      <w:r w:rsidRPr="009044F1">
        <w:rPr>
          <w:rFonts w:ascii="GHEA Grapalat" w:hAnsi="GHEA Grapalat"/>
          <w:sz w:val="24"/>
          <w:szCs w:val="24"/>
        </w:rPr>
        <w:t xml:space="preserve">проводятся одновременные переговоры, если </w:t>
      </w:r>
      <w:r w:rsidR="004E42CF">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C329B" w:rsidRPr="00EC329B">
        <w:rPr>
          <w:rFonts w:ascii="GHEA Grapalat" w:hAnsi="GHEA Grapalat"/>
          <w:sz w:val="24"/>
          <w:szCs w:val="24"/>
        </w:rPr>
        <w:t xml:space="preserve"> </w:t>
      </w:r>
      <w:r w:rsidR="00EC329B" w:rsidRPr="009044F1">
        <w:rPr>
          <w:rFonts w:ascii="GHEA Grapalat" w:hAnsi="GHEA Grapalat"/>
          <w:sz w:val="24"/>
          <w:szCs w:val="24"/>
        </w:rPr>
        <w:t>присутствуют</w:t>
      </w:r>
      <w:r w:rsidR="00EC329B" w:rsidRPr="00EC329B">
        <w:rPr>
          <w:rFonts w:ascii="GHEA Grapalat" w:hAnsi="GHEA Grapalat"/>
          <w:sz w:val="24"/>
          <w:szCs w:val="24"/>
        </w:rPr>
        <w:t xml:space="preserve"> </w:t>
      </w:r>
      <w:r w:rsidR="00EC329B" w:rsidRPr="009044F1">
        <w:rPr>
          <w:rFonts w:ascii="GHEA Grapalat" w:hAnsi="GHEA Grapalat"/>
          <w:sz w:val="24"/>
          <w:szCs w:val="24"/>
        </w:rPr>
        <w:t>на заседании</w:t>
      </w:r>
      <w:r w:rsidR="00EC329B" w:rsidRPr="00EC329B">
        <w:rPr>
          <w:rFonts w:ascii="GHEA Grapalat" w:hAnsi="GHEA Grapalat"/>
          <w:sz w:val="24"/>
          <w:szCs w:val="24"/>
        </w:rPr>
        <w:t>,</w:t>
      </w:r>
    </w:p>
    <w:p w14:paraId="0BB96E68" w14:textId="77777777" w:rsidR="009B6D58" w:rsidRPr="009044F1" w:rsidRDefault="009B6D5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4F6817">
        <w:rPr>
          <w:rFonts w:ascii="GHEA Grapalat" w:hAnsi="GHEA Grapalat"/>
          <w:sz w:val="24"/>
          <w:szCs w:val="24"/>
        </w:rPr>
        <w:t>не автоматическ</w:t>
      </w:r>
      <w:r w:rsidR="0026768D">
        <w:rPr>
          <w:rFonts w:ascii="GHEA Grapalat" w:hAnsi="GHEA Grapalat"/>
          <w:sz w:val="24"/>
          <w:szCs w:val="24"/>
        </w:rPr>
        <w:t>им</w:t>
      </w:r>
      <w:r w:rsidR="0026768D" w:rsidRPr="004F6817">
        <w:rPr>
          <w:rFonts w:ascii="GHEA Grapalat" w:hAnsi="GHEA Grapalat"/>
          <w:sz w:val="24"/>
          <w:szCs w:val="24"/>
        </w:rPr>
        <w:t xml:space="preserve"> уведомлени</w:t>
      </w:r>
      <w:r w:rsidR="0026768D">
        <w:rPr>
          <w:rFonts w:ascii="GHEA Grapalat" w:hAnsi="GHEA Grapalat"/>
          <w:sz w:val="24"/>
          <w:szCs w:val="24"/>
        </w:rPr>
        <w:t>ем</w:t>
      </w:r>
      <w:r w:rsidR="0026768D"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116447">
        <w:rPr>
          <w:rFonts w:ascii="GHEA Grapalat" w:hAnsi="GHEA Grapalat"/>
          <w:sz w:val="24"/>
          <w:szCs w:val="24"/>
        </w:rPr>
        <w:t>представившими равные цены</w:t>
      </w:r>
      <w:r w:rsidRPr="009044F1">
        <w:rPr>
          <w:rFonts w:ascii="GHEA Grapalat" w:hAnsi="GHEA Grapalat"/>
          <w:sz w:val="24"/>
          <w:szCs w:val="24"/>
        </w:rPr>
        <w:t xml:space="preserve"> участников </w:t>
      </w:r>
      <w:r w:rsidR="0094301D">
        <w:rPr>
          <w:rFonts w:ascii="GHEA Grapalat" w:hAnsi="GHEA Grapalat"/>
          <w:sz w:val="24"/>
          <w:szCs w:val="24"/>
        </w:rPr>
        <w:t xml:space="preserve">об </w:t>
      </w:r>
      <w:r w:rsidR="0094301D" w:rsidRPr="00C87FA4">
        <w:rPr>
          <w:rFonts w:ascii="GHEA Grapalat" w:hAnsi="GHEA Grapalat"/>
          <w:sz w:val="24"/>
          <w:szCs w:val="24"/>
        </w:rPr>
        <w:t>условия</w:t>
      </w:r>
      <w:r w:rsidR="0094301D">
        <w:rPr>
          <w:rFonts w:ascii="GHEA Grapalat" w:hAnsi="GHEA Grapalat"/>
          <w:sz w:val="24"/>
          <w:szCs w:val="24"/>
        </w:rPr>
        <w:t>х</w:t>
      </w:r>
      <w:r w:rsidR="0094301D" w:rsidRPr="00C87FA4">
        <w:rPr>
          <w:rFonts w:ascii="GHEA Grapalat" w:hAnsi="GHEA Grapalat"/>
          <w:sz w:val="24"/>
          <w:szCs w:val="24"/>
        </w:rPr>
        <w:t>, продолжительност</w:t>
      </w:r>
      <w:r w:rsidR="0094301D">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63CD33A4" w14:textId="77777777" w:rsidR="009B6D58" w:rsidRPr="00A50C53" w:rsidRDefault="009B6D5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52430CB1" w14:textId="77777777" w:rsidR="009B6D58" w:rsidRPr="009044F1" w:rsidRDefault="009B6D58" w:rsidP="00EE54EE">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39582D">
        <w:rPr>
          <w:rFonts w:ascii="GHEA Grapalat" w:hAnsi="GHEA Grapalat"/>
          <w:sz w:val="24"/>
          <w:szCs w:val="24"/>
        </w:rPr>
        <w:t>другого</w:t>
      </w:r>
      <w:r w:rsidR="0039582D" w:rsidRPr="009044F1">
        <w:rPr>
          <w:rFonts w:ascii="GHEA Grapalat" w:hAnsi="GHEA Grapalat"/>
          <w:sz w:val="24"/>
          <w:szCs w:val="24"/>
        </w:rPr>
        <w:t xml:space="preserve"> </w:t>
      </w:r>
      <w:r w:rsidRPr="009044F1">
        <w:rPr>
          <w:rFonts w:ascii="GHEA Grapalat" w:hAnsi="GHEA Grapalat"/>
          <w:sz w:val="24"/>
          <w:szCs w:val="24"/>
        </w:rPr>
        <w:t>участник</w:t>
      </w:r>
      <w:r w:rsidR="0039582D">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714AD4A3" w14:textId="77777777" w:rsidR="00B70356" w:rsidRPr="000429C3" w:rsidRDefault="009B6D58" w:rsidP="00EE54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81372A">
        <w:rPr>
          <w:rFonts w:ascii="GHEA Grapalat" w:hAnsi="GHEA Grapalat"/>
          <w:sz w:val="24"/>
          <w:szCs w:val="24"/>
        </w:rPr>
        <w:t>и</w:t>
      </w:r>
      <w:r w:rsidR="0081372A" w:rsidRPr="009044F1">
        <w:rPr>
          <w:rFonts w:ascii="GHEA Grapalat" w:hAnsi="GHEA Grapalat"/>
          <w:sz w:val="24"/>
          <w:szCs w:val="24"/>
        </w:rPr>
        <w:t xml:space="preserve"> </w:t>
      </w:r>
      <w:r w:rsidR="0081372A" w:rsidRPr="003F64C5">
        <w:rPr>
          <w:rFonts w:ascii="GHEA Grapalat" w:hAnsi="GHEA Grapalat"/>
          <w:sz w:val="24"/>
          <w:szCs w:val="24"/>
        </w:rPr>
        <w:t>непризнанны</w:t>
      </w:r>
      <w:r w:rsidR="0081372A">
        <w:rPr>
          <w:rFonts w:ascii="GHEA Grapalat" w:hAnsi="GHEA Grapalat"/>
          <w:sz w:val="24"/>
          <w:szCs w:val="24"/>
        </w:rPr>
        <w:t>е таковыми</w:t>
      </w:r>
      <w:r w:rsidR="0081372A" w:rsidRPr="009044F1">
        <w:rPr>
          <w:rFonts w:ascii="GHEA Grapalat" w:hAnsi="GHEA Grapalat"/>
          <w:sz w:val="24"/>
          <w:szCs w:val="24"/>
        </w:rPr>
        <w:t xml:space="preserve"> </w:t>
      </w:r>
      <w:r w:rsidRPr="009044F1">
        <w:rPr>
          <w:rFonts w:ascii="GHEA Grapalat" w:hAnsi="GHEA Grapalat"/>
          <w:sz w:val="24"/>
          <w:szCs w:val="24"/>
        </w:rPr>
        <w:t>участники</w:t>
      </w:r>
      <w:r w:rsidR="00863DA1">
        <w:rPr>
          <w:rFonts w:ascii="GHEA Grapalat" w:hAnsi="GHEA Grapalat"/>
          <w:sz w:val="24"/>
          <w:szCs w:val="24"/>
        </w:rPr>
        <w:t xml:space="preserve">. </w:t>
      </w:r>
      <w:r w:rsidR="00863DA1"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63DA1">
        <w:rPr>
          <w:rFonts w:ascii="GHEA Grapalat" w:hAnsi="GHEA Grapalat"/>
          <w:sz w:val="24"/>
          <w:szCs w:val="24"/>
        </w:rPr>
        <w:t>.</w:t>
      </w:r>
    </w:p>
    <w:p w14:paraId="5ECC7875" w14:textId="77777777" w:rsidR="00AF4239" w:rsidRDefault="00AF4239" w:rsidP="00EE54E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Pr>
          <w:rFonts w:ascii="GHEA Grapalat" w:hAnsi="GHEA Grapalat"/>
          <w:sz w:val="24"/>
          <w:szCs w:val="24"/>
        </w:rPr>
        <w:t>предоставления услуг</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65361B76" w14:textId="77777777" w:rsidR="00AF4239" w:rsidRPr="009044F1" w:rsidRDefault="00AF4239" w:rsidP="00EE54EE">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Pr>
          <w:rFonts w:ascii="GHEA Grapalat" w:hAnsi="GHEA Grapalat" w:cs="Sylfaen"/>
          <w:sz w:val="24"/>
          <w:szCs w:val="24"/>
        </w:rPr>
        <w:t>.</w:t>
      </w:r>
    </w:p>
    <w:p w14:paraId="67C85A7A" w14:textId="77777777" w:rsidR="00B514E8" w:rsidRPr="009044F1" w:rsidRDefault="00FD2748" w:rsidP="00EE54EE">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0C43E7A5" w14:textId="77777777" w:rsidR="00AD2081" w:rsidRDefault="00A150A9" w:rsidP="00EE54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7B1356">
        <w:rPr>
          <w:rFonts w:ascii="GHEA Grapalat" w:hAnsi="GHEA Grapalat"/>
          <w:sz w:val="24"/>
          <w:szCs w:val="24"/>
        </w:rPr>
        <w:t>включая тот случай,</w:t>
      </w:r>
      <w:r w:rsidR="007B1356" w:rsidRPr="00FB3AE9" w:rsidDel="007B1356">
        <w:rPr>
          <w:rFonts w:ascii="GHEA Grapalat" w:hAnsi="GHEA Grapalat"/>
          <w:sz w:val="24"/>
          <w:szCs w:val="24"/>
        </w:rPr>
        <w:t xml:space="preserve"> </w:t>
      </w:r>
      <w:r w:rsidR="0011340E" w:rsidRPr="00FB3AE9">
        <w:rPr>
          <w:rFonts w:ascii="GHEA Grapalat" w:hAnsi="GHEA Grapalat"/>
          <w:sz w:val="24"/>
          <w:szCs w:val="24"/>
        </w:rPr>
        <w:t xml:space="preserve">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41A58F2" w14:textId="77777777" w:rsidR="003B3E74" w:rsidRPr="00AA7117" w:rsidRDefault="006A3C8A" w:rsidP="00EE54EE">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lastRenderedPageBreak/>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21D2F1A4" w14:textId="77777777" w:rsidR="00C27BA4" w:rsidRDefault="00A150A9" w:rsidP="00EE54EE">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348CDD1F" w14:textId="77777777" w:rsidR="005E0E50" w:rsidRPr="009044F1" w:rsidRDefault="00A150A9" w:rsidP="00EE54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670B09" w:rsidRPr="00404854">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404854" w:rsidDel="00A5199D">
        <w:rPr>
          <w:rFonts w:ascii="GHEA Grapalat" w:hAnsi="GHEA Grapalat"/>
          <w:sz w:val="24"/>
          <w:szCs w:val="24"/>
        </w:rPr>
        <w:t xml:space="preserve"> </w:t>
      </w:r>
      <w:r w:rsidR="00670B09" w:rsidRPr="00404854">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B0BBF1D" w14:textId="77777777" w:rsidR="00EA58C8" w:rsidRPr="009044F1" w:rsidRDefault="00A150A9" w:rsidP="00EE54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2CAF6EA3" w14:textId="77777777" w:rsidR="00E65F37" w:rsidRPr="009044F1" w:rsidRDefault="00A150A9" w:rsidP="00EE54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61343868" w14:textId="77777777" w:rsidR="00A24827" w:rsidRPr="009044F1" w:rsidRDefault="00A24827" w:rsidP="00EE54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8205AF">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2B64DBC7" w14:textId="77777777" w:rsidR="008B73CD" w:rsidRPr="009044F1" w:rsidRDefault="008B73CD" w:rsidP="00EE54EE">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7502DA5" w14:textId="77777777" w:rsidR="00356E06" w:rsidRPr="00681C1F" w:rsidRDefault="008769B4" w:rsidP="00EE54EE">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14</w:t>
      </w:r>
      <w:r w:rsidR="00493CC7" w:rsidRPr="00493CC7">
        <w:rPr>
          <w:rFonts w:ascii="GHEA Grapalat" w:hAnsi="GHEA Grapalat"/>
        </w:rPr>
        <w:t>.</w:t>
      </w:r>
      <w:r w:rsidR="00F94984">
        <w:rPr>
          <w:rFonts w:ascii="GHEA Grapalat" w:hAnsi="GHEA Grapalat"/>
        </w:rPr>
        <w:t xml:space="preserve"> </w:t>
      </w:r>
      <w:r w:rsidR="00356E06" w:rsidRPr="00551FD6">
        <w:rPr>
          <w:rFonts w:ascii="GHEA Grapalat" w:hAnsi="GHEA Grapalat"/>
        </w:rPr>
        <w:t xml:space="preserve">В случае выявления </w:t>
      </w:r>
      <w:r w:rsidR="00356E06" w:rsidRPr="00681C1F">
        <w:rPr>
          <w:rFonts w:ascii="GHEA Grapalat" w:hAnsi="GHEA Grapalat"/>
          <w:color w:val="000000" w:themeColor="text1"/>
        </w:rPr>
        <w:t xml:space="preserve">оснований, предусмотренных пунктом 6 части 1 статьи 6 Закона, </w:t>
      </w:r>
      <w:r w:rsidR="00356E0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356E06" w:rsidRPr="00570BBD">
        <w:t xml:space="preserve"> </w:t>
      </w:r>
      <w:r w:rsidR="00356E06" w:rsidRPr="00551FD6">
        <w:rPr>
          <w:rFonts w:ascii="GHEA Grapalat" w:hAnsi="GHEA Grapalat"/>
        </w:rPr>
        <w:t xml:space="preserve">При этом указанное в настоящем пункте решение руководитель заказчика выносит </w:t>
      </w:r>
      <w:r w:rsidR="00A95075">
        <w:rPr>
          <w:rFonts w:ascii="GHEA Grapalat" w:hAnsi="GHEA Grapalat"/>
        </w:rPr>
        <w:t>на десятый ден</w:t>
      </w:r>
      <w:r w:rsidR="007B1707">
        <w:rPr>
          <w:rFonts w:ascii="GHEA Grapalat" w:hAnsi="GHEA Grapalat"/>
        </w:rPr>
        <w:t>ь</w:t>
      </w:r>
      <w:r w:rsidR="00356E06" w:rsidRPr="00551FD6">
        <w:rPr>
          <w:rFonts w:ascii="GHEA Grapalat" w:hAnsi="GHEA Grapalat"/>
        </w:rPr>
        <w:t xml:space="preserve"> следующи</w:t>
      </w:r>
      <w:r w:rsidR="00A95075">
        <w:rPr>
          <w:rFonts w:ascii="GHEA Grapalat" w:hAnsi="GHEA Grapalat"/>
        </w:rPr>
        <w:t>й</w:t>
      </w:r>
      <w:r w:rsidR="00356E06" w:rsidRPr="00551FD6">
        <w:rPr>
          <w:rFonts w:ascii="GHEA Grapalat" w:hAnsi="GHEA Grapalat"/>
        </w:rPr>
        <w:t xml:space="preserve"> за </w:t>
      </w:r>
      <w:r w:rsidR="00356E06">
        <w:rPr>
          <w:rFonts w:ascii="GHEA Grapalat" w:hAnsi="GHEA Grapalat"/>
        </w:rPr>
        <w:t>д</w:t>
      </w:r>
      <w:r w:rsidR="00356E06" w:rsidRPr="00551FD6">
        <w:rPr>
          <w:rFonts w:ascii="GHEA Grapalat" w:hAnsi="GHEA Grapalat"/>
        </w:rPr>
        <w:t>нем объявления процедуры закуп</w:t>
      </w:r>
      <w:r w:rsidR="00356E06">
        <w:rPr>
          <w:rFonts w:ascii="GHEA Grapalat" w:hAnsi="GHEA Grapalat"/>
        </w:rPr>
        <w:t>ки</w:t>
      </w:r>
      <w:r w:rsidR="00356E06" w:rsidRPr="00551FD6">
        <w:rPr>
          <w:rFonts w:ascii="GHEA Grapalat" w:hAnsi="GHEA Grapalat"/>
        </w:rPr>
        <w:t xml:space="preserve"> несостоявшейся или опубликования объявления о заключенном договоре</w:t>
      </w:r>
      <w:r w:rsidR="00356E06">
        <w:rPr>
          <w:rFonts w:ascii="GHEA Grapalat" w:hAnsi="GHEA Grapalat"/>
        </w:rPr>
        <w:t>,</w:t>
      </w:r>
      <w:r w:rsidR="00356E06" w:rsidRPr="00551FD6">
        <w:rPr>
          <w:rFonts w:ascii="GHEA Grapalat" w:hAnsi="GHEA Grapalat"/>
        </w:rPr>
        <w:t xml:space="preserve"> или опубликования объявления</w:t>
      </w:r>
      <w:r w:rsidR="00817CC5">
        <w:rPr>
          <w:rFonts w:ascii="GHEA Grapalat" w:hAnsi="GHEA Grapalat"/>
        </w:rPr>
        <w:t xml:space="preserve"> (</w:t>
      </w:r>
      <w:r w:rsidR="005E7411">
        <w:rPr>
          <w:rFonts w:ascii="GHEA Grapalat" w:hAnsi="GHEA Grapalat"/>
        </w:rPr>
        <w:t>уведомления</w:t>
      </w:r>
      <w:r w:rsidR="00817CC5">
        <w:rPr>
          <w:rFonts w:ascii="GHEA Grapalat" w:hAnsi="GHEA Grapalat"/>
        </w:rPr>
        <w:t>)</w:t>
      </w:r>
      <w:r w:rsidR="00356E06" w:rsidRPr="00551FD6">
        <w:rPr>
          <w:rFonts w:ascii="GHEA Grapalat" w:hAnsi="GHEA Grapalat"/>
        </w:rPr>
        <w:t xml:space="preserve"> о расторжении договора в одностороннем порядке</w:t>
      </w:r>
      <w:r w:rsidR="00356E06">
        <w:rPr>
          <w:rFonts w:ascii="GHEA Grapalat" w:hAnsi="GHEA Grapalat"/>
        </w:rPr>
        <w:t xml:space="preserve">. </w:t>
      </w:r>
      <w:r w:rsidR="00356E06"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356E06">
        <w:rPr>
          <w:rFonts w:ascii="GHEA Grapalat" w:hAnsi="GHEA Grapalat"/>
        </w:rPr>
        <w:t xml:space="preserve">. </w:t>
      </w:r>
      <w:r w:rsidR="00356E06"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356E06">
        <w:rPr>
          <w:rFonts w:ascii="GHEA Grapalat" w:hAnsi="GHEA Grapalat"/>
        </w:rPr>
        <w:t>на пятый</w:t>
      </w:r>
      <w:r w:rsidR="00356E06" w:rsidRPr="00AA7DF7">
        <w:rPr>
          <w:rFonts w:ascii="GHEA Grapalat" w:hAnsi="GHEA Grapalat"/>
        </w:rPr>
        <w:t xml:space="preserve"> д</w:t>
      </w:r>
      <w:r w:rsidR="00356E06">
        <w:rPr>
          <w:rFonts w:ascii="GHEA Grapalat" w:hAnsi="GHEA Grapalat"/>
        </w:rPr>
        <w:t>е</w:t>
      </w:r>
      <w:r w:rsidR="00356E06" w:rsidRPr="00AA7DF7">
        <w:rPr>
          <w:rFonts w:ascii="GHEA Grapalat" w:hAnsi="GHEA Grapalat"/>
        </w:rPr>
        <w:t>н</w:t>
      </w:r>
      <w:r w:rsidR="00356E06">
        <w:rPr>
          <w:rFonts w:ascii="GHEA Grapalat" w:hAnsi="GHEA Grapalat"/>
        </w:rPr>
        <w:t>ь, следующий</w:t>
      </w:r>
      <w:r w:rsidR="00356E06" w:rsidRPr="00AA7DF7">
        <w:rPr>
          <w:rFonts w:ascii="GHEA Grapalat" w:hAnsi="GHEA Grapalat"/>
        </w:rPr>
        <w:t xml:space="preserve"> за сороковым днем после получения решения, а при наличии </w:t>
      </w:r>
      <w:r w:rsidR="00356E06" w:rsidRPr="00AA7DF7">
        <w:rPr>
          <w:rFonts w:ascii="GHEA Grapalat" w:hAnsi="GHEA Grapalat"/>
        </w:rPr>
        <w:lastRenderedPageBreak/>
        <w:t xml:space="preserve">возбужденного и незавершенного судебного дела об </w:t>
      </w:r>
      <w:r w:rsidR="00356E06">
        <w:rPr>
          <w:rFonts w:ascii="GHEA Grapalat" w:hAnsi="GHEA Grapalat"/>
        </w:rPr>
        <w:t xml:space="preserve">обжаловании </w:t>
      </w:r>
      <w:r w:rsidR="00356E06" w:rsidRPr="00AA7DF7">
        <w:rPr>
          <w:rFonts w:ascii="GHEA Grapalat" w:hAnsi="GHEA Grapalat"/>
        </w:rPr>
        <w:t>решения участником по состоянию на сороковой день после получения решения</w:t>
      </w:r>
      <w:r w:rsidR="00356E06">
        <w:rPr>
          <w:rFonts w:ascii="GHEA Grapalat" w:hAnsi="GHEA Grapalat"/>
        </w:rPr>
        <w:t xml:space="preserve"> </w:t>
      </w:r>
      <w:r w:rsidR="00356E06" w:rsidRPr="00AA7DF7">
        <w:rPr>
          <w:rFonts w:ascii="GHEA Grapalat" w:hAnsi="GHEA Grapalat"/>
        </w:rPr>
        <w:t>-</w:t>
      </w:r>
      <w:r w:rsidR="00356E06">
        <w:rPr>
          <w:rFonts w:ascii="GHEA Grapalat" w:hAnsi="GHEA Grapalat"/>
        </w:rPr>
        <w:t xml:space="preserve"> на пятый день</w:t>
      </w:r>
      <w:r w:rsidR="00356E06" w:rsidRPr="00AA7DF7">
        <w:rPr>
          <w:rFonts w:ascii="GHEA Grapalat" w:hAnsi="GHEA Grapalat"/>
        </w:rPr>
        <w:t>, следующ</w:t>
      </w:r>
      <w:r w:rsidR="00356E06">
        <w:rPr>
          <w:rFonts w:ascii="GHEA Grapalat" w:hAnsi="GHEA Grapalat"/>
        </w:rPr>
        <w:t>ий</w:t>
      </w:r>
      <w:r w:rsidR="00356E06" w:rsidRPr="00AA7DF7">
        <w:rPr>
          <w:rFonts w:ascii="GHEA Grapalat" w:hAnsi="GHEA Grapalat"/>
        </w:rPr>
        <w:t xml:space="preserve"> за днем вступления в силу заключительного судебного акта по данному</w:t>
      </w:r>
      <w:r w:rsidR="00356E06">
        <w:rPr>
          <w:rFonts w:ascii="GHEA Grapalat" w:hAnsi="GHEA Grapalat"/>
        </w:rPr>
        <w:t xml:space="preserve"> судебному делу,</w:t>
      </w:r>
      <w:r w:rsidR="00356E06" w:rsidRPr="00570BBD">
        <w:t xml:space="preserve"> </w:t>
      </w:r>
      <w:r w:rsidR="00356E06" w:rsidRPr="006F0326">
        <w:rPr>
          <w:rFonts w:ascii="GHEA Grapalat" w:hAnsi="GHEA Grapalat"/>
        </w:rPr>
        <w:t>если по результатам судебного разбирательства возможность исполнения решения не исчезла</w:t>
      </w:r>
      <w:r w:rsidR="00356E06">
        <w:rPr>
          <w:rFonts w:ascii="GHEA Grapalat" w:hAnsi="GHEA Grapalat"/>
        </w:rPr>
        <w:t>.</w:t>
      </w:r>
      <w:r w:rsidR="00356E06">
        <w:rPr>
          <w:rFonts w:ascii="GHEA Grapalat" w:hAnsi="GHEA Grapalat"/>
          <w:color w:val="000000" w:themeColor="text1"/>
        </w:rPr>
        <w:t xml:space="preserve"> </w:t>
      </w:r>
    </w:p>
    <w:p w14:paraId="39F3F04E" w14:textId="77777777" w:rsidR="001F3676" w:rsidRPr="0054203B" w:rsidRDefault="00377A01" w:rsidP="00EE54EE">
      <w:pPr>
        <w:widowControl w:val="0"/>
        <w:tabs>
          <w:tab w:val="left" w:pos="1276"/>
        </w:tabs>
        <w:rPr>
          <w:rFonts w:ascii="GHEA Grapalat" w:hAnsi="GHEA Grapalat"/>
        </w:rPr>
      </w:pPr>
      <w:r>
        <w:rPr>
          <w:rFonts w:ascii="GHEA Grapalat" w:hAnsi="GHEA Grapalat"/>
        </w:rPr>
        <w:t>Е</w:t>
      </w:r>
      <w:r w:rsidR="001F3676" w:rsidRPr="0054203B">
        <w:rPr>
          <w:rFonts w:ascii="GHEA Grapalat" w:hAnsi="GHEA Grapalat"/>
        </w:rPr>
        <w:t>сли:</w:t>
      </w:r>
    </w:p>
    <w:p w14:paraId="5E56A040" w14:textId="77777777" w:rsidR="001F3676" w:rsidRPr="00A928B7" w:rsidRDefault="00A928B7" w:rsidP="00EE54EE">
      <w:pPr>
        <w:widowControl w:val="0"/>
        <w:ind w:left="-360"/>
        <w:contextualSpacing/>
        <w:jc w:val="both"/>
        <w:rPr>
          <w:rFonts w:ascii="GHEA Grapalat" w:hAnsi="GHEA Grapalat"/>
        </w:rPr>
      </w:pPr>
      <w:r>
        <w:rPr>
          <w:rFonts w:ascii="GHEA Grapalat" w:hAnsi="GHEA Grapalat"/>
        </w:rPr>
        <w:t xml:space="preserve">-  </w:t>
      </w:r>
      <w:r w:rsidR="001F3676"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C4E8EC4" w14:textId="77777777" w:rsidR="001F3676" w:rsidRPr="00A928B7" w:rsidRDefault="00A928B7" w:rsidP="00EE54EE">
      <w:pPr>
        <w:widowControl w:val="0"/>
        <w:ind w:left="-502"/>
        <w:contextualSpacing/>
        <w:jc w:val="both"/>
        <w:rPr>
          <w:ins w:id="12" w:author="Vardan" w:date="2022-10-29T22:29:00Z"/>
          <w:rFonts w:ascii="GHEA Grapalat" w:hAnsi="GHEA Grapalat"/>
        </w:rPr>
      </w:pPr>
      <w:r>
        <w:rPr>
          <w:rFonts w:ascii="GHEA Grapalat" w:hAnsi="GHEA Grapalat"/>
        </w:rPr>
        <w:t xml:space="preserve">    -  </w:t>
      </w:r>
      <w:r w:rsidR="001F3676" w:rsidRPr="00A928B7">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2CC7D50A" w14:textId="77777777" w:rsidR="0068697B" w:rsidRPr="007663F8" w:rsidRDefault="0068697B" w:rsidP="00EE54EE">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том</w:t>
      </w:r>
      <w:r w:rsidRPr="007663F8">
        <w:rPr>
          <w:rFonts w:ascii="GHEA Grapalat" w:hAnsi="GHEA Grapalat" w:cs="Sylfaen"/>
        </w:rPr>
        <w:t xml:space="preserve"> </w:t>
      </w:r>
      <w:r w:rsidRPr="007663F8">
        <w:rPr>
          <w:rFonts w:ascii="GHEA Grapalat" w:hAnsi="GHEA Grapalat" w:cs="Sylfaen" w:hint="eastAsia"/>
        </w:rPr>
        <w:t>числе</w:t>
      </w:r>
      <w:r w:rsidRPr="007663F8">
        <w:rPr>
          <w:rFonts w:ascii="GHEA Grapalat" w:hAnsi="GHEA Grapalat" w:cs="Sylfaen"/>
        </w:rPr>
        <w:t xml:space="preserve"> </w:t>
      </w:r>
      <w:r w:rsidRPr="007663F8">
        <w:rPr>
          <w:rFonts w:ascii="GHEA Grapalat" w:hAnsi="GHEA Grapalat" w:cs="Sylfaen" w:hint="eastAsia"/>
        </w:rPr>
        <w:t>подлежащие</w:t>
      </w:r>
      <w:r w:rsidRPr="007663F8">
        <w:rPr>
          <w:rFonts w:ascii="GHEA Grapalat" w:hAnsi="GHEA Grapalat" w:cs="Sylfaen"/>
        </w:rPr>
        <w:t xml:space="preserve"> </w:t>
      </w:r>
      <w:r w:rsidRPr="007663F8">
        <w:rPr>
          <w:rFonts w:ascii="GHEA Grapalat" w:hAnsi="GHEA Grapalat" w:cs="Sylfaen" w:hint="eastAsia"/>
        </w:rPr>
        <w:t>исправлению</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0944A053" w14:textId="77777777" w:rsidR="00A63D83" w:rsidRPr="009044F1" w:rsidRDefault="00A63D83" w:rsidP="00EE54EE">
      <w:pPr>
        <w:widowControl w:val="0"/>
        <w:tabs>
          <w:tab w:val="left" w:pos="1276"/>
        </w:tabs>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28C752C4" w14:textId="77777777" w:rsidR="00A23E7B" w:rsidRDefault="00E64D24" w:rsidP="00EE54EE">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A1249E">
        <w:rPr>
          <w:rFonts w:ascii="GHEA Grapalat" w:hAnsi="GHEA Grapalat"/>
          <w:sz w:val="24"/>
          <w:szCs w:val="24"/>
        </w:rPr>
        <w:t>е</w:t>
      </w:r>
      <w:r w:rsidR="00A74478"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1BEEF0A" w14:textId="77777777" w:rsidR="002B121D" w:rsidRPr="001439BD" w:rsidRDefault="00A150A9" w:rsidP="00EE54EE">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14E51133" w14:textId="77777777" w:rsidR="009B0DA1" w:rsidRPr="009044F1" w:rsidRDefault="00B5219E" w:rsidP="00EE54EE">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32D19EB5" w14:textId="77777777" w:rsidR="00265D18" w:rsidRPr="009044F1" w:rsidRDefault="00265D18" w:rsidP="00EE54EE">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2EC253AE" w14:textId="77777777" w:rsidR="00096865" w:rsidRPr="00D3436F" w:rsidRDefault="00E02F60" w:rsidP="00EE54E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Участники, являющиеся резидентами Республики Армения, удостоверяют включенные в заявку утверждаемые ими документы электронной цифровой подписью, а </w:t>
      </w:r>
      <w:r w:rsidRPr="009044F1">
        <w:rPr>
          <w:rFonts w:ascii="GHEA Grapalat" w:hAnsi="GHEA Grapalat"/>
          <w:sz w:val="24"/>
          <w:szCs w:val="24"/>
        </w:rPr>
        <w:lastRenderedPageBreak/>
        <w:t>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70111073" w14:textId="77777777" w:rsidR="008A3C60" w:rsidRPr="008A3C60" w:rsidRDefault="008A3C60" w:rsidP="00EE54EE">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59B10E9A" w14:textId="77777777" w:rsidR="002B103D" w:rsidRPr="000811C1" w:rsidRDefault="00A150A9" w:rsidP="00EE54EE">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EF6281">
        <w:rPr>
          <w:rStyle w:val="FootnoteReference"/>
          <w:rFonts w:ascii="GHEA Grapalat" w:hAnsi="GHEA Grapalat"/>
          <w:sz w:val="24"/>
          <w:szCs w:val="24"/>
        </w:rPr>
        <w:footnoteReference w:customMarkFollows="1" w:id="5"/>
        <w:t>11</w:t>
      </w:r>
      <w:r w:rsidRPr="009044F1">
        <w:rPr>
          <w:rFonts w:ascii="GHEA Grapalat" w:hAnsi="GHEA Grapalat"/>
          <w:sz w:val="24"/>
          <w:szCs w:val="24"/>
        </w:rPr>
        <w:t xml:space="preserve">. </w:t>
      </w:r>
    </w:p>
    <w:p w14:paraId="788A097A" w14:textId="77777777" w:rsidR="00583092" w:rsidRPr="009044F1" w:rsidRDefault="00A150A9" w:rsidP="00EE54EE">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807FD0">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629A7DDC" w14:textId="77777777" w:rsidR="00583092" w:rsidRPr="009044F1" w:rsidRDefault="00A150A9" w:rsidP="00EE54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BDB5A87" w14:textId="77777777" w:rsidR="00583092" w:rsidRPr="005114D0" w:rsidRDefault="00662165" w:rsidP="00EE54EE">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92CE5AE" w14:textId="77777777" w:rsidR="00583092" w:rsidRPr="00374F4A" w:rsidRDefault="00A150A9" w:rsidP="00EE54EE">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A7408A0" w14:textId="77777777" w:rsidR="00196487" w:rsidRPr="009044F1" w:rsidRDefault="00A150A9" w:rsidP="00EE54EE">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707B8F61" w14:textId="77777777" w:rsidR="00196487" w:rsidRPr="009044F1" w:rsidRDefault="00196487" w:rsidP="00EE54EE">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4F38715A" w14:textId="77777777" w:rsidR="00196487" w:rsidRPr="009044F1" w:rsidRDefault="00196487" w:rsidP="00EE54EE">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43615FF0" w14:textId="77777777" w:rsidR="00E45ACA" w:rsidRPr="000811C1" w:rsidRDefault="00A150A9" w:rsidP="00EE54EE">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09AA56A7" w14:textId="77777777" w:rsidR="00583092" w:rsidRPr="009044F1" w:rsidRDefault="00A150A9" w:rsidP="00EE54EE">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66CAFDB0" w14:textId="18C7DDE3" w:rsidR="001F6AFB" w:rsidRDefault="00583092" w:rsidP="00EE54EE">
      <w:pPr>
        <w:pStyle w:val="BodyTextIndent2"/>
        <w:widowControl w:val="0"/>
        <w:spacing w:line="240" w:lineRule="auto"/>
        <w:ind w:firstLine="567"/>
        <w:rPr>
          <w:ins w:id="13" w:author="Vardan" w:date="2022-05-29T22:14:00Z"/>
          <w:rFonts w:ascii="GHEA Grapalat" w:hAnsi="GHEA Grapalat"/>
          <w:sz w:val="24"/>
          <w:szCs w:val="24"/>
        </w:rPr>
      </w:pPr>
      <w:r w:rsidRPr="009044F1">
        <w:rPr>
          <w:rFonts w:ascii="GHEA Grapalat" w:hAnsi="GHEA Grapalat"/>
          <w:sz w:val="24"/>
          <w:szCs w:val="24"/>
        </w:rPr>
        <w:t xml:space="preserve">Период ожидания в случае настоящей процедуры составляет </w:t>
      </w:r>
      <w:r w:rsidRPr="00F33606">
        <w:rPr>
          <w:rFonts w:ascii="GHEA Grapalat" w:hAnsi="GHEA Grapalat"/>
          <w:b/>
          <w:bCs/>
          <w:sz w:val="24"/>
          <w:szCs w:val="24"/>
        </w:rPr>
        <w:t>"</w:t>
      </w:r>
      <w:r w:rsidR="00F33606" w:rsidRPr="00F33606">
        <w:rPr>
          <w:rFonts w:ascii="GHEA Grapalat" w:hAnsi="GHEA Grapalat"/>
          <w:b/>
          <w:bCs/>
          <w:sz w:val="24"/>
          <w:szCs w:val="24"/>
        </w:rPr>
        <w:t>10</w:t>
      </w:r>
      <w:r w:rsidRPr="00F33606">
        <w:rPr>
          <w:rFonts w:ascii="GHEA Grapalat" w:hAnsi="GHEA Grapalat"/>
          <w:b/>
          <w:bCs/>
          <w:sz w:val="24"/>
          <w:szCs w:val="24"/>
        </w:rPr>
        <w:t>"</w:t>
      </w:r>
      <w:r w:rsidRPr="009044F1">
        <w:rPr>
          <w:rFonts w:ascii="GHEA Grapalat" w:hAnsi="GHEA Grapalat"/>
          <w:sz w:val="24"/>
          <w:szCs w:val="24"/>
        </w:rPr>
        <w:t xml:space="preserve"> календарных дней. </w:t>
      </w:r>
      <w:r w:rsidR="00712B58">
        <w:rPr>
          <w:rFonts w:ascii="GHEA Grapalat" w:hAnsi="GHEA Grapalat"/>
          <w:sz w:val="24"/>
          <w:szCs w:val="24"/>
        </w:rPr>
        <w:t xml:space="preserve"> </w:t>
      </w:r>
      <w:r w:rsidRPr="009044F1">
        <w:rPr>
          <w:rFonts w:ascii="GHEA Grapalat" w:hAnsi="GHEA Grapalat"/>
          <w:sz w:val="24"/>
          <w:szCs w:val="24"/>
        </w:rPr>
        <w:t>Период ожидания</w:t>
      </w:r>
      <w:r w:rsidR="00712B58">
        <w:rPr>
          <w:rFonts w:ascii="GHEA Grapalat" w:hAnsi="GHEA Grapalat"/>
          <w:sz w:val="24"/>
          <w:szCs w:val="24"/>
        </w:rPr>
        <w:t>:</w:t>
      </w:r>
    </w:p>
    <w:p w14:paraId="14732B8C" w14:textId="77777777" w:rsidR="00583092" w:rsidRPr="00A53A6A" w:rsidRDefault="00583092" w:rsidP="00EE54EE">
      <w:pPr>
        <w:pStyle w:val="BodyTextIndent2"/>
        <w:widowControl w:val="0"/>
        <w:numPr>
          <w:ilvl w:val="0"/>
          <w:numId w:val="31"/>
        </w:numPr>
        <w:spacing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A53A6A">
        <w:rPr>
          <w:rFonts w:ascii="GHEA Grapalat" w:hAnsi="GHEA Grapalat"/>
          <w:sz w:val="24"/>
          <w:szCs w:val="24"/>
        </w:rPr>
        <w:t>;</w:t>
      </w:r>
    </w:p>
    <w:p w14:paraId="215A4ED6" w14:textId="77777777" w:rsidR="001F6AFB" w:rsidRDefault="001F6AFB" w:rsidP="00EE54EE">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208F2B54" w14:textId="77777777" w:rsidR="00712B58" w:rsidRDefault="00712B58" w:rsidP="00EE54EE">
      <w:pPr>
        <w:pStyle w:val="norm"/>
        <w:widowControl w:val="0"/>
        <w:tabs>
          <w:tab w:val="left" w:pos="1276"/>
        </w:tabs>
        <w:spacing w:line="240" w:lineRule="auto"/>
        <w:ind w:left="142" w:firstLine="0"/>
        <w:rPr>
          <w:rFonts w:ascii="GHEA Grapalat" w:hAnsi="GHEA Grapalat"/>
          <w:sz w:val="24"/>
          <w:szCs w:val="24"/>
        </w:rPr>
      </w:pPr>
    </w:p>
    <w:p w14:paraId="2F7E0936" w14:textId="77777777" w:rsidR="001F6AFB" w:rsidRPr="00747338" w:rsidRDefault="001F6AFB" w:rsidP="00EE54EE">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1343257" w14:textId="77777777" w:rsidR="001D2159" w:rsidRPr="00503411" w:rsidRDefault="001D2159" w:rsidP="00EE54EE">
      <w:pPr>
        <w:widowControl w:val="0"/>
        <w:jc w:val="center"/>
        <w:rPr>
          <w:rFonts w:ascii="GHEA Grapalat" w:hAnsi="GHEA Grapalat"/>
          <w:b/>
        </w:rPr>
      </w:pPr>
    </w:p>
    <w:p w14:paraId="1A7BDF4B" w14:textId="77777777" w:rsidR="000313A6" w:rsidRDefault="00AA0AD8" w:rsidP="00EE54EE">
      <w:pPr>
        <w:widowControl w:val="0"/>
        <w:jc w:val="center"/>
        <w:rPr>
          <w:rFonts w:ascii="GHEA Grapalat" w:hAnsi="GHEA Grapalat"/>
          <w:b/>
        </w:rPr>
      </w:pPr>
      <w:r w:rsidRPr="009044F1">
        <w:rPr>
          <w:rFonts w:ascii="GHEA Grapalat" w:hAnsi="GHEA Grapalat"/>
          <w:b/>
        </w:rPr>
        <w:t xml:space="preserve">9. ЗАКЛЮЧЕНИЕ ДОГОВОРА </w:t>
      </w:r>
    </w:p>
    <w:p w14:paraId="1D31EFC1" w14:textId="77777777" w:rsidR="00D544C1" w:rsidRPr="009044F1" w:rsidRDefault="00D544C1" w:rsidP="00EE54EE">
      <w:pPr>
        <w:widowControl w:val="0"/>
        <w:jc w:val="center"/>
        <w:rPr>
          <w:rFonts w:ascii="GHEA Grapalat" w:hAnsi="GHEA Grapalat" w:cs="Arial"/>
          <w:b/>
          <w:iCs/>
        </w:rPr>
      </w:pPr>
    </w:p>
    <w:p w14:paraId="1FC778BC" w14:textId="77777777" w:rsidR="00096865"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26F91EC" w14:textId="77777777" w:rsidR="00EB6E54"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1F6AFB">
        <w:rPr>
          <w:rFonts w:ascii="GHEA Grapalat" w:hAnsi="GHEA Grapalat"/>
        </w:rPr>
        <w:t>На четвертый рабочий день</w:t>
      </w:r>
      <w:r w:rsidR="001F6AFB" w:rsidRPr="009044F1">
        <w:rPr>
          <w:rFonts w:ascii="GHEA Grapalat" w:hAnsi="GHEA Grapalat"/>
        </w:rPr>
        <w:t>,</w:t>
      </w:r>
      <w:r w:rsidRPr="009044F1">
        <w:rPr>
          <w:rFonts w:ascii="GHEA Grapalat" w:hAnsi="GHEA Grapalat"/>
        </w:rPr>
        <w:t xml:space="preserve">, </w:t>
      </w:r>
      <w:r w:rsidR="001F6AFB" w:rsidRPr="009044F1">
        <w:rPr>
          <w:rFonts w:ascii="GHEA Grapalat" w:hAnsi="GHEA Grapalat"/>
        </w:rPr>
        <w:t>следующи</w:t>
      </w:r>
      <w:r w:rsidR="001F6AFB">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Pr>
          <w:rFonts w:ascii="GHEA Grapalat" w:hAnsi="GHEA Grapalat"/>
        </w:rPr>
        <w:t>четвертый</w:t>
      </w:r>
      <w:r w:rsidR="00D80959" w:rsidRPr="009044F1">
        <w:rPr>
          <w:rFonts w:ascii="GHEA Grapalat" w:hAnsi="GHEA Grapalat"/>
        </w:rPr>
        <w:t xml:space="preserve"> </w:t>
      </w:r>
      <w:r w:rsidRPr="009044F1">
        <w:rPr>
          <w:rFonts w:ascii="GHEA Grapalat" w:hAnsi="GHEA Grapalat"/>
        </w:rPr>
        <w:t>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D3DEB77" w14:textId="77777777" w:rsidR="00F23A51"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5B7F212D" w14:textId="77777777" w:rsidR="009365B5"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3728993C" w14:textId="77777777" w:rsidR="00096865"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80959" w:rsidRPr="00D80959">
        <w:rPr>
          <w:rFonts w:ascii="GHEA Grapalat" w:hAnsi="GHEA Grapalat"/>
          <w:color w:val="000000" w:themeColor="text1"/>
        </w:rPr>
        <w:t xml:space="preserve"> </w:t>
      </w:r>
      <w:r w:rsidR="00D80959" w:rsidRPr="00681C1F">
        <w:rPr>
          <w:rFonts w:ascii="GHEA Grapalat" w:hAnsi="GHEA Grapalat"/>
          <w:color w:val="000000" w:themeColor="text1"/>
        </w:rPr>
        <w:t xml:space="preserve">Если отобранный участник </w:t>
      </w:r>
      <w:r w:rsidR="00D80959">
        <w:rPr>
          <w:rFonts w:ascii="GHEA Grapalat" w:hAnsi="GHEA Grapalat"/>
          <w:color w:val="000000" w:themeColor="text1"/>
        </w:rPr>
        <w:t xml:space="preserve"> после </w:t>
      </w:r>
      <w:r w:rsidR="00D80959" w:rsidRPr="00681C1F">
        <w:rPr>
          <w:rFonts w:ascii="GHEA Grapalat" w:hAnsi="GHEA Grapalat"/>
          <w:color w:val="000000" w:themeColor="text1"/>
        </w:rPr>
        <w:t xml:space="preserve">получения уведомления о заключении договора и проекта договора </w:t>
      </w:r>
      <w:r w:rsidR="00D80959" w:rsidRPr="00996C18">
        <w:rPr>
          <w:rFonts w:ascii="GHEA Grapalat" w:hAnsi="GHEA Grapalat"/>
        </w:rPr>
        <w:t xml:space="preserve">в </w:t>
      </w:r>
      <w:r w:rsidR="00D80959" w:rsidRPr="00C61190">
        <w:rPr>
          <w:rFonts w:ascii="GHEA Grapalat" w:hAnsi="GHEA Grapalat"/>
        </w:rPr>
        <w:t>срок, предусмотренный пунктом 10.1 настоящего приглашения</w:t>
      </w:r>
      <w:r w:rsidR="00D80959">
        <w:rPr>
          <w:rFonts w:ascii="GHEA Grapalat" w:hAnsi="GHEA Grapalat"/>
        </w:rPr>
        <w:t>,</w:t>
      </w:r>
      <w:r w:rsidR="00D80959" w:rsidRPr="00996C18">
        <w:rPr>
          <w:rFonts w:ascii="GHEA Grapalat" w:hAnsi="GHEA Grapalat"/>
        </w:rPr>
        <w:t xml:space="preserve"> </w:t>
      </w:r>
      <w:r w:rsidR="00D80959" w:rsidRPr="00C61190">
        <w:rPr>
          <w:rFonts w:ascii="GHEA Grapalat" w:hAnsi="GHEA Grapalat"/>
        </w:rPr>
        <w:t>а в случае, если по заключаемому договору предусмотрен</w:t>
      </w:r>
      <w:r w:rsidR="00D80959">
        <w:rPr>
          <w:rFonts w:ascii="GHEA Grapalat" w:hAnsi="GHEA Grapalat"/>
        </w:rPr>
        <w:t>а</w:t>
      </w:r>
      <w:r w:rsidR="00D80959" w:rsidRPr="00C61190">
        <w:rPr>
          <w:rFonts w:ascii="GHEA Grapalat" w:hAnsi="GHEA Grapalat"/>
        </w:rPr>
        <w:t xml:space="preserve"> предоплата</w:t>
      </w:r>
      <w:r w:rsidR="00D80959">
        <w:rPr>
          <w:rFonts w:ascii="GHEA Grapalat" w:hAnsi="GHEA Grapalat"/>
        </w:rPr>
        <w:t xml:space="preserve"> - </w:t>
      </w:r>
      <w:r w:rsidR="00D80959" w:rsidRPr="00DF59E9">
        <w:rPr>
          <w:rFonts w:ascii="GHEA Grapalat" w:hAnsi="GHEA Grapalat"/>
        </w:rPr>
        <w:t>в течение 10 рабочих</w:t>
      </w:r>
      <w:r w:rsidR="00D80959">
        <w:rPr>
          <w:rFonts w:ascii="GHEA Grapalat" w:hAnsi="GHEA Grapalat"/>
        </w:rPr>
        <w:t xml:space="preserve"> </w:t>
      </w:r>
      <w:r w:rsidR="00D80959" w:rsidRPr="00DF59E9">
        <w:rPr>
          <w:rFonts w:ascii="GHEA Grapalat" w:hAnsi="GHEA Grapalat"/>
        </w:rPr>
        <w:t>дней</w:t>
      </w:r>
      <w:r w:rsidR="00D80959" w:rsidRPr="00C61190">
        <w:rPr>
          <w:rFonts w:ascii="GHEA Grapalat" w:hAnsi="GHEA Grapalat"/>
        </w:rPr>
        <w:t xml:space="preserve">, </w:t>
      </w:r>
      <w:r w:rsidR="00D80959" w:rsidRPr="00DF59E9">
        <w:rPr>
          <w:rFonts w:ascii="GHEA Grapalat" w:hAnsi="GHEA Grapalat"/>
        </w:rPr>
        <w:t xml:space="preserve">не подписывает договор и </w:t>
      </w:r>
      <w:r w:rsidR="00D80959">
        <w:rPr>
          <w:rFonts w:ascii="GHEA Grapalat" w:hAnsi="GHEA Grapalat"/>
        </w:rPr>
        <w:t xml:space="preserve"> не </w:t>
      </w:r>
      <w:r w:rsidR="00D80959" w:rsidRPr="00DF59E9">
        <w:rPr>
          <w:rFonts w:ascii="GHEA Grapalat" w:hAnsi="GHEA Grapalat"/>
        </w:rPr>
        <w:t>пред</w:t>
      </w:r>
      <w:r w:rsidR="00D80959">
        <w:rPr>
          <w:rFonts w:ascii="GHEA Grapalat" w:hAnsi="GHEA Grapalat"/>
        </w:rPr>
        <w:t>о</w:t>
      </w:r>
      <w:r w:rsidR="00D80959" w:rsidRPr="00DF59E9">
        <w:rPr>
          <w:rFonts w:ascii="GHEA Grapalat" w:hAnsi="GHEA Grapalat"/>
        </w:rPr>
        <w:t>ставляет заказчику обеспечени</w:t>
      </w:r>
      <w:r w:rsidR="00D80959">
        <w:rPr>
          <w:rFonts w:ascii="GHEA Grapalat" w:hAnsi="GHEA Grapalat"/>
        </w:rPr>
        <w:t xml:space="preserve">я </w:t>
      </w:r>
      <w:r w:rsidR="00D80959" w:rsidRPr="00DF59E9">
        <w:rPr>
          <w:rFonts w:ascii="GHEA Grapalat" w:hAnsi="GHEA Grapalat"/>
        </w:rPr>
        <w:t>квалификации и договора</w:t>
      </w:r>
      <w:r w:rsidR="00D80959">
        <w:rPr>
          <w:rFonts w:ascii="GHEA Grapalat" w:hAnsi="GHEA Grapalat"/>
        </w:rPr>
        <w:t>,</w:t>
      </w:r>
      <w:r w:rsidR="00D80959" w:rsidRPr="00C61190">
        <w:rPr>
          <w:rFonts w:ascii="GHEA Grapalat" w:hAnsi="GHEA Grapalat"/>
        </w:rPr>
        <w:t xml:space="preserve"> </w:t>
      </w:r>
      <w:r w:rsidR="00D80959" w:rsidRPr="00106011">
        <w:rPr>
          <w:rFonts w:ascii="GHEA Grapalat" w:hAnsi="GHEA Grapalat"/>
        </w:rPr>
        <w:t>а в случае, если проектом заключаемого договора предусмотрена предоплата и</w:t>
      </w:r>
      <w:r w:rsidR="00D80959">
        <w:rPr>
          <w:rFonts w:ascii="GHEA Grapalat" w:hAnsi="GHEA Grapalat"/>
        </w:rPr>
        <w:t xml:space="preserve"> при принятии </w:t>
      </w:r>
      <w:r w:rsidR="00D80959" w:rsidRPr="00106011">
        <w:rPr>
          <w:rFonts w:ascii="GHEA Grapalat" w:hAnsi="GHEA Grapalat"/>
        </w:rPr>
        <w:t>это</w:t>
      </w:r>
      <w:r w:rsidR="00D80959">
        <w:rPr>
          <w:rFonts w:ascii="GHEA Grapalat" w:hAnsi="GHEA Grapalat"/>
        </w:rPr>
        <w:t>го</w:t>
      </w:r>
      <w:r w:rsidR="00D80959" w:rsidRPr="00106011">
        <w:rPr>
          <w:rFonts w:ascii="GHEA Grapalat" w:hAnsi="GHEA Grapalat"/>
        </w:rPr>
        <w:t xml:space="preserve"> услови</w:t>
      </w:r>
      <w:r w:rsidR="00D80959">
        <w:rPr>
          <w:rFonts w:ascii="GHEA Grapalat" w:hAnsi="GHEA Grapalat"/>
        </w:rPr>
        <w:t>я</w:t>
      </w:r>
      <w:r w:rsidR="00D80959" w:rsidRPr="00106011">
        <w:rPr>
          <w:rFonts w:ascii="GHEA Grapalat" w:hAnsi="GHEA Grapalat"/>
        </w:rPr>
        <w:t xml:space="preserve"> </w:t>
      </w:r>
      <w:r w:rsidR="00D80959">
        <w:rPr>
          <w:rFonts w:ascii="GHEA Grapalat" w:hAnsi="GHEA Grapalat"/>
        </w:rPr>
        <w:t>ото</w:t>
      </w:r>
      <w:r w:rsidR="00D80959" w:rsidRPr="00106011">
        <w:rPr>
          <w:rFonts w:ascii="GHEA Grapalat" w:hAnsi="GHEA Grapalat"/>
        </w:rPr>
        <w:t>бранным участником</w:t>
      </w:r>
      <w:r w:rsidR="00D80959">
        <w:rPr>
          <w:rFonts w:ascii="GHEA Grapalat" w:hAnsi="GHEA Grapalat"/>
        </w:rPr>
        <w:t xml:space="preserve"> не представляется также обеспечение предоплаты,</w:t>
      </w:r>
      <w:r w:rsidR="00D80959" w:rsidRPr="00D02623">
        <w:rPr>
          <w:rFonts w:ascii="GHEA Grapalat" w:hAnsi="GHEA Grapalat"/>
          <w:color w:val="000000" w:themeColor="text1"/>
        </w:rPr>
        <w:t xml:space="preserve"> </w:t>
      </w:r>
      <w:r w:rsidR="00D80959" w:rsidRPr="00681C1F">
        <w:rPr>
          <w:rFonts w:ascii="GHEA Grapalat" w:hAnsi="GHEA Grapalat"/>
          <w:color w:val="000000" w:themeColor="text1"/>
        </w:rPr>
        <w:t xml:space="preserve">то он лишается права подписания договора. </w:t>
      </w:r>
      <w:r w:rsidR="00D80959" w:rsidRPr="009044F1" w:rsidDel="00DF2686">
        <w:rPr>
          <w:rFonts w:ascii="GHEA Grapalat" w:hAnsi="GHEA Grapalat"/>
        </w:rPr>
        <w:t xml:space="preserve"> </w:t>
      </w:r>
      <w:r w:rsidR="00DC30CC" w:rsidRPr="005114D0">
        <w:rPr>
          <w:rFonts w:ascii="GHEA Grapalat" w:hAnsi="GHEA Grapalat"/>
        </w:rPr>
        <w:tab/>
      </w:r>
    </w:p>
    <w:p w14:paraId="2B8B5D21" w14:textId="77777777" w:rsidR="000313A6" w:rsidRPr="009044F1" w:rsidRDefault="000313A6" w:rsidP="00EE54EE">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C8075A9" w14:textId="77777777" w:rsidR="0033571F" w:rsidRPr="009044F1" w:rsidRDefault="00AA0AD8" w:rsidP="00EE54EE">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72E907E" w14:textId="77777777" w:rsidR="00D612BC" w:rsidRPr="009044F1" w:rsidRDefault="00AA0AD8" w:rsidP="00EE54EE">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747338">
        <w:rPr>
          <w:rFonts w:ascii="GHEA Grapalat" w:hAnsi="GHEA Grapalat"/>
          <w:i w:val="0"/>
          <w:sz w:val="24"/>
          <w:szCs w:val="24"/>
        </w:rPr>
        <w:t xml:space="preserve">размера предоплаты или </w:t>
      </w:r>
      <w:r w:rsidR="00F67289" w:rsidRPr="009044F1">
        <w:rPr>
          <w:rFonts w:ascii="GHEA Grapalat" w:hAnsi="GHEA Grapalat"/>
          <w:i w:val="0"/>
          <w:sz w:val="24"/>
          <w:szCs w:val="24"/>
        </w:rPr>
        <w:t>увеличени</w:t>
      </w:r>
      <w:r w:rsidR="00F67289">
        <w:rPr>
          <w:rFonts w:ascii="GHEA Grapalat" w:hAnsi="GHEA Grapalat"/>
          <w:i w:val="0"/>
          <w:sz w:val="24"/>
          <w:szCs w:val="24"/>
        </w:rPr>
        <w:t>ю</w:t>
      </w:r>
      <w:r w:rsidR="00F6728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2069D8D0" w14:textId="77777777" w:rsidR="00F23A51" w:rsidRPr="009044F1" w:rsidRDefault="00AA0AD8" w:rsidP="00EE54EE">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17AF6F65" w14:textId="77777777" w:rsidR="00096865" w:rsidRPr="009044F1" w:rsidRDefault="00030D40" w:rsidP="00EE54EE">
      <w:pPr>
        <w:widowControl w:val="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40512246" w14:textId="77777777" w:rsidR="00096865" w:rsidRDefault="00030D40" w:rsidP="00EE54EE">
      <w:pPr>
        <w:widowControl w:val="0"/>
        <w:tabs>
          <w:tab w:val="left" w:pos="1276"/>
        </w:tabs>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4C0E39" w:rsidRPr="00681C1F">
        <w:rPr>
          <w:rFonts w:ascii="GHEA Grapalat" w:hAnsi="GHEA Grapalat"/>
          <w:color w:val="000000" w:themeColor="text1"/>
        </w:rPr>
        <w:t>На основании требования о предоставлении обеспечений</w:t>
      </w:r>
      <w:r w:rsidR="004C0E39">
        <w:rPr>
          <w:rFonts w:ascii="GHEA Grapalat" w:hAnsi="GHEA Grapalat"/>
          <w:color w:val="000000" w:themeColor="text1"/>
        </w:rPr>
        <w:t xml:space="preserve"> </w:t>
      </w:r>
      <w:r w:rsidR="004C0E39" w:rsidRPr="00681C1F">
        <w:rPr>
          <w:rFonts w:ascii="GHEA Grapalat" w:hAnsi="GHEA Grapalat"/>
          <w:color w:val="000000" w:themeColor="text1"/>
        </w:rPr>
        <w:t xml:space="preserve">квалификации и договора отобранный участник в течение </w:t>
      </w:r>
      <w:r w:rsidR="004C0E39">
        <w:rPr>
          <w:rFonts w:ascii="GHEA Grapalat" w:hAnsi="GHEA Grapalat"/>
          <w:color w:val="000000" w:themeColor="text1"/>
        </w:rPr>
        <w:t>5</w:t>
      </w:r>
      <w:r w:rsidR="004C0E39" w:rsidRPr="00681C1F">
        <w:rPr>
          <w:rFonts w:ascii="GHEA Grapalat" w:hAnsi="GHEA Grapalat"/>
          <w:color w:val="000000" w:themeColor="text1"/>
        </w:rPr>
        <w:t>-и</w:t>
      </w:r>
      <w:r w:rsidR="00EA135C">
        <w:rPr>
          <w:rFonts w:ascii="GHEA Grapalat" w:hAnsi="GHEA Grapalat"/>
          <w:color w:val="000000" w:themeColor="text1"/>
        </w:rPr>
        <w:t xml:space="preserve"> </w:t>
      </w:r>
      <w:r w:rsidR="004C0E39" w:rsidRPr="00681C1F">
        <w:rPr>
          <w:rFonts w:ascii="GHEA Grapalat" w:hAnsi="GHEA Grapalat"/>
          <w:color w:val="000000" w:themeColor="text1"/>
        </w:rPr>
        <w:t xml:space="preserve">рабочих дней </w:t>
      </w:r>
      <w:r w:rsidR="00675E0D">
        <w:rPr>
          <w:rFonts w:ascii="GHEA Grapalat" w:hAnsi="GHEA Grapalat"/>
          <w:color w:val="000000" w:themeColor="text1"/>
        </w:rPr>
        <w:t>после</w:t>
      </w:r>
      <w:r w:rsidR="004C0E39" w:rsidRPr="00681C1F">
        <w:rPr>
          <w:rFonts w:ascii="GHEA Grapalat" w:hAnsi="GHEA Grapalat"/>
          <w:color w:val="000000" w:themeColor="text1"/>
        </w:rPr>
        <w:t xml:space="preserve"> его получения, обязан представить обеспечения квалификации и договора.</w:t>
      </w:r>
      <w:r w:rsidR="004C0E39" w:rsidRPr="00EA7411">
        <w:rPr>
          <w:rFonts w:ascii="GHEA Grapalat" w:hAnsi="GHEA Grapalat"/>
        </w:rPr>
        <w:t xml:space="preserve"> </w:t>
      </w:r>
      <w:r w:rsidR="004C0E39" w:rsidRPr="00F818E0">
        <w:rPr>
          <w:rFonts w:ascii="GHEA Grapalat" w:hAnsi="GHEA Grapalat"/>
        </w:rPr>
        <w:t xml:space="preserve">Если обеспечение представляется в </w:t>
      </w:r>
      <w:r w:rsidR="004C0E39" w:rsidRPr="00F818E0">
        <w:rPr>
          <w:rFonts w:ascii="GHEA Grapalat" w:hAnsi="GHEA Grapalat"/>
        </w:rPr>
        <w:lastRenderedPageBreak/>
        <w:t>виде банковской гарантии, то срок, предусмотренный настоящим пунктом, устанавливается в 10 рабочих дней</w:t>
      </w:r>
      <w:r w:rsidR="004C0E39"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4C0E39">
        <w:rPr>
          <w:rFonts w:ascii="GHEA Grapalat" w:hAnsi="GHEA Grapalat"/>
          <w:color w:val="000000" w:themeColor="text1"/>
        </w:rPr>
        <w:t xml:space="preserve"> </w:t>
      </w:r>
      <w:r w:rsidR="004C0E39" w:rsidRPr="00681C1F">
        <w:rPr>
          <w:rFonts w:ascii="GHEA Grapalat" w:hAnsi="GHEA Grapalat"/>
          <w:color w:val="000000" w:themeColor="text1"/>
        </w:rPr>
        <w:t>и договора(</w:t>
      </w:r>
      <w:r w:rsidR="004C0E39">
        <w:rPr>
          <w:rFonts w:ascii="GHEA Grapalat" w:hAnsi="GHEA Grapalat"/>
          <w:color w:val="000000" w:themeColor="text1"/>
        </w:rPr>
        <w:t>предоплаты</w:t>
      </w:r>
      <w:r w:rsidR="004C0E39" w:rsidRPr="00681C1F">
        <w:rPr>
          <w:rFonts w:ascii="GHEA Grapalat" w:hAnsi="GHEA Grapalat"/>
          <w:color w:val="000000" w:themeColor="text1"/>
        </w:rPr>
        <w:t>)</w:t>
      </w:r>
      <w:r w:rsidR="004C0E39">
        <w:rPr>
          <w:rFonts w:ascii="GHEA Grapalat" w:hAnsi="GHEA Grapalat"/>
          <w:color w:val="000000" w:themeColor="text1"/>
        </w:rPr>
        <w:t xml:space="preserve">. </w:t>
      </w:r>
      <w:r w:rsidR="00B23A55">
        <w:rPr>
          <w:rFonts w:ascii="GHEA Grapalat" w:hAnsi="GHEA Grapalat"/>
          <w:color w:val="000000" w:themeColor="text1"/>
          <w:vertAlign w:val="superscript"/>
        </w:rPr>
        <w:t>11</w:t>
      </w:r>
      <w:r w:rsidR="004C0E39" w:rsidRPr="00415858">
        <w:rPr>
          <w:rFonts w:ascii="GHEA Grapalat" w:hAnsi="GHEA Grapalat"/>
          <w:color w:val="000000" w:themeColor="text1"/>
          <w:vertAlign w:val="superscript"/>
        </w:rPr>
        <w:t>,1</w:t>
      </w:r>
      <w:r w:rsidRPr="009044F1">
        <w:rPr>
          <w:rFonts w:ascii="GHEA Grapalat" w:hAnsi="GHEA Grapalat"/>
        </w:rPr>
        <w:t>.</w:t>
      </w:r>
    </w:p>
    <w:p w14:paraId="039CB432" w14:textId="4FC883AC" w:rsidR="00172C97" w:rsidRDefault="00A6609C" w:rsidP="00EE54EE">
      <w:pPr>
        <w:widowControl w:val="0"/>
        <w:tabs>
          <w:tab w:val="left" w:pos="1276"/>
        </w:tabs>
        <w:ind w:firstLine="567"/>
        <w:jc w:val="both"/>
        <w:rPr>
          <w:rFonts w:ascii="GHEA Grapalat" w:hAnsi="GHEA Grapalat"/>
        </w:rPr>
      </w:pPr>
      <w:r w:rsidRPr="000406CC">
        <w:rPr>
          <w:rFonts w:ascii="GHEA Grapalat" w:hAnsi="GHEA Grapalat"/>
        </w:rPr>
        <w:t xml:space="preserve">10.2 </w:t>
      </w:r>
      <w:r w:rsidR="008C5F2A" w:rsidRPr="000406CC">
        <w:rPr>
          <w:rFonts w:ascii="GHEA Grapalat" w:hAnsi="GHEA Grapalat"/>
        </w:rPr>
        <w:t xml:space="preserve">Размер обеспечения квалификации равен </w:t>
      </w:r>
      <w:r w:rsidR="00444DC9" w:rsidRPr="00EB6860">
        <w:rPr>
          <w:rFonts w:ascii="GHEA Grapalat" w:hAnsi="GHEA Grapalat"/>
          <w:b/>
          <w:bCs/>
        </w:rPr>
        <w:t>тридцати</w:t>
      </w:r>
      <w:r w:rsidR="000E1AD4">
        <w:rPr>
          <w:rFonts w:ascii="GHEA Grapalat" w:hAnsi="GHEA Grapalat"/>
        </w:rPr>
        <w:t xml:space="preserve"> </w:t>
      </w:r>
      <w:r w:rsidR="00BA3D6F">
        <w:rPr>
          <w:rFonts w:ascii="GHEA Grapalat" w:hAnsi="GHEA Grapalat"/>
        </w:rPr>
        <w:t>процентам</w:t>
      </w:r>
      <w:r w:rsidR="008C5F2A" w:rsidRPr="000406CC">
        <w:rPr>
          <w:rFonts w:ascii="GHEA Grapalat" w:hAnsi="GHEA Grapalat"/>
        </w:rPr>
        <w:t xml:space="preserve"> </w:t>
      </w:r>
      <w:r w:rsidR="004C0E39">
        <w:rPr>
          <w:rFonts w:ascii="GHEA Grapalat" w:hAnsi="GHEA Grapalat"/>
        </w:rPr>
        <w:t xml:space="preserve">от </w:t>
      </w:r>
      <w:r w:rsidR="004C0E39" w:rsidRPr="00123A23">
        <w:rPr>
          <w:rFonts w:ascii="GHEA Grapalat" w:hAnsi="GHEA Grapalat"/>
        </w:rPr>
        <w:t>цен</w:t>
      </w:r>
      <w:r w:rsidR="004C0E39">
        <w:rPr>
          <w:rFonts w:ascii="GHEA Grapalat" w:hAnsi="GHEA Grapalat"/>
        </w:rPr>
        <w:t>ы</w:t>
      </w:r>
      <w:r w:rsidR="004C0E39" w:rsidRPr="00123A23">
        <w:rPr>
          <w:rFonts w:ascii="GHEA Grapalat" w:hAnsi="GHEA Grapalat"/>
        </w:rPr>
        <w:t xml:space="preserve"> закупки </w:t>
      </w:r>
      <w:r w:rsidR="000E1AD4">
        <w:rPr>
          <w:rFonts w:ascii="GHEA Grapalat" w:hAnsi="GHEA Grapalat"/>
        </w:rPr>
        <w:t>услуг</w:t>
      </w:r>
      <w:r w:rsidR="004C0E39" w:rsidRPr="00123A23">
        <w:rPr>
          <w:rFonts w:ascii="GHEA Grapalat" w:hAnsi="GHEA Grapalat"/>
        </w:rPr>
        <w:t xml:space="preserve"> закуп</w:t>
      </w:r>
      <w:r w:rsidR="004C0E39">
        <w:rPr>
          <w:rFonts w:ascii="GHEA Grapalat" w:hAnsi="GHEA Grapalat"/>
        </w:rPr>
        <w:t>аемых</w:t>
      </w:r>
      <w:r w:rsidR="004C0E39" w:rsidRPr="00123A23">
        <w:rPr>
          <w:rFonts w:ascii="GHEA Grapalat" w:hAnsi="GHEA Grapalat"/>
        </w:rPr>
        <w:t xml:space="preserve"> в рамках данной процедуры</w:t>
      </w:r>
      <w:r w:rsidR="008C5F2A" w:rsidRPr="000406CC">
        <w:rPr>
          <w:rFonts w:ascii="GHEA Grapalat" w:hAnsi="GHEA Grapalat"/>
        </w:rPr>
        <w:t>.</w:t>
      </w:r>
      <w:r w:rsidR="004701DE">
        <w:rPr>
          <w:rFonts w:ascii="GHEA Grapalat" w:hAnsi="GHEA Grapalat"/>
        </w:rPr>
        <w:t xml:space="preserve"> </w:t>
      </w:r>
      <w:r w:rsidR="00CB6CA3" w:rsidRPr="002C42AD">
        <w:rPr>
          <w:rFonts w:ascii="GHEA Grapalat" w:hAnsi="GHEA Grapalat"/>
        </w:rPr>
        <w:t xml:space="preserve">Если цена закупки </w:t>
      </w:r>
      <w:r w:rsidR="00CB6CA3">
        <w:rPr>
          <w:rFonts w:ascii="GHEA Grapalat" w:hAnsi="GHEA Grapalat"/>
        </w:rPr>
        <w:t>услуг</w:t>
      </w:r>
      <w:r w:rsidR="00CB6CA3" w:rsidRPr="002C42AD">
        <w:rPr>
          <w:rFonts w:ascii="GHEA Grapalat" w:hAnsi="GHEA Grapalat"/>
        </w:rPr>
        <w:t xml:space="preserve"> меньше цены заключаемого договора, то размер обеспечения </w:t>
      </w:r>
      <w:r w:rsidR="00CB6CA3">
        <w:rPr>
          <w:rFonts w:ascii="GHEA Grapalat" w:hAnsi="GHEA Grapalat"/>
        </w:rPr>
        <w:t>квалификации</w:t>
      </w:r>
      <w:r w:rsidR="00CB6CA3" w:rsidRPr="002C42AD">
        <w:rPr>
          <w:rFonts w:ascii="GHEA Grapalat" w:hAnsi="GHEA Grapalat"/>
        </w:rPr>
        <w:t xml:space="preserve"> исчисляется в отношении цены договора</w:t>
      </w:r>
      <w:r w:rsidR="00CB6CA3">
        <w:rPr>
          <w:rFonts w:ascii="GHEA Grapalat" w:hAnsi="GHEA Grapalat"/>
        </w:rPr>
        <w:t>.</w:t>
      </w:r>
      <w:r w:rsidR="00621564">
        <w:rPr>
          <w:rFonts w:ascii="GHEA Grapalat" w:hAnsi="GHEA Grapalat"/>
        </w:rPr>
        <w:t xml:space="preserve"> </w:t>
      </w:r>
      <w:r w:rsidR="001647D2" w:rsidRPr="00CE081E">
        <w:rPr>
          <w:rFonts w:ascii="GHEA Grapalat" w:hAnsi="GHEA Grapalat"/>
        </w:rPr>
        <w:t xml:space="preserve">Обеспечение квалификации представляется в </w:t>
      </w:r>
      <w:r w:rsidR="004B6A49" w:rsidRPr="00CE081E">
        <w:rPr>
          <w:rFonts w:ascii="GHEA Grapalat" w:hAnsi="GHEA Grapalat"/>
        </w:rPr>
        <w:t>виде</w:t>
      </w:r>
      <w:r w:rsidR="001647D2" w:rsidRPr="00CE081E">
        <w:rPr>
          <w:rFonts w:ascii="GHEA Grapalat" w:hAnsi="GHEA Grapalat"/>
        </w:rPr>
        <w:t xml:space="preserve"> </w:t>
      </w:r>
      <w:r w:rsidR="00133EDA" w:rsidRPr="00174059">
        <w:rPr>
          <w:rFonts w:ascii="GHEA Grapalat" w:hAnsi="GHEA Grapalat"/>
        </w:rPr>
        <w:t>наличных денег, или гарантий, предоставленных банками</w:t>
      </w:r>
      <w:r w:rsidR="00B26643" w:rsidRPr="000406CC">
        <w:rPr>
          <w:rFonts w:ascii="GHEA Grapalat" w:hAnsi="GHEA Grapalat"/>
        </w:rPr>
        <w:t>. Причем  обеспечение</w:t>
      </w:r>
      <w:r w:rsidR="001647D2" w:rsidRPr="000406CC">
        <w:rPr>
          <w:rFonts w:ascii="GHEA Grapalat" w:hAnsi="GHEA Grapalat"/>
        </w:rPr>
        <w:t xml:space="preserve"> должно быть действительным как минимум включительно до </w:t>
      </w:r>
      <w:r w:rsidR="00172C97">
        <w:rPr>
          <w:rFonts w:ascii="GHEA Grapalat" w:hAnsi="GHEA Grapalat"/>
        </w:rPr>
        <w:t>9</w:t>
      </w:r>
      <w:r w:rsidR="00611884">
        <w:rPr>
          <w:rFonts w:ascii="GHEA Grapalat" w:hAnsi="GHEA Grapalat"/>
        </w:rPr>
        <w:t>0</w:t>
      </w:r>
      <w:r w:rsidR="001647D2" w:rsidRPr="000406CC">
        <w:rPr>
          <w:rFonts w:ascii="GHEA Grapalat" w:hAnsi="GHEA Grapalat"/>
        </w:rPr>
        <w:t xml:space="preserve">-го рабочего дня, следующего за днем полного принятия заказчиком результата выполнения </w:t>
      </w:r>
      <w:r w:rsidR="002649BD" w:rsidRPr="000406CC">
        <w:rPr>
          <w:rFonts w:ascii="GHEA Grapalat" w:hAnsi="GHEA Grapalat"/>
        </w:rPr>
        <w:t>договора</w:t>
      </w:r>
      <w:r w:rsidR="0086443A">
        <w:rPr>
          <w:rFonts w:ascii="GHEA Grapalat" w:hAnsi="GHEA Grapalat"/>
        </w:rPr>
        <w:t>.</w:t>
      </w:r>
      <w:r w:rsidR="00997FFE">
        <w:rPr>
          <w:rFonts w:ascii="GHEA Grapalat" w:hAnsi="GHEA Grapalat"/>
        </w:rPr>
        <w:t xml:space="preserve"> </w:t>
      </w:r>
    </w:p>
    <w:p w14:paraId="2DB990B2" w14:textId="77777777" w:rsidR="00CF7623" w:rsidRPr="000406CC" w:rsidRDefault="00CF7623" w:rsidP="00EE54EE">
      <w:pPr>
        <w:widowControl w:val="0"/>
        <w:tabs>
          <w:tab w:val="left" w:pos="1276"/>
        </w:tabs>
        <w:ind w:firstLine="567"/>
        <w:jc w:val="both"/>
        <w:rPr>
          <w:rFonts w:ascii="GHEA Grapalat" w:hAnsi="GHEA Grapalat" w:cs="Sylfaen"/>
        </w:rPr>
      </w:pPr>
      <w:r w:rsidRPr="000406CC">
        <w:rPr>
          <w:rFonts w:ascii="GHEA Grapalat" w:hAnsi="GHEA Grapalat" w:cs="Sylfaen"/>
        </w:rPr>
        <w:t xml:space="preserve">Если процедура закупки организована </w:t>
      </w:r>
      <w:r w:rsidR="001739E4">
        <w:rPr>
          <w:rFonts w:ascii="GHEA Grapalat" w:hAnsi="GHEA Grapalat" w:cs="Sylfaen"/>
        </w:rPr>
        <w:t>по</w:t>
      </w:r>
      <w:r w:rsidR="001739E4" w:rsidRPr="000406CC">
        <w:rPr>
          <w:rFonts w:ascii="GHEA Grapalat" w:hAnsi="GHEA Grapalat" w:cs="Sylfaen"/>
        </w:rPr>
        <w:t xml:space="preserve"> лота</w:t>
      </w:r>
      <w:r w:rsidR="001739E4">
        <w:rPr>
          <w:rFonts w:ascii="GHEA Grapalat" w:hAnsi="GHEA Grapalat" w:cs="Sylfaen"/>
        </w:rPr>
        <w:t>м</w:t>
      </w:r>
      <w:r w:rsidR="001739E4" w:rsidRPr="000406CC">
        <w:rPr>
          <w:rFonts w:ascii="GHEA Grapalat" w:hAnsi="GHEA Grapalat" w:cs="Sylfaen"/>
        </w:rPr>
        <w:t xml:space="preserve"> </w:t>
      </w:r>
      <w:r w:rsidRPr="000406CC">
        <w:rPr>
          <w:rFonts w:ascii="GHEA Grapalat" w:hAnsi="GHEA Grapalat" w:cs="Sylfaen"/>
        </w:rPr>
        <w:t>и участник признается отобранным участником по более чем одному лоту</w:t>
      </w:r>
      <w:r w:rsidR="001739E4">
        <w:rPr>
          <w:rFonts w:ascii="GHEA Grapalat" w:hAnsi="GHEA Grapalat" w:cs="Sylfaen"/>
        </w:rPr>
        <w:t xml:space="preserve">, то </w:t>
      </w:r>
      <w:r w:rsidR="001739E4" w:rsidRPr="00D91525">
        <w:rPr>
          <w:rFonts w:ascii="GHEA Grapalat" w:hAnsi="GHEA Grapalat" w:cs="Sylfaen"/>
        </w:rPr>
        <w:t>он может предоставить</w:t>
      </w:r>
      <w:r w:rsidR="001739E4">
        <w:rPr>
          <w:rFonts w:ascii="GHEA Grapalat" w:hAnsi="GHEA Grapalat" w:cs="Sylfaen"/>
        </w:rPr>
        <w:t xml:space="preserve"> обеспечение квалификации как </w:t>
      </w:r>
      <w:r w:rsidR="001739E4" w:rsidRPr="009044F1">
        <w:rPr>
          <w:rFonts w:ascii="GHEA Grapalat" w:hAnsi="GHEA Grapalat"/>
        </w:rPr>
        <w:t xml:space="preserve">для каждого лота в отдельности, так и </w:t>
      </w:r>
      <w:r w:rsidR="001739E4">
        <w:rPr>
          <w:rFonts w:ascii="GHEA Grapalat" w:hAnsi="GHEA Grapalat"/>
        </w:rPr>
        <w:t xml:space="preserve">одно обеспечение - </w:t>
      </w:r>
      <w:r w:rsidR="001739E4" w:rsidRPr="009044F1">
        <w:rPr>
          <w:rFonts w:ascii="GHEA Grapalat" w:hAnsi="GHEA Grapalat"/>
        </w:rPr>
        <w:t>для всех лотов</w:t>
      </w:r>
      <w:r w:rsidR="001739E4">
        <w:rPr>
          <w:rFonts w:ascii="GHEA Grapalat" w:hAnsi="GHEA Grapalat"/>
        </w:rPr>
        <w:t xml:space="preserve">. </w:t>
      </w:r>
      <w:r w:rsidR="001739E4" w:rsidRPr="00F905E0">
        <w:rPr>
          <w:rFonts w:ascii="GHEA Grapalat" w:hAnsi="GHEA Grapalat"/>
        </w:rPr>
        <w:t>При представлении одного обеспечения квалификаци</w:t>
      </w:r>
      <w:r w:rsidR="001739E4">
        <w:rPr>
          <w:rFonts w:ascii="GHEA Grapalat" w:hAnsi="GHEA Grapalat"/>
        </w:rPr>
        <w:t>и</w:t>
      </w:r>
      <w:r w:rsidR="001739E4" w:rsidRPr="00F905E0">
        <w:rPr>
          <w:rFonts w:ascii="GHEA Grapalat" w:hAnsi="GHEA Grapalat"/>
        </w:rPr>
        <w:t xml:space="preserve"> его сумма исчисляется </w:t>
      </w:r>
      <w:r w:rsidR="001739E4">
        <w:rPr>
          <w:rFonts w:ascii="GHEA Grapalat" w:hAnsi="GHEA Grapalat"/>
        </w:rPr>
        <w:t xml:space="preserve">по отношению </w:t>
      </w:r>
      <w:r w:rsidR="001739E4" w:rsidRPr="00F905E0">
        <w:rPr>
          <w:rFonts w:ascii="GHEA Grapalat" w:hAnsi="GHEA Grapalat"/>
        </w:rPr>
        <w:t xml:space="preserve">к общей </w:t>
      </w:r>
      <w:r w:rsidR="008E5F46">
        <w:rPr>
          <w:rFonts w:ascii="GHEA Grapalat" w:hAnsi="GHEA Grapalat"/>
        </w:rPr>
        <w:t xml:space="preserve">сумме цен закупок представленных лотов, </w:t>
      </w:r>
      <w:r w:rsidR="008E5F46">
        <w:rPr>
          <w:rFonts w:ascii="GHEA Grapalat" w:hAnsi="GHEA Grapalat" w:cs="Sylfaen"/>
        </w:rPr>
        <w:t>с учетом требований абзаца «в» подпункта 1 пункта 32 Порядка</w:t>
      </w:r>
      <w:r w:rsidR="00EE3925">
        <w:rPr>
          <w:rFonts w:ascii="GHEA Grapalat" w:hAnsi="GHEA Grapalat"/>
          <w:color w:val="000000" w:themeColor="text1"/>
        </w:rPr>
        <w:t>.</w:t>
      </w:r>
      <w:r w:rsidRPr="000406C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0406CC">
        <w:rPr>
          <w:rFonts w:ascii="Courier New" w:hAnsi="Courier New" w:cs="Courier New"/>
        </w:rPr>
        <w:t> </w:t>
      </w:r>
      <w:r w:rsidRPr="000406CC">
        <w:rPr>
          <w:rFonts w:ascii="GHEA Grapalat" w:hAnsi="GHEA Grapalat" w:cs="Sylfaen"/>
        </w:rPr>
        <w:t>«900008000698» открытый в Центральном казначействе на имя уполномоченного органа.</w:t>
      </w:r>
    </w:p>
    <w:p w14:paraId="42F0CEC9" w14:textId="77777777" w:rsidR="000C328E" w:rsidRPr="000406CC" w:rsidRDefault="000C328E" w:rsidP="00EE54EE">
      <w:pPr>
        <w:widowControl w:val="0"/>
        <w:tabs>
          <w:tab w:val="left" w:pos="1276"/>
        </w:tabs>
        <w:ind w:firstLine="567"/>
        <w:jc w:val="both"/>
        <w:rPr>
          <w:rFonts w:ascii="GHEA Grapalat" w:hAnsi="GHEA Grapalat" w:cs="Sylfaen"/>
        </w:rPr>
      </w:pPr>
      <w:r w:rsidRPr="000406CC">
        <w:rPr>
          <w:rFonts w:ascii="GHEA Grapalat" w:hAnsi="GHEA Grapalat" w:cs="Sylfaen"/>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406CC">
        <w:rPr>
          <w:rFonts w:ascii="GHEA Grapalat" w:hAnsi="GHEA Grapalat" w:cs="Sylfaen"/>
        </w:rPr>
        <w:t>договора</w:t>
      </w:r>
      <w:r w:rsidRPr="000406CC">
        <w:rPr>
          <w:rFonts w:ascii="GHEA Grapalat" w:hAnsi="GHEA Grapalat" w:cs="Sylfaen"/>
        </w:rPr>
        <w:t>.</w:t>
      </w:r>
    </w:p>
    <w:p w14:paraId="2B39D1DB" w14:textId="77777777" w:rsidR="002C4FA1" w:rsidRDefault="00CF7623" w:rsidP="00EE54EE">
      <w:pPr>
        <w:widowControl w:val="0"/>
        <w:tabs>
          <w:tab w:val="left" w:pos="1276"/>
        </w:tabs>
        <w:ind w:firstLine="567"/>
        <w:jc w:val="both"/>
        <w:rPr>
          <w:rFonts w:ascii="GHEA Grapalat" w:hAnsi="GHEA Grapalat"/>
        </w:rPr>
      </w:pPr>
      <w:r w:rsidRPr="00692995">
        <w:rPr>
          <w:rFonts w:ascii="GHEA Grapalat" w:hAnsi="GHEA Grapalat"/>
        </w:rPr>
        <w:t xml:space="preserve">Если выполнение договора поэтапное и выполнение каждого этапа </w:t>
      </w:r>
      <w:r w:rsidR="00830700" w:rsidRPr="00692995">
        <w:rPr>
          <w:rFonts w:ascii="GHEA Grapalat" w:hAnsi="GHEA Grapalat"/>
        </w:rPr>
        <w:t xml:space="preserve">непосредственно не взаимосвязано </w:t>
      </w:r>
      <w:r w:rsidRPr="00692995">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935401">
        <w:rPr>
          <w:rFonts w:ascii="GHEA Grapalat" w:hAnsi="GHEA Grapalat"/>
        </w:rPr>
        <w:t>каждого этапа сумма обеспечения квалификации уменьшается в пропорции, исчисленной в отношении суммы этого этапа</w:t>
      </w:r>
      <w:r w:rsidR="007B5EC3">
        <w:rPr>
          <w:rFonts w:ascii="GHEA Grapalat" w:hAnsi="GHEA Grapalat"/>
        </w:rPr>
        <w:t>.</w:t>
      </w:r>
    </w:p>
    <w:p w14:paraId="64349A6B" w14:textId="77777777" w:rsidR="00CF7623" w:rsidRPr="009D0F48" w:rsidRDefault="006574FF" w:rsidP="00EE54EE">
      <w:pPr>
        <w:widowControl w:val="0"/>
        <w:tabs>
          <w:tab w:val="left" w:pos="1276"/>
        </w:tabs>
        <w:ind w:firstLine="567"/>
        <w:jc w:val="both"/>
        <w:rPr>
          <w:ins w:id="14" w:author="Inesa Kocharyan" w:date="2021-03-29T17:41:00Z"/>
          <w:rFonts w:ascii="GHEA Grapalat" w:hAnsi="GHEA Grapalat"/>
          <w:sz w:val="18"/>
          <w:szCs w:val="18"/>
        </w:rPr>
      </w:pPr>
      <w:r w:rsidRPr="009D0F48">
        <w:rPr>
          <w:rFonts w:ascii="GHEA Grapalat" w:hAnsi="GHEA Grapalat"/>
          <w:sz w:val="18"/>
          <w:szCs w:val="18"/>
        </w:rPr>
        <w:t>--------------------------</w:t>
      </w:r>
      <w:r w:rsidR="00CF7623" w:rsidRPr="009D0F48">
        <w:rPr>
          <w:rFonts w:ascii="GHEA Grapalat" w:hAnsi="GHEA Grapalat"/>
          <w:sz w:val="18"/>
          <w:szCs w:val="18"/>
        </w:rPr>
        <w:t xml:space="preserve"> </w:t>
      </w:r>
    </w:p>
    <w:p w14:paraId="5114EF3C" w14:textId="77777777" w:rsidR="004C0E39" w:rsidRPr="009D0F48" w:rsidRDefault="00B23A55" w:rsidP="00EE54EE">
      <w:pPr>
        <w:pStyle w:val="FootnoteText"/>
        <w:jc w:val="both"/>
        <w:rPr>
          <w:rFonts w:ascii="GHEA Grapalat" w:hAnsi="GHEA Grapalat"/>
          <w:i/>
          <w:sz w:val="18"/>
          <w:szCs w:val="18"/>
        </w:rPr>
      </w:pPr>
      <w:r w:rsidRPr="009D0F48">
        <w:rPr>
          <w:rFonts w:ascii="GHEA Grapalat" w:hAnsi="GHEA Grapalat"/>
          <w:i/>
          <w:sz w:val="18"/>
          <w:szCs w:val="18"/>
          <w:vertAlign w:val="superscript"/>
        </w:rPr>
        <w:t>11</w:t>
      </w:r>
      <w:r w:rsidR="004C0E39" w:rsidRPr="009D0F48">
        <w:rPr>
          <w:rFonts w:ascii="GHEA Grapalat" w:hAnsi="GHEA Grapalat"/>
          <w:i/>
          <w:sz w:val="18"/>
          <w:szCs w:val="18"/>
          <w:vertAlign w:val="superscript"/>
        </w:rPr>
        <w:t>.1</w:t>
      </w:r>
      <w:r w:rsidR="004C0E39" w:rsidRPr="009D0F48">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2AAE02" w14:textId="77777777" w:rsidR="004C0E39" w:rsidRPr="009D0F48" w:rsidRDefault="004C0E39" w:rsidP="00EE54EE">
      <w:pPr>
        <w:pStyle w:val="FootnoteText"/>
        <w:jc w:val="both"/>
        <w:rPr>
          <w:rFonts w:ascii="GHEA Grapalat" w:hAnsi="GHEA Grapalat"/>
          <w:i/>
          <w:sz w:val="18"/>
          <w:szCs w:val="18"/>
        </w:rPr>
      </w:pPr>
      <w:r w:rsidRPr="009D0F48">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1F625B12" w14:textId="77777777" w:rsidR="004C0E39" w:rsidRPr="009D0F48" w:rsidRDefault="004C0E39" w:rsidP="00EE54EE">
      <w:pPr>
        <w:pStyle w:val="FootnoteText"/>
        <w:jc w:val="both"/>
        <w:rPr>
          <w:rFonts w:ascii="GHEA Grapalat" w:hAnsi="GHEA Grapalat"/>
          <w:i/>
          <w:sz w:val="18"/>
          <w:szCs w:val="18"/>
        </w:rPr>
      </w:pPr>
      <w:r w:rsidRPr="009D0F48">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9D0F48">
        <w:rPr>
          <w:sz w:val="18"/>
          <w:szCs w:val="18"/>
        </w:rPr>
        <w:t xml:space="preserve"> </w:t>
      </w:r>
      <w:r w:rsidRPr="009D0F48">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1B4C7AF0" w14:textId="77777777" w:rsidR="004C0E39" w:rsidRPr="009D0F48" w:rsidRDefault="004C0E39" w:rsidP="00EE54EE">
      <w:pPr>
        <w:pStyle w:val="FootnoteText"/>
        <w:jc w:val="both"/>
        <w:rPr>
          <w:ins w:id="15" w:author="Vardan" w:date="2022-05-29T22:18:00Z"/>
          <w:rFonts w:ascii="GHEA Grapalat" w:hAnsi="GHEA Grapalat"/>
          <w:i/>
          <w:sz w:val="18"/>
          <w:szCs w:val="18"/>
        </w:rPr>
      </w:pPr>
    </w:p>
    <w:p w14:paraId="601501E8" w14:textId="77777777" w:rsidR="00832AB3" w:rsidRPr="009D0F48" w:rsidRDefault="00832AB3" w:rsidP="00EE54EE">
      <w:pPr>
        <w:pStyle w:val="FootnoteText"/>
        <w:jc w:val="both"/>
        <w:rPr>
          <w:rFonts w:ascii="GHEA Grapalat" w:hAnsi="GHEA Grapalat"/>
          <w:i/>
          <w:sz w:val="18"/>
          <w:szCs w:val="18"/>
        </w:rPr>
      </w:pPr>
      <w:r w:rsidRPr="009D0F48">
        <w:rPr>
          <w:rFonts w:ascii="GHEA Grapalat" w:hAnsi="GHEA Grapalat"/>
          <w:i/>
          <w:sz w:val="18"/>
          <w:szCs w:val="18"/>
          <w:vertAlign w:val="superscript"/>
        </w:rPr>
        <w:t>12</w:t>
      </w:r>
      <w:r w:rsidR="003F70BF" w:rsidRPr="009D0F48">
        <w:rPr>
          <w:rFonts w:ascii="GHEA Grapalat" w:hAnsi="GHEA Grapalat"/>
          <w:i/>
          <w:sz w:val="18"/>
          <w:szCs w:val="18"/>
          <w:vertAlign w:val="superscript"/>
        </w:rPr>
        <w:t>.</w:t>
      </w:r>
      <w:r w:rsidR="005E226D" w:rsidRPr="009D0F48">
        <w:rPr>
          <w:rFonts w:ascii="GHEA Grapalat" w:hAnsi="GHEA Grapalat"/>
          <w:i/>
          <w:sz w:val="18"/>
          <w:szCs w:val="18"/>
          <w:vertAlign w:val="superscript"/>
        </w:rPr>
        <w:t>1</w:t>
      </w:r>
      <w:r w:rsidR="005E226D" w:rsidRPr="009D0F48">
        <w:rPr>
          <w:rFonts w:ascii="GHEA Grapalat" w:hAnsi="GHEA Grapalat"/>
          <w:i/>
          <w:sz w:val="18"/>
          <w:szCs w:val="18"/>
        </w:rPr>
        <w:t xml:space="preserve"> </w:t>
      </w:r>
      <w:r w:rsidRPr="009D0F48">
        <w:rPr>
          <w:rFonts w:ascii="GHEA Grapalat" w:hAnsi="GHEA Grapalat"/>
          <w:i/>
          <w:sz w:val="18"/>
          <w:szCs w:val="18"/>
        </w:rPr>
        <w:t>Если цена</w:t>
      </w:r>
      <w:r w:rsidR="005E226D" w:rsidRPr="009D0F48">
        <w:rPr>
          <w:rFonts w:ascii="GHEA Grapalat" w:hAnsi="GHEA Grapalat"/>
          <w:i/>
          <w:sz w:val="18"/>
          <w:szCs w:val="18"/>
        </w:rPr>
        <w:t xml:space="preserve"> </w:t>
      </w:r>
      <w:r w:rsidR="004C0E39" w:rsidRPr="009D0F48">
        <w:rPr>
          <w:rFonts w:ascii="GHEA Grapalat" w:hAnsi="GHEA Grapalat"/>
          <w:i/>
          <w:sz w:val="18"/>
          <w:szCs w:val="18"/>
        </w:rPr>
        <w:t>закупки</w:t>
      </w:r>
      <w:r w:rsidRPr="009D0F48">
        <w:rPr>
          <w:rFonts w:ascii="GHEA Grapalat" w:hAnsi="GHEA Grapalat"/>
          <w:i/>
          <w:sz w:val="18"/>
          <w:szCs w:val="18"/>
        </w:rPr>
        <w:t xml:space="preserve"> данного лота по заявке на закупку</w:t>
      </w:r>
      <w:r w:rsidR="005E226D" w:rsidRPr="009D0F48">
        <w:rPr>
          <w:rFonts w:ascii="GHEA Grapalat" w:hAnsi="GHEA Grapalat"/>
          <w:i/>
          <w:sz w:val="18"/>
          <w:szCs w:val="18"/>
        </w:rPr>
        <w:t>:</w:t>
      </w:r>
    </w:p>
    <w:p w14:paraId="20F70E61" w14:textId="77777777" w:rsidR="00E8513D" w:rsidRPr="009D0F48" w:rsidRDefault="00E8513D" w:rsidP="00EE54EE">
      <w:pPr>
        <w:pStyle w:val="FootnoteText"/>
        <w:jc w:val="both"/>
        <w:rPr>
          <w:rFonts w:ascii="GHEA Grapalat" w:hAnsi="GHEA Grapalat"/>
          <w:i/>
          <w:sz w:val="18"/>
          <w:szCs w:val="18"/>
        </w:rPr>
      </w:pPr>
      <w:r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Pr="009D0F48">
        <w:rPr>
          <w:rFonts w:ascii="GHEA Grapalat" w:hAnsi="GHEA Grapalat"/>
          <w:i/>
          <w:sz w:val="18"/>
          <w:szCs w:val="18"/>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D0F48">
        <w:rPr>
          <w:rFonts w:ascii="Cambria Math" w:hAnsi="Cambria Math" w:cs="Cambria Math"/>
          <w:i/>
          <w:sz w:val="18"/>
          <w:szCs w:val="18"/>
        </w:rPr>
        <w:t>․</w:t>
      </w:r>
    </w:p>
    <w:p w14:paraId="40EF64B2" w14:textId="77777777" w:rsidR="00E96941" w:rsidRPr="009D0F48" w:rsidRDefault="00832AB3" w:rsidP="00EE54EE">
      <w:pPr>
        <w:pStyle w:val="FootnoteText"/>
        <w:jc w:val="both"/>
        <w:rPr>
          <w:rFonts w:ascii="GHEA Grapalat" w:hAnsi="GHEA Grapalat"/>
          <w:i/>
          <w:sz w:val="18"/>
          <w:szCs w:val="18"/>
        </w:rPr>
      </w:pPr>
      <w:r w:rsidRPr="009D0F48">
        <w:rPr>
          <w:rFonts w:ascii="GHEA Grapalat" w:hAnsi="GHEA Grapalat"/>
          <w:i/>
          <w:sz w:val="18"/>
          <w:szCs w:val="18"/>
        </w:rPr>
        <w:t xml:space="preserve">- </w:t>
      </w:r>
      <w:r w:rsidR="00E96941" w:rsidRPr="009D0F48">
        <w:rPr>
          <w:rFonts w:ascii="GHEA Grapalat" w:hAnsi="GHEA Grapalat"/>
          <w:i/>
          <w:sz w:val="18"/>
          <w:szCs w:val="18"/>
        </w:rPr>
        <w:t xml:space="preserve">не превышает </w:t>
      </w:r>
      <w:r w:rsidR="009862A0" w:rsidRPr="009D0F48">
        <w:rPr>
          <w:rFonts w:ascii="GHEA Grapalat" w:hAnsi="GHEA Grapalat"/>
          <w:i/>
          <w:sz w:val="18"/>
          <w:szCs w:val="18"/>
        </w:rPr>
        <w:t>восьмидесятикратный</w:t>
      </w:r>
      <w:r w:rsidR="00E96941" w:rsidRPr="009D0F48">
        <w:rPr>
          <w:rFonts w:ascii="GHEA Grapalat" w:hAnsi="GHEA Grapalat"/>
          <w:i/>
          <w:sz w:val="18"/>
          <w:szCs w:val="18"/>
        </w:rPr>
        <w:t xml:space="preserve"> 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w:t>
      </w:r>
      <w:r w:rsidR="005537F6" w:rsidRPr="009D0F48">
        <w:rPr>
          <w:rFonts w:ascii="GHEA Grapalat" w:hAnsi="GHEA Grapalat"/>
          <w:i/>
          <w:sz w:val="18"/>
          <w:szCs w:val="18"/>
        </w:rPr>
        <w:t xml:space="preserve"> соглашения о неустойке</w:t>
      </w:r>
      <w:r w:rsidR="00E96941" w:rsidRPr="009D0F48">
        <w:rPr>
          <w:rFonts w:ascii="GHEA Grapalat" w:hAnsi="GHEA Grapalat"/>
          <w:i/>
          <w:sz w:val="18"/>
          <w:szCs w:val="18"/>
        </w:rPr>
        <w:t xml:space="preserve"> (приложение 4</w:t>
      </w:r>
      <w:del w:id="16" w:author="Vardan" w:date="2022-10-29T22:38:00Z">
        <w:r w:rsidR="00E96941" w:rsidRPr="009D0F48" w:rsidDel="00F11926">
          <w:rPr>
            <w:rFonts w:ascii="Cambria Math" w:hAnsi="Cambria Math" w:cs="Cambria Math"/>
            <w:i/>
            <w:sz w:val="18"/>
            <w:szCs w:val="18"/>
          </w:rPr>
          <w:delText>․</w:delText>
        </w:r>
      </w:del>
      <w:ins w:id="17" w:author="Vardan" w:date="2022-10-29T22:38:00Z">
        <w:r w:rsidR="00F11926" w:rsidRPr="009D0F48">
          <w:rPr>
            <w:rFonts w:ascii="Cambria Math" w:hAnsi="Cambria Math" w:cs="Cambria Math"/>
            <w:i/>
            <w:sz w:val="18"/>
            <w:szCs w:val="18"/>
          </w:rPr>
          <w:t>.</w:t>
        </w:r>
      </w:ins>
      <w:r w:rsidR="00E96941" w:rsidRPr="009D0F48">
        <w:rPr>
          <w:rFonts w:ascii="GHEA Grapalat" w:hAnsi="GHEA Grapalat"/>
          <w:i/>
          <w:sz w:val="18"/>
          <w:szCs w:val="18"/>
        </w:rPr>
        <w:t xml:space="preserve">2) </w:t>
      </w:r>
      <w:r w:rsidR="00E96941" w:rsidRPr="009D0F48">
        <w:rPr>
          <w:rFonts w:ascii="GHEA Grapalat" w:hAnsi="GHEA Grapalat" w:cs="GHEA Grapalat"/>
          <w:i/>
          <w:sz w:val="18"/>
          <w:szCs w:val="18"/>
        </w:rPr>
        <w:t>или</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а</w:t>
      </w:r>
      <w:r w:rsidR="00E96941" w:rsidRPr="009D0F48">
        <w:rPr>
          <w:rFonts w:ascii="GHEA Grapalat" w:hAnsi="GHEA Grapalat"/>
          <w:i/>
          <w:sz w:val="18"/>
          <w:szCs w:val="18"/>
        </w:rPr>
        <w:t xml:space="preserve"> </w:t>
      </w:r>
      <w:r w:rsidR="00E96941" w:rsidRPr="009D0F48">
        <w:rPr>
          <w:rFonts w:ascii="GHEA Grapalat" w:hAnsi="GHEA Grapalat" w:cs="GHEA Grapalat"/>
          <w:i/>
          <w:sz w:val="18"/>
          <w:szCs w:val="18"/>
        </w:rPr>
        <w:t>число</w:t>
      </w:r>
      <w:r w:rsidR="00E96941" w:rsidRPr="009D0F48">
        <w:rPr>
          <w:rFonts w:ascii="GHEA Grapalat" w:hAnsi="GHEA Grapalat"/>
          <w:i/>
          <w:sz w:val="18"/>
          <w:szCs w:val="18"/>
        </w:rPr>
        <w:t xml:space="preserve"> " 20 "</w:t>
      </w:r>
      <w:r w:rsidR="00E96941" w:rsidRPr="009D0F48">
        <w:rPr>
          <w:rFonts w:ascii="GHEA Grapalat" w:hAnsi="GHEA Grapalat" w:cs="GHEA Grapalat"/>
          <w:i/>
          <w:sz w:val="18"/>
          <w:szCs w:val="18"/>
        </w:rPr>
        <w:t>заменяется</w:t>
      </w:r>
      <w:r w:rsidR="00E96941" w:rsidRPr="009D0F48">
        <w:rPr>
          <w:rFonts w:ascii="GHEA Grapalat" w:hAnsi="GHEA Grapalat"/>
          <w:i/>
          <w:sz w:val="18"/>
          <w:szCs w:val="18"/>
        </w:rPr>
        <w:t xml:space="preserve"> </w:t>
      </w:r>
      <w:r w:rsidR="005A2C26" w:rsidRPr="009D0F48">
        <w:rPr>
          <w:rFonts w:ascii="GHEA Grapalat" w:hAnsi="GHEA Grapalat"/>
          <w:i/>
          <w:sz w:val="18"/>
          <w:szCs w:val="18"/>
        </w:rPr>
        <w:t>числом</w:t>
      </w:r>
      <w:r w:rsidR="00E96941" w:rsidRPr="009D0F48">
        <w:rPr>
          <w:rFonts w:ascii="GHEA Grapalat" w:hAnsi="GHEA Grapalat"/>
          <w:i/>
          <w:sz w:val="18"/>
          <w:szCs w:val="18"/>
        </w:rPr>
        <w:t xml:space="preserve"> "90".</w:t>
      </w:r>
    </w:p>
    <w:p w14:paraId="3AF6E91D" w14:textId="77777777" w:rsidR="00832AB3" w:rsidRPr="009D0F48" w:rsidRDefault="00832AB3" w:rsidP="00EE54EE">
      <w:pPr>
        <w:pStyle w:val="FootnoteText"/>
        <w:jc w:val="both"/>
        <w:rPr>
          <w:rFonts w:ascii="GHEA Grapalat" w:hAnsi="GHEA Grapalat"/>
          <w:i/>
          <w:sz w:val="18"/>
          <w:szCs w:val="18"/>
        </w:rPr>
      </w:pPr>
      <w:r w:rsidRPr="009D0F48">
        <w:rPr>
          <w:rFonts w:ascii="GHEA Grapalat" w:hAnsi="GHEA Grapalat"/>
          <w:i/>
          <w:sz w:val="18"/>
          <w:szCs w:val="18"/>
        </w:rPr>
        <w:t>- превышает семидесятикратный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2D59DF51" w14:textId="77777777" w:rsidR="00D544C1" w:rsidRPr="00BC30EA" w:rsidRDefault="00D544C1" w:rsidP="00EE54EE">
      <w:pPr>
        <w:pStyle w:val="FootnoteText"/>
        <w:jc w:val="both"/>
        <w:rPr>
          <w:rFonts w:ascii="GHEA Grapalat" w:hAnsi="GHEA Grapalat"/>
          <w:i/>
          <w:sz w:val="18"/>
          <w:szCs w:val="18"/>
        </w:rPr>
      </w:pPr>
    </w:p>
    <w:p w14:paraId="6BD901D6" w14:textId="77777777" w:rsidR="0035631F" w:rsidRPr="00172C97" w:rsidRDefault="00CF7623" w:rsidP="00EE54EE">
      <w:pPr>
        <w:widowControl w:val="0"/>
        <w:tabs>
          <w:tab w:val="left" w:pos="1276"/>
        </w:tabs>
        <w:ind w:firstLine="567"/>
        <w:jc w:val="both"/>
        <w:rPr>
          <w:ins w:id="18" w:author="Vardan" w:date="2022-10-29T22:39:00Z"/>
          <w:rFonts w:ascii="GHEA Grapalat" w:hAnsi="GHEA Grapalat"/>
          <w:lang w:val="hy-AM"/>
        </w:rPr>
      </w:pPr>
      <w:r w:rsidRPr="00692995">
        <w:rPr>
          <w:rFonts w:ascii="GHEA Grapalat" w:hAnsi="GHEA Grapalat" w:cs="Sylfaen"/>
        </w:rPr>
        <w:t>Обеспечение квалификации в виде</w:t>
      </w:r>
      <w:r w:rsidR="00223984">
        <w:rPr>
          <w:rFonts w:ascii="GHEA Grapalat" w:hAnsi="GHEA Grapalat" w:cs="Sylfaen"/>
        </w:rPr>
        <w:t xml:space="preserve"> банковской</w:t>
      </w:r>
      <w:r w:rsidRPr="00692995">
        <w:rPr>
          <w:rFonts w:ascii="GHEA Grapalat" w:hAnsi="GHEA Grapalat" w:cs="Sylfaen"/>
        </w:rPr>
        <w:t xml:space="preserve"> гарантии отобранный участник представляет согласно приложению 4</w:t>
      </w:r>
      <w:r w:rsidR="00172C97">
        <w:rPr>
          <w:rFonts w:ascii="GHEA Grapalat" w:hAnsi="GHEA Grapalat" w:cs="Sylfaen"/>
          <w:lang w:val="hy-AM"/>
        </w:rPr>
        <w:t>.</w:t>
      </w:r>
    </w:p>
    <w:p w14:paraId="7F285FA8" w14:textId="77777777" w:rsidR="006C7A9C" w:rsidRPr="00692995" w:rsidRDefault="006C7A9C" w:rsidP="00EE54EE">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xml:space="preserve">, </w:t>
      </w:r>
      <w:r w:rsidRPr="0014372B">
        <w:rPr>
          <w:rFonts w:ascii="GHEA Grapalat" w:hAnsi="GHEA Grapalat" w:cs="Sylfaen"/>
          <w:lang w:val="hy-AM"/>
        </w:rPr>
        <w:lastRenderedPageBreak/>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4AEAA60B" w14:textId="77777777" w:rsidR="002406D8" w:rsidRPr="009044F1" w:rsidRDefault="002406D8" w:rsidP="00EE54EE">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26F0D122" w14:textId="77777777" w:rsidR="00366C4E" w:rsidRDefault="00030D40" w:rsidP="00EE54EE">
      <w:pPr>
        <w:widowControl w:val="0"/>
        <w:tabs>
          <w:tab w:val="left" w:pos="1276"/>
        </w:tabs>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1507C1">
        <w:rPr>
          <w:rFonts w:ascii="GHEA Grapalat" w:hAnsi="GHEA Grapalat"/>
        </w:rPr>
        <w:t>закупки</w:t>
      </w:r>
      <w:r w:rsidR="001507C1" w:rsidRPr="001775FE">
        <w:rPr>
          <w:rFonts w:ascii="GHEA Grapalat" w:hAnsi="GHEA Grapalat"/>
        </w:rPr>
        <w:t xml:space="preserve">. </w:t>
      </w:r>
      <w:r w:rsidR="001507C1" w:rsidRPr="002C42AD">
        <w:rPr>
          <w:rFonts w:ascii="GHEA Grapalat" w:hAnsi="GHEA Grapalat"/>
        </w:rPr>
        <w:t xml:space="preserve">Если цена закупки </w:t>
      </w:r>
      <w:r w:rsidR="009332D1">
        <w:rPr>
          <w:rFonts w:ascii="GHEA Grapalat" w:hAnsi="GHEA Grapalat"/>
        </w:rPr>
        <w:t>услуг</w:t>
      </w:r>
      <w:r w:rsidR="001507C1"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1D2159">
        <w:rPr>
          <w:rStyle w:val="FootnoteReference"/>
          <w:rFonts w:ascii="GHEA Grapalat" w:hAnsi="GHEA Grapalat"/>
        </w:rPr>
        <w:footnoteReference w:customMarkFollows="1" w:id="6"/>
        <w:t>13</w:t>
      </w:r>
      <w:r w:rsidR="00375E5E">
        <w:rPr>
          <w:rFonts w:ascii="GHEA Grapalat" w:hAnsi="GHEA Grapalat"/>
        </w:rPr>
        <w:t>.</w:t>
      </w:r>
    </w:p>
    <w:p w14:paraId="7F93D6B8" w14:textId="77777777" w:rsidR="00E969ED" w:rsidRPr="00375987" w:rsidRDefault="0058395E" w:rsidP="00EE54EE">
      <w:pPr>
        <w:widowControl w:val="0"/>
        <w:tabs>
          <w:tab w:val="left" w:pos="1276"/>
        </w:tabs>
        <w:ind w:firstLine="567"/>
        <w:jc w:val="both"/>
        <w:rPr>
          <w:rFonts w:ascii="GHEA Grapalat" w:hAnsi="GHEA Grapalat"/>
        </w:rPr>
      </w:pPr>
      <w:r w:rsidRPr="0058395E">
        <w:rPr>
          <w:rFonts w:ascii="GHEA Grapalat" w:hAnsi="GHEA Grapalat"/>
        </w:rPr>
        <w:t xml:space="preserve">Если процедура закупки организована </w:t>
      </w:r>
      <w:r w:rsidR="00653CFA">
        <w:rPr>
          <w:rFonts w:ascii="GHEA Grapalat" w:hAnsi="GHEA Grapalat"/>
        </w:rPr>
        <w:t>по</w:t>
      </w:r>
      <w:r w:rsidR="00653CFA" w:rsidRPr="0058395E">
        <w:rPr>
          <w:rFonts w:ascii="GHEA Grapalat" w:hAnsi="GHEA Grapalat"/>
        </w:rPr>
        <w:t xml:space="preserve"> </w:t>
      </w:r>
      <w:r w:rsidR="00653CFA">
        <w:rPr>
          <w:rFonts w:ascii="GHEA Grapalat" w:hAnsi="GHEA Grapalat"/>
        </w:rPr>
        <w:t>лотам</w:t>
      </w:r>
      <w:r w:rsidR="00653CFA" w:rsidRPr="0058395E">
        <w:rPr>
          <w:rFonts w:ascii="GHEA Grapalat" w:hAnsi="GHEA Grapalat"/>
        </w:rPr>
        <w:t xml:space="preserve"> </w:t>
      </w:r>
      <w:r w:rsidRPr="0058395E">
        <w:rPr>
          <w:rFonts w:ascii="GHEA Grapalat" w:hAnsi="GHEA Grapalat"/>
        </w:rPr>
        <w:t xml:space="preserve">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му лоту</w:t>
      </w:r>
      <w:r w:rsidR="00D54A1C">
        <w:rPr>
          <w:rFonts w:ascii="GHEA Grapalat" w:hAnsi="GHEA Grapalat"/>
        </w:rPr>
        <w:t xml:space="preserve">, </w:t>
      </w:r>
      <w:r w:rsidR="00D54A1C">
        <w:rPr>
          <w:rFonts w:ascii="GHEA Grapalat" w:hAnsi="GHEA Grapalat" w:cs="Sylfaen"/>
        </w:rPr>
        <w:t xml:space="preserve">то </w:t>
      </w:r>
      <w:r w:rsidR="00D54A1C" w:rsidRPr="00D91525">
        <w:rPr>
          <w:rFonts w:ascii="GHEA Grapalat" w:hAnsi="GHEA Grapalat" w:cs="Sylfaen"/>
        </w:rPr>
        <w:t>он может предоставить</w:t>
      </w:r>
      <w:r w:rsidR="00D54A1C">
        <w:rPr>
          <w:rFonts w:ascii="GHEA Grapalat" w:hAnsi="GHEA Grapalat" w:cs="Sylfaen"/>
        </w:rPr>
        <w:t xml:space="preserve"> обеспечение квалификации как </w:t>
      </w:r>
      <w:r w:rsidR="00D54A1C" w:rsidRPr="009044F1">
        <w:rPr>
          <w:rFonts w:ascii="GHEA Grapalat" w:hAnsi="GHEA Grapalat"/>
        </w:rPr>
        <w:t xml:space="preserve">для каждого лота в отдельности, так и </w:t>
      </w:r>
      <w:r w:rsidR="00D54A1C">
        <w:rPr>
          <w:rFonts w:ascii="GHEA Grapalat" w:hAnsi="GHEA Grapalat"/>
        </w:rPr>
        <w:t xml:space="preserve">одно обеспечение - </w:t>
      </w:r>
      <w:r w:rsidR="00D54A1C" w:rsidRPr="009044F1">
        <w:rPr>
          <w:rFonts w:ascii="GHEA Grapalat" w:hAnsi="GHEA Grapalat"/>
        </w:rPr>
        <w:t>для всех лотов</w:t>
      </w:r>
      <w:r w:rsidR="00D54A1C">
        <w:rPr>
          <w:rFonts w:ascii="GHEA Grapalat" w:hAnsi="GHEA Grapalat"/>
        </w:rPr>
        <w:t xml:space="preserve">. </w:t>
      </w:r>
      <w:r w:rsidR="00D54A1C" w:rsidRPr="00F905E0">
        <w:rPr>
          <w:rFonts w:ascii="GHEA Grapalat" w:hAnsi="GHEA Grapalat"/>
        </w:rPr>
        <w:t>При представлении одного обеспечения квалификаци</w:t>
      </w:r>
      <w:r w:rsidR="00D54A1C">
        <w:rPr>
          <w:rFonts w:ascii="GHEA Grapalat" w:hAnsi="GHEA Grapalat"/>
        </w:rPr>
        <w:t>и</w:t>
      </w:r>
      <w:r w:rsidR="00D54A1C" w:rsidRPr="00F905E0">
        <w:rPr>
          <w:rFonts w:ascii="GHEA Grapalat" w:hAnsi="GHEA Grapalat"/>
        </w:rPr>
        <w:t xml:space="preserve"> его сумма исчисляется </w:t>
      </w:r>
      <w:r w:rsidR="00D54A1C">
        <w:rPr>
          <w:rFonts w:ascii="GHEA Grapalat" w:hAnsi="GHEA Grapalat"/>
        </w:rPr>
        <w:t xml:space="preserve">по отношению </w:t>
      </w:r>
      <w:r w:rsidR="001507C1" w:rsidRPr="00E43BF3">
        <w:rPr>
          <w:rFonts w:ascii="GHEA Grapalat" w:hAnsi="GHEA Grapalat" w:cs="Sylfaen"/>
        </w:rPr>
        <w:t>к сумме цен закупо</w:t>
      </w:r>
      <w:r w:rsidR="001507C1" w:rsidRPr="001A1040">
        <w:rPr>
          <w:rFonts w:ascii="GHEA Grapalat" w:hAnsi="GHEA Grapalat" w:cs="Sylfaen"/>
        </w:rPr>
        <w:t>к</w:t>
      </w:r>
      <w:r w:rsidR="001507C1" w:rsidRPr="0032634E">
        <w:rPr>
          <w:rFonts w:ascii="GHEA Grapalat" w:hAnsi="GHEA Grapalat" w:cs="Sylfaen"/>
        </w:rPr>
        <w:t xml:space="preserve"> представленных лотов</w:t>
      </w:r>
      <w:r w:rsidR="001507C1" w:rsidRPr="0099715E">
        <w:rPr>
          <w:rFonts w:ascii="GHEA Grapalat" w:hAnsi="GHEA Grapalat"/>
          <w:color w:val="FF0000"/>
        </w:rPr>
        <w:t xml:space="preserve"> </w:t>
      </w:r>
      <w:r w:rsidR="001507C1" w:rsidRPr="000B15AE">
        <w:rPr>
          <w:rFonts w:ascii="GHEA Grapalat" w:hAnsi="GHEA Grapalat"/>
          <w:color w:val="000000" w:themeColor="text1"/>
        </w:rPr>
        <w:t>с учетом требований 9-ого подпункта 32-ого пункта Порядка</w:t>
      </w:r>
      <w:r w:rsidR="001507C1">
        <w:rPr>
          <w:rFonts w:ascii="GHEA Grapalat" w:hAnsi="GHEA Grapalat"/>
          <w:color w:val="000000" w:themeColor="text1"/>
        </w:rPr>
        <w:t>.</w:t>
      </w:r>
      <w:r w:rsidR="000F1E54">
        <w:rPr>
          <w:rFonts w:ascii="GHEA Grapalat" w:hAnsi="GHEA Grapalat"/>
        </w:rPr>
        <w:t xml:space="preserve"> </w:t>
      </w:r>
      <w:r w:rsidR="00030D40" w:rsidRPr="00375987">
        <w:rPr>
          <w:rFonts w:ascii="GHEA Grapalat" w:hAnsi="GHEA Grapalat"/>
        </w:rPr>
        <w:t xml:space="preserve">Обеспечение договора должно быть действительно как минимум включительно до </w:t>
      </w:r>
      <w:r w:rsidR="000C328E" w:rsidRPr="00375987">
        <w:rPr>
          <w:rFonts w:ascii="GHEA Grapalat" w:hAnsi="GHEA Grapalat"/>
        </w:rPr>
        <w:t>90</w:t>
      </w:r>
      <w:r w:rsidR="00030D40" w:rsidRPr="00375987">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75987">
        <w:rPr>
          <w:rFonts w:ascii="GHEA Grapalat" w:hAnsi="GHEA Grapalat"/>
        </w:rPr>
        <w:t xml:space="preserve">пяти </w:t>
      </w:r>
      <w:r w:rsidR="00030D40" w:rsidRPr="00375987">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375987">
        <w:rPr>
          <w:rFonts w:ascii="GHEA Grapalat" w:hAnsi="GHEA Grapalat"/>
        </w:rPr>
        <w:t>договору.</w:t>
      </w:r>
    </w:p>
    <w:p w14:paraId="65A15B16" w14:textId="77777777" w:rsidR="00F0759D" w:rsidRDefault="00F92A53" w:rsidP="00EE54EE">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7A3039C6" w14:textId="77777777" w:rsidR="004A0321" w:rsidRPr="00CC4774" w:rsidRDefault="004A0321" w:rsidP="00EE54EE">
      <w:pPr>
        <w:widowControl w:val="0"/>
        <w:tabs>
          <w:tab w:val="left" w:pos="1276"/>
        </w:tabs>
        <w:ind w:firstLine="567"/>
        <w:jc w:val="both"/>
        <w:rPr>
          <w:rFonts w:ascii="GHEA Grapalat" w:hAnsi="GHEA Grapalat"/>
          <w:lang w:val="hy-AM"/>
        </w:rPr>
      </w:pPr>
      <w:r w:rsidRPr="00CC4774">
        <w:rPr>
          <w:rFonts w:ascii="GHEA Grapalat" w:hAnsi="GHEA Grapalat"/>
        </w:rPr>
        <w:t>10.4</w:t>
      </w:r>
      <w:r w:rsidR="00251CF9" w:rsidRPr="00CC4774">
        <w:rPr>
          <w:rFonts w:ascii="GHEA Grapalat" w:hAnsi="GHEA Grapalat"/>
        </w:rPr>
        <w:t xml:space="preserve"> </w:t>
      </w:r>
      <w:r w:rsidR="0076763C" w:rsidRPr="00CC4774">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CC4774">
        <w:rPr>
          <w:rFonts w:ascii="GHEA Grapalat" w:hAnsi="GHEA Grapalat"/>
        </w:rPr>
        <w:t>я квалификации и</w:t>
      </w:r>
      <w:r w:rsidR="0076763C" w:rsidRPr="00CC4774">
        <w:rPr>
          <w:rFonts w:ascii="GHEA Grapalat" w:hAnsi="GHEA Grapalat"/>
        </w:rPr>
        <w:t xml:space="preserve"> договора представля</w:t>
      </w:r>
      <w:r w:rsidR="00DE7753" w:rsidRPr="00CC4774">
        <w:rPr>
          <w:rFonts w:ascii="GHEA Grapalat" w:hAnsi="GHEA Grapalat"/>
        </w:rPr>
        <w:t>ю</w:t>
      </w:r>
      <w:r w:rsidR="0076763C" w:rsidRPr="00CC4774">
        <w:rPr>
          <w:rFonts w:ascii="GHEA Grapalat" w:hAnsi="GHEA Grapalat"/>
        </w:rPr>
        <w:t>тся</w:t>
      </w:r>
      <w:r w:rsidR="00180134" w:rsidRPr="00CC4774">
        <w:rPr>
          <w:rFonts w:ascii="GHEA Grapalat" w:hAnsi="GHEA Grapalat"/>
        </w:rPr>
        <w:t xml:space="preserve"> в виде заключенного в одностороннем порядке </w:t>
      </w:r>
      <w:r w:rsidR="00A9694C" w:rsidRPr="00CC4774">
        <w:rPr>
          <w:rFonts w:ascii="GHEA Grapalat" w:hAnsi="GHEA Grapalat"/>
        </w:rPr>
        <w:t>за</w:t>
      </w:r>
      <w:r w:rsidR="00180134" w:rsidRPr="00CC4774">
        <w:rPr>
          <w:rFonts w:ascii="GHEA Grapalat" w:hAnsi="GHEA Grapalat"/>
        </w:rPr>
        <w:t>явления - в виде неустойки или наличных денег</w:t>
      </w:r>
      <w:r w:rsidR="006D7219" w:rsidRPr="00CC4774">
        <w:rPr>
          <w:rFonts w:ascii="GHEA Grapalat" w:hAnsi="GHEA Grapalat"/>
        </w:rPr>
        <w:t>. Если на момент возникновения правомочия по заключению договора</w:t>
      </w:r>
      <w:r w:rsidR="00FF1970" w:rsidRPr="00CC4774">
        <w:rPr>
          <w:rFonts w:ascii="GHEA Grapalat" w:hAnsi="GHEA Grapalat"/>
          <w:lang w:val="hy-AM"/>
        </w:rPr>
        <w:t>:</w:t>
      </w:r>
    </w:p>
    <w:p w14:paraId="27255884" w14:textId="77777777" w:rsidR="00D32092" w:rsidRPr="00CC4774" w:rsidRDefault="00D32092" w:rsidP="00EE54EE">
      <w:pPr>
        <w:widowControl w:val="0"/>
        <w:tabs>
          <w:tab w:val="left" w:pos="1276"/>
        </w:tabs>
        <w:ind w:firstLine="567"/>
        <w:jc w:val="both"/>
        <w:rPr>
          <w:rFonts w:ascii="GHEA Grapalat" w:hAnsi="GHEA Grapalat" w:cs="Sylfaen"/>
        </w:rPr>
      </w:pPr>
      <w:r w:rsidRPr="00CC4774">
        <w:rPr>
          <w:rFonts w:ascii="GHEA Grapalat" w:hAnsi="GHEA Grapalat" w:cs="Sylfaen"/>
        </w:rPr>
        <w:t xml:space="preserve">-предусмотренные финансовые средства превышают </w:t>
      </w:r>
      <w:r w:rsidR="00DF4441" w:rsidRPr="00CC4774">
        <w:rPr>
          <w:rFonts w:ascii="GHEA Grapalat" w:hAnsi="GHEA Grapalat" w:cs="Sylfaen"/>
        </w:rPr>
        <w:t xml:space="preserve">25 </w:t>
      </w:r>
      <w:r w:rsidRPr="00CC4774">
        <w:rPr>
          <w:rFonts w:ascii="GHEA Grapalat" w:hAnsi="GHEA Grapalat" w:cs="Sylfaen"/>
        </w:rPr>
        <w:t xml:space="preserve">млн. драмов, однако для полного выполнения договора и в дальнейшем требуются финансовые средства, то </w:t>
      </w:r>
      <w:r w:rsidR="00720697" w:rsidRPr="00CC4774">
        <w:rPr>
          <w:rFonts w:ascii="GHEA Grapalat" w:hAnsi="GHEA Grapalat" w:cs="Sylfaen"/>
        </w:rPr>
        <w:t xml:space="preserve">обеспечения </w:t>
      </w:r>
      <w:r w:rsidRPr="00CC4774">
        <w:rPr>
          <w:rFonts w:ascii="GHEA Grapalat" w:hAnsi="GHEA Grapalat" w:cs="Sylfaen"/>
        </w:rPr>
        <w:t>договора</w:t>
      </w:r>
      <w:r w:rsidR="00720697" w:rsidRPr="00CC4774">
        <w:rPr>
          <w:rFonts w:ascii="GHEA Grapalat" w:hAnsi="GHEA Grapalat" w:cs="Sylfaen"/>
        </w:rPr>
        <w:t xml:space="preserve"> и квалификации</w:t>
      </w:r>
      <w:r w:rsidRPr="00CC4774">
        <w:rPr>
          <w:rFonts w:ascii="GHEA Grapalat" w:hAnsi="GHEA Grapalat" w:cs="Sylfaen"/>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43A05925" w14:textId="77777777" w:rsidR="005162B1" w:rsidRPr="009044F1" w:rsidRDefault="00030D40" w:rsidP="00EE54EE">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7988A9F1" w14:textId="77777777" w:rsidR="00525AFA" w:rsidRDefault="002807DD" w:rsidP="00EE54EE">
      <w:pPr>
        <w:widowControl w:val="0"/>
        <w:tabs>
          <w:tab w:val="left" w:pos="1134"/>
        </w:tabs>
        <w:ind w:firstLine="567"/>
        <w:jc w:val="both"/>
        <w:rPr>
          <w:rFonts w:ascii="GHEA Grapalat" w:hAnsi="GHEA Grapalat"/>
        </w:rPr>
      </w:pPr>
      <w:r>
        <w:rPr>
          <w:rFonts w:ascii="GHEA Grapalat" w:hAnsi="GHEA Grapalat"/>
          <w:b/>
        </w:rPr>
        <w:t xml:space="preserve"> </w:t>
      </w:r>
      <w:r w:rsidR="00525AFA" w:rsidRPr="00EA64AF">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EA64AF">
        <w:rPr>
          <w:rFonts w:ascii="GHEA Grapalat" w:hAnsi="GHEA Grapalat"/>
          <w:lang w:val="hy-AM"/>
        </w:rPr>
        <w:t>-</w:t>
      </w:r>
      <w:r w:rsidR="00525AFA" w:rsidRPr="00EA64AF">
        <w:rPr>
          <w:rFonts w:ascii="GHEA Grapalat" w:hAnsi="GHEA Grapalat"/>
        </w:rPr>
        <w:t xml:space="preserve"> уполномоченному органу</w:t>
      </w:r>
      <w:r w:rsidR="00525AFA" w:rsidRPr="00EA64AF">
        <w:rPr>
          <w:rFonts w:ascii="GHEA Grapalat" w:hAnsi="GHEA Grapalat"/>
          <w:lang w:val="hy-AM"/>
        </w:rPr>
        <w:t>,</w:t>
      </w:r>
      <w:r w:rsidR="00525AFA" w:rsidRPr="00EA64AF">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w:t>
      </w:r>
      <w:r w:rsidR="00525AFA" w:rsidRPr="00EA64AF">
        <w:rPr>
          <w:rFonts w:ascii="GHEA Grapalat" w:hAnsi="GHEA Grapalat"/>
        </w:rPr>
        <w:lastRenderedPageBreak/>
        <w:t>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0AEC8A06" w14:textId="77777777" w:rsidR="002807DD" w:rsidRDefault="002807DD" w:rsidP="00EE54EE">
      <w:pPr>
        <w:rPr>
          <w:rFonts w:ascii="GHEA Grapalat" w:hAnsi="GHEA Grapalat"/>
          <w:b/>
        </w:rPr>
      </w:pPr>
      <w:r>
        <w:rPr>
          <w:rFonts w:ascii="GHEA Grapalat" w:hAnsi="GHEA Grapalat"/>
          <w:b/>
        </w:rPr>
        <w:t xml:space="preserve">                </w:t>
      </w:r>
    </w:p>
    <w:p w14:paraId="2F77CB3E" w14:textId="77777777" w:rsidR="002807DD" w:rsidRPr="00ED628D" w:rsidRDefault="002807DD" w:rsidP="00EE54EE">
      <w:pPr>
        <w:rPr>
          <w:rFonts w:ascii="GHEA Grapalat" w:hAnsi="GHEA Grapalat"/>
          <w:b/>
          <w:lang w:val="hy-AM"/>
        </w:rPr>
      </w:pPr>
    </w:p>
    <w:p w14:paraId="21BCD2CE" w14:textId="77777777" w:rsidR="00172C97" w:rsidRDefault="00172C97" w:rsidP="00EE54EE">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14:paraId="63EFF509" w14:textId="77777777" w:rsidR="00172C97" w:rsidRPr="009044F1" w:rsidRDefault="00172C97" w:rsidP="00EE54EE">
      <w:pPr>
        <w:rPr>
          <w:rFonts w:ascii="GHEA Grapalat" w:hAnsi="GHEA Grapalat" w:cs="Arial"/>
          <w:b/>
        </w:rPr>
      </w:pPr>
    </w:p>
    <w:p w14:paraId="07985010" w14:textId="77777777" w:rsidR="00172C97" w:rsidRPr="009044F1" w:rsidRDefault="00172C97" w:rsidP="00EE54EE">
      <w:pPr>
        <w:widowControl w:val="0"/>
        <w:tabs>
          <w:tab w:val="left" w:pos="1276"/>
        </w:tabs>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944179A" w14:textId="77777777" w:rsidR="00172C97" w:rsidRPr="009044F1" w:rsidRDefault="00172C97" w:rsidP="00EE54EE">
      <w:pPr>
        <w:widowControl w:val="0"/>
        <w:tabs>
          <w:tab w:val="left" w:pos="1134"/>
        </w:tabs>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444A6C13" w14:textId="77777777" w:rsidR="00172C97" w:rsidRPr="009044F1" w:rsidRDefault="00172C97" w:rsidP="00EE54EE">
      <w:pPr>
        <w:widowControl w:val="0"/>
        <w:tabs>
          <w:tab w:val="left" w:pos="1134"/>
        </w:tabs>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FootnoteReference"/>
          <w:rFonts w:ascii="GHEA Grapalat" w:hAnsi="GHEA Grapalat"/>
        </w:rPr>
        <w:footnoteReference w:customMarkFollows="1" w:id="7"/>
        <w:t>14</w:t>
      </w:r>
      <w:r w:rsidRPr="009044F1">
        <w:rPr>
          <w:rFonts w:ascii="GHEA Grapalat" w:hAnsi="GHEA Grapalat"/>
        </w:rPr>
        <w:t>.</w:t>
      </w:r>
    </w:p>
    <w:p w14:paraId="7620FBED" w14:textId="77777777" w:rsidR="00172C97" w:rsidRPr="009044F1" w:rsidRDefault="00172C97" w:rsidP="00EE54EE">
      <w:pPr>
        <w:widowControl w:val="0"/>
        <w:tabs>
          <w:tab w:val="left" w:pos="1134"/>
        </w:tabs>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14:paraId="6A6DA9EF" w14:textId="77777777" w:rsidR="00172C97" w:rsidRPr="00D3436F" w:rsidRDefault="00172C97" w:rsidP="00EE54EE">
      <w:pPr>
        <w:widowControl w:val="0"/>
        <w:tabs>
          <w:tab w:val="left" w:pos="1134"/>
        </w:tabs>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14:paraId="0C1D12F7" w14:textId="77777777" w:rsidR="00172C97" w:rsidRPr="00F62714" w:rsidRDefault="00172C97" w:rsidP="00EE54EE">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526D38BD" w14:textId="77777777" w:rsidR="00172C97" w:rsidRPr="009044F1" w:rsidRDefault="00172C97" w:rsidP="00EE54EE">
      <w:pPr>
        <w:widowControl w:val="0"/>
        <w:tabs>
          <w:tab w:val="left" w:pos="1276"/>
        </w:tabs>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43268E8A" w14:textId="77777777" w:rsidR="003D3420" w:rsidRDefault="003D3420" w:rsidP="00EE54EE">
      <w:pPr>
        <w:rPr>
          <w:rFonts w:ascii="GHEA Grapalat" w:hAnsi="GHEA Grapalat"/>
          <w:b/>
        </w:rPr>
      </w:pPr>
    </w:p>
    <w:p w14:paraId="393722D8" w14:textId="77777777" w:rsidR="00096865" w:rsidRPr="009044F1" w:rsidRDefault="008D5016" w:rsidP="00EE54EE">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134082BA" w14:textId="77777777" w:rsidR="00E47984" w:rsidRPr="00216702" w:rsidRDefault="00E47984" w:rsidP="00EE54EE">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2CE3CD46" w14:textId="77777777" w:rsidR="00E47984" w:rsidRDefault="00E47984" w:rsidP="00EE54EE">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3A46B6A5" w14:textId="77777777" w:rsidR="00E47984" w:rsidRDefault="00E47984" w:rsidP="00EE54EE">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45D9A4F8" w14:textId="77777777" w:rsidR="00E47984" w:rsidRDefault="00E47984" w:rsidP="00EE54EE">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99A8D71" w14:textId="77777777" w:rsidR="00E47984" w:rsidRPr="00996C18" w:rsidRDefault="00E47984" w:rsidP="00EE54EE">
      <w:pPr>
        <w:widowControl w:val="0"/>
        <w:ind w:firstLine="567"/>
        <w:jc w:val="both"/>
        <w:rPr>
          <w:rFonts w:ascii="GHEA Grapalat" w:hAnsi="GHEA Grapalat"/>
        </w:rPr>
      </w:pPr>
      <w:r w:rsidRPr="000B56C9">
        <w:rPr>
          <w:rFonts w:ascii="GHEA Grapalat" w:hAnsi="GHEA Grapalat"/>
        </w:rPr>
        <w:t>12.4</w:t>
      </w:r>
      <w:r w:rsidRPr="0001546B">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9310F9A" w14:textId="77777777" w:rsidR="00E47984" w:rsidRPr="00570BBD" w:rsidRDefault="00E47984" w:rsidP="00EE54EE">
      <w:pPr>
        <w:jc w:val="both"/>
        <w:rPr>
          <w:rFonts w:ascii="GHEA Grapalat" w:hAnsi="GHEA Grapalat"/>
        </w:rPr>
      </w:pPr>
      <w:r>
        <w:rPr>
          <w:rFonts w:ascii="GHEA Grapalat" w:hAnsi="GHEA Grapalat"/>
        </w:rPr>
        <w:lastRenderedPageBreak/>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7A3061D5"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D260EE2"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2815BA29" w14:textId="77777777" w:rsidR="00E47984" w:rsidRPr="00570BBD" w:rsidRDefault="00E47984" w:rsidP="00EE54EE">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4938A5D" w14:textId="77777777" w:rsidR="00E47984" w:rsidRPr="00570BBD" w:rsidRDefault="00E47984" w:rsidP="00EE54EE">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0B2FF8F7" w14:textId="77777777" w:rsidR="00E47984" w:rsidRDefault="00E47984" w:rsidP="00EE54EE">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A6ED3C7" w14:textId="77777777" w:rsidR="00E47984" w:rsidRPr="00570BBD" w:rsidRDefault="00E47984" w:rsidP="00EE54EE">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8BF4E0A" w14:textId="77777777" w:rsidR="00E47984" w:rsidRPr="00570BBD" w:rsidRDefault="00E47984" w:rsidP="00EE54EE">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E2199D0" w14:textId="77777777" w:rsidR="00E47984" w:rsidRPr="00570BBD" w:rsidRDefault="00E47984" w:rsidP="00EE54EE">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6A16CC00" w14:textId="77777777" w:rsidR="00E47984" w:rsidRDefault="00E47984" w:rsidP="00EE54EE">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по </w:t>
      </w:r>
      <w:r w:rsidRPr="00570BBD">
        <w:rPr>
          <w:rFonts w:ascii="GHEA Grapalat" w:hAnsi="GHEA Grapalat"/>
          <w:color w:val="FF0000"/>
        </w:rPr>
        <w:t>своей</w:t>
      </w:r>
      <w:r w:rsidRPr="00570BBD">
        <w:rPr>
          <w:rFonts w:ascii="GHEA Grapalat" w:hAnsi="GHEA Grapalat"/>
        </w:rPr>
        <w:t xml:space="preserve"> инициативе пришел к выводу о необходимости рассмотрения дела в судебном заседании</w:t>
      </w:r>
      <w:r>
        <w:rPr>
          <w:rFonts w:ascii="GHEA Grapalat" w:hAnsi="GHEA Grapalat"/>
        </w:rPr>
        <w:t xml:space="preserve">. </w:t>
      </w:r>
    </w:p>
    <w:p w14:paraId="079D1D8E" w14:textId="77777777" w:rsidR="00E47984" w:rsidRPr="00570BBD" w:rsidRDefault="00E47984" w:rsidP="00EE54EE">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3183863C" w14:textId="77777777" w:rsidR="00E47984" w:rsidRPr="00570BBD" w:rsidRDefault="00E47984" w:rsidP="00EE54EE">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1DC187BC" w14:textId="77777777" w:rsidR="00E47984" w:rsidRPr="00570BBD" w:rsidRDefault="00E47984" w:rsidP="00EE54EE">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24810C44" w14:textId="77777777" w:rsidR="00E47984" w:rsidRPr="00570BBD" w:rsidRDefault="00E47984" w:rsidP="00EE54EE">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5C065CC" w14:textId="77777777" w:rsidR="00E47984" w:rsidRPr="00570BBD" w:rsidRDefault="00E47984" w:rsidP="00EE54EE">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lastRenderedPageBreak/>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410DF576" w14:textId="77777777" w:rsidR="00E47984" w:rsidRPr="00570BBD" w:rsidRDefault="00E47984" w:rsidP="00EE54EE">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4F8E8C1A"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2AA1B24A"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841897E" w14:textId="77777777" w:rsidR="00E47984" w:rsidRPr="00570BBD" w:rsidRDefault="00E47984" w:rsidP="00EE54EE">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25445AA0" w14:textId="77777777" w:rsidR="00E47984" w:rsidRPr="00570BBD" w:rsidRDefault="00E47984" w:rsidP="00EE54EE">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4A557A46" w14:textId="77777777" w:rsidR="00E47984" w:rsidRPr="009044F1" w:rsidRDefault="00E47984" w:rsidP="00EE54EE">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C40BA94" w14:textId="77777777" w:rsidR="00E47984" w:rsidRPr="009044F1" w:rsidRDefault="00E47984" w:rsidP="00EE54EE">
      <w:pPr>
        <w:widowControl w:val="0"/>
        <w:jc w:val="both"/>
        <w:rPr>
          <w:ins w:id="19" w:author="Vardan" w:date="2022-05-29T22:22:00Z"/>
          <w:rFonts w:ascii="GHEA Grapalat" w:hAnsi="GHEA Grapalat" w:cs="Sylfaen"/>
          <w:b/>
        </w:rPr>
      </w:pPr>
    </w:p>
    <w:p w14:paraId="6A428FDD" w14:textId="77777777" w:rsidR="00E47984" w:rsidRPr="009044F1" w:rsidRDefault="00E47984" w:rsidP="00EE54EE">
      <w:pPr>
        <w:widowControl w:val="0"/>
        <w:ind w:firstLine="567"/>
        <w:jc w:val="both"/>
        <w:rPr>
          <w:ins w:id="20" w:author="Vardan" w:date="2022-05-29T22:22:00Z"/>
          <w:rFonts w:ascii="GHEA Grapalat" w:hAnsi="GHEA Grapalat" w:cs="Sylfaen"/>
          <w:b/>
        </w:rPr>
      </w:pPr>
    </w:p>
    <w:p w14:paraId="1695F1CC" w14:textId="77777777" w:rsidR="00AE679C" w:rsidRPr="009044F1" w:rsidDel="00E47984" w:rsidRDefault="00AE679C" w:rsidP="00EE54EE">
      <w:pPr>
        <w:widowControl w:val="0"/>
        <w:jc w:val="center"/>
        <w:rPr>
          <w:del w:id="21" w:author="Vardan" w:date="2022-05-29T22:21:00Z"/>
          <w:rFonts w:ascii="GHEA Grapalat" w:hAnsi="GHEA Grapalat" w:cs="Sylfaen"/>
          <w:b/>
        </w:rPr>
      </w:pPr>
    </w:p>
    <w:p w14:paraId="1169D0CA" w14:textId="77777777" w:rsidR="004373E3" w:rsidRDefault="004373E3" w:rsidP="00EE54EE">
      <w:pPr>
        <w:rPr>
          <w:rFonts w:ascii="GHEA Grapalat" w:hAnsi="GHEA Grapalat"/>
          <w:b/>
        </w:rPr>
      </w:pPr>
      <w:del w:id="22" w:author="Vardan" w:date="2022-05-29T22:21:00Z">
        <w:r w:rsidDel="00E47984">
          <w:rPr>
            <w:rFonts w:ascii="GHEA Grapalat" w:hAnsi="GHEA Grapalat"/>
            <w:b/>
          </w:rPr>
          <w:br w:type="page"/>
        </w:r>
      </w:del>
    </w:p>
    <w:p w14:paraId="237B9945" w14:textId="77777777" w:rsidR="00096865" w:rsidRPr="00374F4A" w:rsidRDefault="00096865" w:rsidP="00EE54EE">
      <w:pPr>
        <w:widowControl w:val="0"/>
        <w:jc w:val="center"/>
        <w:rPr>
          <w:rFonts w:ascii="GHEA Grapalat" w:hAnsi="GHEA Grapalat"/>
          <w:b/>
        </w:rPr>
      </w:pPr>
      <w:r w:rsidRPr="009044F1">
        <w:rPr>
          <w:rFonts w:ascii="GHEA Grapalat" w:hAnsi="GHEA Grapalat"/>
          <w:b/>
        </w:rPr>
        <w:lastRenderedPageBreak/>
        <w:t>ЧАСТЬ II</w:t>
      </w:r>
    </w:p>
    <w:p w14:paraId="57B3B545" w14:textId="77777777" w:rsidR="008842CE" w:rsidRPr="00374F4A" w:rsidRDefault="008842CE" w:rsidP="00EE54EE">
      <w:pPr>
        <w:widowControl w:val="0"/>
        <w:jc w:val="center"/>
        <w:rPr>
          <w:rFonts w:ascii="GHEA Grapalat" w:hAnsi="GHEA Grapalat"/>
          <w:b/>
        </w:rPr>
      </w:pPr>
    </w:p>
    <w:p w14:paraId="243E03AA" w14:textId="07A971CA" w:rsidR="00096865" w:rsidRPr="009044F1" w:rsidRDefault="00096865" w:rsidP="00EE54EE">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11C6B">
        <w:rPr>
          <w:rFonts w:ascii="GHEA Grapalat" w:hAnsi="GHEA Grapalat"/>
          <w:b/>
        </w:rPr>
        <w:t>ОТКРЫТОГО КОНКУРСА</w:t>
      </w:r>
    </w:p>
    <w:p w14:paraId="7A1F644D" w14:textId="77777777" w:rsidR="00096865" w:rsidRPr="009044F1" w:rsidRDefault="00096865" w:rsidP="00EE54EE">
      <w:pPr>
        <w:widowControl w:val="0"/>
        <w:jc w:val="center"/>
        <w:rPr>
          <w:rFonts w:ascii="GHEA Grapalat" w:hAnsi="GHEA Grapalat"/>
        </w:rPr>
      </w:pPr>
    </w:p>
    <w:p w14:paraId="2157CC1F" w14:textId="77777777" w:rsidR="00096865" w:rsidRPr="009044F1" w:rsidRDefault="008D5016" w:rsidP="00EE54EE">
      <w:pPr>
        <w:widowControl w:val="0"/>
        <w:jc w:val="center"/>
        <w:rPr>
          <w:rFonts w:ascii="GHEA Grapalat" w:hAnsi="GHEA Grapalat"/>
          <w:b/>
        </w:rPr>
      </w:pPr>
      <w:r w:rsidRPr="009044F1">
        <w:rPr>
          <w:rFonts w:ascii="GHEA Grapalat" w:hAnsi="GHEA Grapalat"/>
          <w:b/>
        </w:rPr>
        <w:t>1. ОБЩИЕ ПОЛОЖЕНИЯ</w:t>
      </w:r>
    </w:p>
    <w:p w14:paraId="403E7556" w14:textId="77777777" w:rsidR="00096865" w:rsidRPr="009044F1" w:rsidRDefault="00096865" w:rsidP="00EE54EE">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3728474C" w14:textId="77777777" w:rsidR="00096865" w:rsidRPr="009044F1" w:rsidRDefault="00096865" w:rsidP="00EE54EE">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F440D65" w14:textId="77777777" w:rsidR="00096865" w:rsidRDefault="00096865" w:rsidP="00EE54EE">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10C2ACEB" w14:textId="77777777" w:rsidR="00096865" w:rsidRPr="009044F1" w:rsidRDefault="008D5016" w:rsidP="00EE54EE">
      <w:pPr>
        <w:widowControl w:val="0"/>
        <w:jc w:val="center"/>
        <w:rPr>
          <w:rFonts w:ascii="GHEA Grapalat" w:hAnsi="GHEA Grapalat"/>
          <w:b/>
        </w:rPr>
      </w:pPr>
      <w:r w:rsidRPr="009044F1">
        <w:rPr>
          <w:rFonts w:ascii="GHEA Grapalat" w:hAnsi="GHEA Grapalat"/>
          <w:b/>
        </w:rPr>
        <w:t>2. ЗАЯВКА НА ПРОЦЕДУРУ</w:t>
      </w:r>
    </w:p>
    <w:p w14:paraId="177062F4" w14:textId="77777777" w:rsidR="002D5CF0" w:rsidRPr="009044F1" w:rsidRDefault="0078387F" w:rsidP="00EE54EE">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4D90EB3A" w14:textId="77777777" w:rsidR="002D5CF0" w:rsidRPr="009044F1" w:rsidRDefault="002D5CF0" w:rsidP="00EE54EE">
      <w:pPr>
        <w:widowControl w:val="0"/>
        <w:tabs>
          <w:tab w:val="left" w:pos="1134"/>
        </w:tabs>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B9CFFF0" w14:textId="77777777" w:rsidR="00096865" w:rsidRPr="000811C1" w:rsidRDefault="002D5CF0" w:rsidP="00EE54EE">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61137B4B" w14:textId="77777777" w:rsidR="009D7EFF" w:rsidRDefault="009D7EFF" w:rsidP="00EE54EE">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436DD5AC" w14:textId="77777777" w:rsidR="008D4137" w:rsidRPr="00D3436F" w:rsidRDefault="008D4137" w:rsidP="00EE54EE">
      <w:pPr>
        <w:widowControl w:val="0"/>
        <w:tabs>
          <w:tab w:val="left" w:pos="1134"/>
        </w:tabs>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96FF8">
        <w:rPr>
          <w:rStyle w:val="FootnoteReference"/>
          <w:rFonts w:ascii="GHEA Grapalat" w:hAnsi="GHEA Grapalat"/>
        </w:rPr>
        <w:footnoteReference w:customMarkFollows="1" w:id="8"/>
        <w:t>15</w:t>
      </w:r>
    </w:p>
    <w:p w14:paraId="67AAF0C3" w14:textId="003718C5" w:rsidR="006505D2" w:rsidRPr="00B138F3" w:rsidRDefault="002C4DBF" w:rsidP="00EE54EE">
      <w:pPr>
        <w:widowControl w:val="0"/>
        <w:tabs>
          <w:tab w:val="left" w:pos="1134"/>
        </w:tabs>
        <w:ind w:firstLine="567"/>
        <w:jc w:val="both"/>
        <w:rPr>
          <w:rFonts w:ascii="GHEA Grapalat" w:hAnsi="GHEA Grapalat"/>
        </w:rPr>
      </w:pPr>
      <w:r w:rsidRPr="00172C97">
        <w:rPr>
          <w:rFonts w:ascii="GHEA Grapalat" w:hAnsi="GHEA Grapalat"/>
          <w:b/>
        </w:rPr>
        <w:t>2.</w:t>
      </w:r>
      <w:r w:rsidR="00FE2CFD" w:rsidRPr="00172C97">
        <w:rPr>
          <w:rFonts w:ascii="GHEA Grapalat" w:hAnsi="GHEA Grapalat"/>
          <w:b/>
        </w:rPr>
        <w:t>4</w:t>
      </w:r>
      <w:r w:rsidR="005114D0" w:rsidRPr="00172C97">
        <w:rPr>
          <w:rFonts w:ascii="GHEA Grapalat" w:hAnsi="GHEA Grapalat"/>
          <w:b/>
        </w:rPr>
        <w:t>.</w:t>
      </w:r>
      <w:r w:rsidR="009873F3" w:rsidRPr="00172C97">
        <w:rPr>
          <w:rFonts w:ascii="GHEA Grapalat" w:hAnsi="GHEA Grapalat"/>
          <w:b/>
        </w:rPr>
        <w:tab/>
      </w:r>
      <w:r w:rsidRPr="00172C97">
        <w:rPr>
          <w:rFonts w:ascii="GHEA Grapalat" w:hAnsi="GHEA Grapalat"/>
          <w:b/>
        </w:rPr>
        <w:t>обеспечение заявки, которое представляется в форме наличных денег или банковской гарантии</w:t>
      </w:r>
      <w:r w:rsidR="00FC016A" w:rsidRPr="00172C97">
        <w:rPr>
          <w:rFonts w:ascii="GHEA Grapalat" w:hAnsi="GHEA Grapalat"/>
          <w:b/>
        </w:rPr>
        <w:t xml:space="preserve"> (Приложению №3)</w:t>
      </w:r>
      <w:r w:rsidRPr="00172C97">
        <w:rPr>
          <w:rFonts w:ascii="GHEA Grapalat" w:hAnsi="GHEA Grapalat"/>
          <w:b/>
        </w:rPr>
        <w:t xml:space="preserve">; При этом заявкой представляется разборчивый вариант, </w:t>
      </w:r>
      <w:r w:rsidR="00D41F7D" w:rsidRPr="00172C97">
        <w:rPr>
          <w:rFonts w:ascii="GHEA Grapalat" w:hAnsi="GHEA Grapalat"/>
          <w:b/>
        </w:rPr>
        <w:t>воспроизведенный</w:t>
      </w:r>
      <w:r w:rsidRPr="00172C97">
        <w:rPr>
          <w:rFonts w:ascii="GHEA Grapalat" w:hAnsi="GHEA Grapalat"/>
          <w:b/>
        </w:rPr>
        <w:t xml:space="preserve"> (отсканированный) с оригинала документа, удостоверяющего оплату наличных денег, или оригинала банковской гарантии.</w:t>
      </w:r>
      <w:r w:rsidR="00D06AAC" w:rsidRPr="00172C97">
        <w:rPr>
          <w:rFonts w:ascii="GHEA Grapalat" w:hAnsi="GHEA Grapalat"/>
          <w:b/>
        </w:rPr>
        <w:t>Если обеспечение заявки представляется в форме банковской гарантии, то в случае организации процедуры закупки электронным способом представляется воспроизведенный (отсканированный) с оригинала гарантии вариант</w:t>
      </w:r>
    </w:p>
    <w:p w14:paraId="23E35B68" w14:textId="77777777" w:rsidR="002C4DBF" w:rsidRPr="009044F1" w:rsidRDefault="002C4DBF" w:rsidP="00EE54EE">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64367434" w14:textId="77777777" w:rsidR="00E67BA7" w:rsidRPr="004B4D36" w:rsidRDefault="00096865" w:rsidP="00EE54EE">
      <w:pPr>
        <w:widowControl w:val="0"/>
        <w:tabs>
          <w:tab w:val="left" w:pos="1134"/>
        </w:tabs>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w:t>
      </w:r>
      <w:r w:rsidRPr="004B4D36">
        <w:rPr>
          <w:rFonts w:ascii="GHEA Grapalat" w:hAnsi="GHEA Grapalat"/>
        </w:rPr>
        <w:t>стоимости</w:t>
      </w:r>
      <w:r w:rsidR="006564A3" w:rsidRPr="004B4D36">
        <w:rPr>
          <w:rFonts w:ascii="GHEA Grapalat" w:hAnsi="GHEA Grapalat"/>
        </w:rPr>
        <w:t xml:space="preserve"> (совокупность себестоимости и прогнозируемой прибыли) </w:t>
      </w:r>
      <w:r w:rsidR="00596FF8" w:rsidRPr="004B4D36">
        <w:rPr>
          <w:rFonts w:ascii="GHEA Grapalat" w:hAnsi="GHEA Grapalat"/>
        </w:rPr>
        <w:t xml:space="preserve"> </w:t>
      </w:r>
      <w:r w:rsidRPr="004B4D36">
        <w:rPr>
          <w:rFonts w:ascii="GHEA Grapalat" w:hAnsi="GHEA Grapalat"/>
        </w:rPr>
        <w:t>и налога на добавленную стоимость. Расчет компонентов стоимости — разбивка или другие детали — не</w:t>
      </w:r>
      <w:r w:rsidR="00E267E5" w:rsidRPr="004B4D36">
        <w:rPr>
          <w:rFonts w:ascii="GHEA Grapalat" w:hAnsi="GHEA Grapalat"/>
        </w:rPr>
        <w:t xml:space="preserve"> требуются и не представляются.</w:t>
      </w:r>
    </w:p>
    <w:p w14:paraId="1814DD6A" w14:textId="77777777" w:rsidR="00A67EAC" w:rsidRPr="009044F1" w:rsidRDefault="009F0AB3" w:rsidP="00EE54EE">
      <w:pPr>
        <w:widowControl w:val="0"/>
        <w:tabs>
          <w:tab w:val="left" w:pos="1134"/>
        </w:tabs>
        <w:ind w:firstLine="567"/>
        <w:jc w:val="both"/>
        <w:rPr>
          <w:rFonts w:ascii="GHEA Grapalat" w:hAnsi="GHEA Grapalat" w:cs="Sylfaen"/>
        </w:rPr>
      </w:pPr>
      <w:r>
        <w:rPr>
          <w:rFonts w:ascii="GHEA Grapalat" w:hAnsi="GHEA Grapalat"/>
        </w:rPr>
        <w:t>2</w:t>
      </w:r>
      <w:r w:rsidR="00F460E3">
        <w:rPr>
          <w:rFonts w:ascii="GHEA Grapalat" w:hAnsi="GHEA Grapalat"/>
        </w:rPr>
        <w:t>.</w:t>
      </w:r>
      <w:r w:rsidR="00F82CB7" w:rsidRPr="00F82CB7">
        <w:rPr>
          <w:rFonts w:ascii="GHEA Grapalat" w:hAnsi="GHEA Grapalat"/>
        </w:rPr>
        <w:t>6</w:t>
      </w:r>
      <w:r w:rsidR="00E267E5" w:rsidRPr="000F6C24">
        <w:rPr>
          <w:rFonts w:ascii="GHEA Grapalat" w:hAnsi="GHEA Grapalat"/>
        </w:rPr>
        <w:tab/>
      </w:r>
      <w:r w:rsidR="008626E5" w:rsidRPr="009044F1">
        <w:rPr>
          <w:rFonts w:ascii="GHEA Grapalat" w:hAnsi="GHEA Grapalat"/>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37EDBE9" w14:textId="77777777" w:rsidR="00EB3BFA" w:rsidRDefault="009F0AB3" w:rsidP="00EE54EE">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sidR="00F82CB7" w:rsidRPr="00EC1F0A">
        <w:rPr>
          <w:rFonts w:ascii="GHEA Grapalat" w:hAnsi="GHEA Grapalat"/>
        </w:rPr>
        <w:t>7</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r w:rsidR="00EB3BFA">
        <w:rPr>
          <w:rFonts w:ascii="GHEA Grapalat" w:hAnsi="GHEA Grapalat"/>
        </w:rPr>
        <w:br w:type="page"/>
      </w:r>
    </w:p>
    <w:p w14:paraId="64C76085" w14:textId="77777777" w:rsidR="00B2572B" w:rsidRPr="00374F4A" w:rsidRDefault="00B2572B" w:rsidP="00EE54EE">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4FCEB74A" w14:textId="48A61A34" w:rsidR="00B2572B" w:rsidRPr="00374F4A" w:rsidRDefault="00B2572B" w:rsidP="00EE54EE">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7485A">
        <w:rPr>
          <w:rFonts w:ascii="GHEA Grapalat" w:hAnsi="GHEA Grapalat"/>
          <w:b/>
          <w:sz w:val="24"/>
          <w:szCs w:val="24"/>
        </w:rPr>
        <w:t>открытый конкурс</w:t>
      </w:r>
      <w:r w:rsidR="00C7485A" w:rsidRPr="00BF4E90">
        <w:rPr>
          <w:rFonts w:ascii="GHEA Grapalat" w:hAnsi="GHEA Grapalat" w:cs="Arial"/>
          <w:b/>
          <w:sz w:val="24"/>
          <w:szCs w:val="24"/>
        </w:rPr>
        <w:br/>
      </w:r>
      <w:r w:rsidRPr="00374F4A">
        <w:rPr>
          <w:rFonts w:ascii="GHEA Grapalat" w:hAnsi="GHEA Grapalat"/>
          <w:b/>
          <w:sz w:val="24"/>
          <w:szCs w:val="24"/>
        </w:rPr>
        <w:t xml:space="preserve">под кодом </w:t>
      </w:r>
      <w:r w:rsidR="00C11C6B">
        <w:rPr>
          <w:rFonts w:ascii="GHEA Grapalat" w:hAnsi="GHEA Grapalat"/>
          <w:b/>
          <w:sz w:val="24"/>
          <w:szCs w:val="24"/>
        </w:rPr>
        <w:t>EQ-BMTsDzB-</w:t>
      </w:r>
      <w:r w:rsidR="00300561">
        <w:rPr>
          <w:rFonts w:ascii="GHEA Grapalat" w:hAnsi="GHEA Grapalat"/>
          <w:b/>
          <w:sz w:val="24"/>
          <w:szCs w:val="24"/>
        </w:rPr>
        <w:t>24/10</w:t>
      </w:r>
    </w:p>
    <w:p w14:paraId="485A7E14" w14:textId="77777777" w:rsidR="00B2572B" w:rsidRDefault="00B2572B" w:rsidP="00EE54EE">
      <w:pPr>
        <w:widowControl w:val="0"/>
        <w:jc w:val="center"/>
        <w:rPr>
          <w:rFonts w:ascii="GHEA Grapalat" w:hAnsi="GHEA Grapalat" w:cs="Sylfaen"/>
          <w:b/>
        </w:rPr>
      </w:pPr>
    </w:p>
    <w:p w14:paraId="52A3AA31" w14:textId="77777777" w:rsidR="00D87B1D" w:rsidRPr="00374F4A" w:rsidRDefault="00D87B1D" w:rsidP="00EE54EE">
      <w:pPr>
        <w:widowControl w:val="0"/>
        <w:jc w:val="center"/>
        <w:rPr>
          <w:rFonts w:ascii="GHEA Grapalat" w:hAnsi="GHEA Grapalat" w:cs="Sylfaen"/>
          <w:b/>
        </w:rPr>
      </w:pPr>
    </w:p>
    <w:p w14:paraId="6BC50D56" w14:textId="77777777" w:rsidR="00B2572B" w:rsidRPr="00374F4A" w:rsidRDefault="00B2572B" w:rsidP="00EE54EE">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019D9FE5" w14:textId="77777777" w:rsidR="00B2572B" w:rsidRPr="00374F4A" w:rsidRDefault="00B2572B" w:rsidP="00EE54EE">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170BCD37" w14:textId="77777777" w:rsidR="00B2572B" w:rsidRPr="00374F4A" w:rsidRDefault="00B2572B" w:rsidP="00EE54EE">
      <w:pPr>
        <w:widowControl w:val="0"/>
        <w:jc w:val="center"/>
        <w:rPr>
          <w:rFonts w:ascii="GHEA Grapalat" w:hAnsi="GHEA Grapalat"/>
        </w:rPr>
      </w:pPr>
    </w:p>
    <w:p w14:paraId="3ACC733A" w14:textId="77777777" w:rsidR="00374F4A" w:rsidRPr="00C4157A" w:rsidRDefault="00374F4A" w:rsidP="00EE54EE">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06D388C" w14:textId="77777777" w:rsidR="00374F4A" w:rsidRPr="000C1746" w:rsidRDefault="00374F4A" w:rsidP="00EE54EE">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091F2522" w14:textId="77777777" w:rsidR="00374F4A" w:rsidRPr="00DA5EA0" w:rsidRDefault="00374F4A" w:rsidP="00EE54EE">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AE04DC4" w14:textId="77777777" w:rsidR="00374F4A" w:rsidRPr="000C1746" w:rsidRDefault="00374F4A" w:rsidP="00EE54EE">
      <w:pPr>
        <w:ind w:left="4395"/>
        <w:jc w:val="both"/>
        <w:rPr>
          <w:rFonts w:ascii="GHEA Grapalat" w:hAnsi="GHEA Grapalat" w:cs="Sylfaen"/>
          <w:sz w:val="16"/>
        </w:rPr>
      </w:pPr>
      <w:r w:rsidRPr="000C1746">
        <w:rPr>
          <w:rFonts w:ascii="GHEA Grapalat" w:hAnsi="GHEA Grapalat"/>
          <w:sz w:val="16"/>
        </w:rPr>
        <w:t>номер лота (лотов)</w:t>
      </w:r>
    </w:p>
    <w:p w14:paraId="5A140575" w14:textId="1520E426" w:rsidR="00374F4A" w:rsidRPr="00BD0FD1" w:rsidRDefault="00374F4A" w:rsidP="00EE54EE">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C11C6B">
        <w:rPr>
          <w:rFonts w:ascii="GHEA Grapalat" w:hAnsi="GHEA Grapalat"/>
          <w:b/>
        </w:rPr>
        <w:t>EQ-BMTsDzB-</w:t>
      </w:r>
      <w:r w:rsidR="00300561">
        <w:rPr>
          <w:rFonts w:ascii="GHEA Grapalat" w:hAnsi="GHEA Grapalat"/>
          <w:b/>
        </w:rPr>
        <w:t>24/10</w:t>
      </w:r>
    </w:p>
    <w:p w14:paraId="4D224E9E" w14:textId="77777777" w:rsidR="00374F4A" w:rsidRPr="00C4157A" w:rsidRDefault="00374F4A" w:rsidP="00EE54EE">
      <w:pPr>
        <w:ind w:left="1560"/>
        <w:jc w:val="both"/>
        <w:rPr>
          <w:rFonts w:ascii="GHEA Grapalat" w:hAnsi="GHEA Grapalat"/>
          <w:sz w:val="20"/>
        </w:rPr>
      </w:pPr>
      <w:r w:rsidRPr="000C1746">
        <w:rPr>
          <w:rFonts w:ascii="GHEA Grapalat" w:hAnsi="GHEA Grapalat"/>
          <w:sz w:val="16"/>
        </w:rPr>
        <w:t>наименование заказчика</w:t>
      </w:r>
    </w:p>
    <w:p w14:paraId="382ED991" w14:textId="77777777" w:rsidR="00374F4A" w:rsidRPr="00DA5EA0" w:rsidRDefault="00374F4A" w:rsidP="00EE54EE">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785D652A" w14:textId="77777777" w:rsidR="00374F4A" w:rsidRPr="002B75BF" w:rsidRDefault="00374F4A" w:rsidP="00EE54EE">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31FF0621" w14:textId="77777777" w:rsidR="00374F4A" w:rsidRPr="000C1746" w:rsidRDefault="00374F4A" w:rsidP="00EE54EE">
      <w:pPr>
        <w:ind w:left="1843"/>
        <w:jc w:val="both"/>
        <w:rPr>
          <w:rFonts w:ascii="GHEA Grapalat" w:hAnsi="GHEA Grapalat" w:cs="Sylfaen"/>
          <w:sz w:val="16"/>
        </w:rPr>
      </w:pPr>
      <w:r w:rsidRPr="000C1746">
        <w:rPr>
          <w:rFonts w:ascii="GHEA Grapalat" w:hAnsi="GHEA Grapalat"/>
          <w:sz w:val="16"/>
        </w:rPr>
        <w:t>наименование участника</w:t>
      </w:r>
    </w:p>
    <w:p w14:paraId="1F9ADBDC" w14:textId="77777777" w:rsidR="00374F4A" w:rsidRPr="00DA5EA0" w:rsidRDefault="00374F4A" w:rsidP="00EE54EE">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12F13F6C" w14:textId="77777777" w:rsidR="00374F4A" w:rsidRPr="000C1746" w:rsidRDefault="00374F4A" w:rsidP="00EE54EE">
      <w:pPr>
        <w:ind w:left="4111"/>
        <w:jc w:val="both"/>
        <w:rPr>
          <w:rFonts w:ascii="GHEA Grapalat" w:hAnsi="GHEA Grapalat" w:cs="Arial"/>
          <w:sz w:val="16"/>
        </w:rPr>
      </w:pPr>
      <w:r w:rsidRPr="000C1746">
        <w:rPr>
          <w:rFonts w:ascii="GHEA Grapalat" w:hAnsi="GHEA Grapalat"/>
          <w:sz w:val="16"/>
        </w:rPr>
        <w:t>наименование страны</w:t>
      </w:r>
    </w:p>
    <w:p w14:paraId="4C1AC410" w14:textId="77777777" w:rsidR="000612B9" w:rsidRDefault="000612B9" w:rsidP="00EE54EE">
      <w:pPr>
        <w:jc w:val="both"/>
        <w:rPr>
          <w:rFonts w:ascii="GHEA Grapalat" w:hAnsi="GHEA Grapalat"/>
        </w:rPr>
      </w:pPr>
    </w:p>
    <w:p w14:paraId="39E06BA3" w14:textId="77777777" w:rsidR="000612B9" w:rsidRDefault="004F0CAA" w:rsidP="00EE54EE">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18E0D2D" w14:textId="77777777" w:rsidR="002A0700" w:rsidRPr="000811C1" w:rsidRDefault="002A0700" w:rsidP="00EE54EE">
      <w:pPr>
        <w:ind w:left="1843"/>
        <w:rPr>
          <w:rFonts w:ascii="GHEA Grapalat" w:hAnsi="GHEA Grapalat" w:cs="Sylfaen"/>
          <w:sz w:val="16"/>
          <w:lang w:val="hy-AM"/>
        </w:rPr>
      </w:pPr>
      <w:r w:rsidRPr="000C1746">
        <w:rPr>
          <w:rFonts w:ascii="GHEA Grapalat" w:hAnsi="GHEA Grapalat"/>
          <w:sz w:val="16"/>
        </w:rPr>
        <w:t>наименование участника</w:t>
      </w:r>
    </w:p>
    <w:p w14:paraId="719C63B1" w14:textId="77777777" w:rsidR="000612B9" w:rsidRDefault="000612B9" w:rsidP="00EE54EE">
      <w:pPr>
        <w:jc w:val="both"/>
        <w:rPr>
          <w:rFonts w:ascii="GHEA Grapalat" w:hAnsi="GHEA Grapalat"/>
        </w:rPr>
      </w:pPr>
    </w:p>
    <w:p w14:paraId="17A97052" w14:textId="77777777" w:rsidR="00374F4A" w:rsidRPr="00B443ED" w:rsidRDefault="00374F4A" w:rsidP="00EE54EE">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5A46A65F" w14:textId="77777777" w:rsidR="00374F4A" w:rsidRPr="000C1746" w:rsidRDefault="00B138F3" w:rsidP="00EE54EE">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63696745" w14:textId="77777777" w:rsidR="00B138F3" w:rsidRDefault="00B138F3" w:rsidP="00EE54EE">
      <w:pPr>
        <w:jc w:val="both"/>
        <w:rPr>
          <w:rFonts w:ascii="GHEA Grapalat" w:hAnsi="GHEA Grapalat"/>
        </w:rPr>
      </w:pPr>
    </w:p>
    <w:p w14:paraId="5DABBD52" w14:textId="77777777" w:rsidR="00374F4A" w:rsidRPr="008E7F24" w:rsidRDefault="00374F4A" w:rsidP="00EE54EE">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208AEB47" w14:textId="77777777" w:rsidR="00374F4A" w:rsidRPr="00D3436F" w:rsidRDefault="00B138F3" w:rsidP="00EE54EE">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0C70B945" w14:textId="77777777" w:rsidR="00B138F3" w:rsidRDefault="00B138F3" w:rsidP="00EE54EE">
      <w:pPr>
        <w:jc w:val="both"/>
        <w:rPr>
          <w:rFonts w:ascii="GHEA Grapalat" w:hAnsi="GHEA Grapalat"/>
        </w:rPr>
      </w:pPr>
    </w:p>
    <w:p w14:paraId="5B804190" w14:textId="77777777" w:rsidR="009E1181" w:rsidRDefault="00F96993" w:rsidP="00EE54EE">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626025AD" w14:textId="77777777" w:rsidR="00F96993" w:rsidRDefault="009E1181" w:rsidP="00EE54EE">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1D923B10" w14:textId="77777777" w:rsidR="00B16483" w:rsidRDefault="00B16483" w:rsidP="00EE54EE">
      <w:pPr>
        <w:jc w:val="both"/>
        <w:rPr>
          <w:rFonts w:ascii="GHEA Grapalat" w:hAnsi="GHEA Grapalat"/>
          <w:sz w:val="18"/>
          <w:szCs w:val="18"/>
        </w:rPr>
      </w:pPr>
    </w:p>
    <w:p w14:paraId="0DF086CB" w14:textId="77777777" w:rsidR="00B16483" w:rsidRPr="00B16483" w:rsidRDefault="00B16483" w:rsidP="00EE54EE">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5F6FD324" w14:textId="77777777" w:rsidR="006B3E56" w:rsidRDefault="00B138F3" w:rsidP="00EE54EE">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6003EB29" w14:textId="77777777" w:rsidR="00B16483" w:rsidRPr="00D3436F" w:rsidRDefault="00B16483" w:rsidP="00EE54EE">
      <w:pPr>
        <w:tabs>
          <w:tab w:val="left" w:pos="7371"/>
        </w:tabs>
        <w:ind w:left="3544" w:firstLine="3"/>
        <w:jc w:val="both"/>
        <w:rPr>
          <w:rFonts w:ascii="GHEA Grapalat" w:hAnsi="GHEA Grapalat"/>
          <w:sz w:val="16"/>
        </w:rPr>
      </w:pPr>
    </w:p>
    <w:p w14:paraId="116170FE" w14:textId="77777777" w:rsidR="00B0401C" w:rsidRDefault="00B0401C" w:rsidP="00EE54EE">
      <w:pPr>
        <w:widowControl w:val="0"/>
        <w:jc w:val="both"/>
        <w:rPr>
          <w:rFonts w:ascii="GHEA Grapalat" w:hAnsi="GHEA Grapalat"/>
        </w:rPr>
      </w:pPr>
    </w:p>
    <w:p w14:paraId="623885BB" w14:textId="77777777" w:rsidR="00B0401C" w:rsidRDefault="00B0401C" w:rsidP="00EE54EE">
      <w:pPr>
        <w:widowControl w:val="0"/>
        <w:jc w:val="both"/>
        <w:rPr>
          <w:rFonts w:ascii="GHEA Grapalat" w:hAnsi="GHEA Grapalat"/>
        </w:rPr>
      </w:pPr>
    </w:p>
    <w:p w14:paraId="2D6F3F63" w14:textId="77777777" w:rsidR="00B0401C" w:rsidRDefault="00B0401C" w:rsidP="00EE54EE">
      <w:pPr>
        <w:widowControl w:val="0"/>
        <w:jc w:val="both"/>
        <w:rPr>
          <w:rFonts w:ascii="GHEA Grapalat" w:hAnsi="GHEA Grapalat"/>
        </w:rPr>
      </w:pPr>
    </w:p>
    <w:p w14:paraId="1FDF7463" w14:textId="77777777" w:rsidR="00B0401C" w:rsidRDefault="00B0401C" w:rsidP="00EE54EE">
      <w:pPr>
        <w:widowControl w:val="0"/>
        <w:jc w:val="both"/>
        <w:rPr>
          <w:rFonts w:ascii="GHEA Grapalat" w:hAnsi="GHEA Grapalat"/>
        </w:rPr>
      </w:pPr>
    </w:p>
    <w:p w14:paraId="5A80AF03" w14:textId="77777777" w:rsidR="006B3E56" w:rsidRDefault="006B3E56" w:rsidP="00EE54EE">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15C6F702" w14:textId="77777777" w:rsidR="006B3E56" w:rsidRDefault="006B3E56" w:rsidP="00EE54EE">
      <w:pPr>
        <w:widowControl w:val="0"/>
        <w:ind w:left="2835"/>
        <w:jc w:val="both"/>
        <w:rPr>
          <w:rFonts w:ascii="GHEA Grapalat" w:hAnsi="GHEA Grapalat"/>
          <w:sz w:val="16"/>
        </w:rPr>
      </w:pPr>
      <w:r>
        <w:rPr>
          <w:rFonts w:ascii="GHEA Grapalat" w:hAnsi="GHEA Grapalat"/>
          <w:sz w:val="16"/>
        </w:rPr>
        <w:t>наименование участника</w:t>
      </w:r>
    </w:p>
    <w:p w14:paraId="0CFED74E" w14:textId="77777777" w:rsidR="00D87B1D" w:rsidRDefault="00D87B1D" w:rsidP="00EE54EE">
      <w:pPr>
        <w:widowControl w:val="0"/>
        <w:ind w:left="2835"/>
        <w:jc w:val="both"/>
        <w:rPr>
          <w:rFonts w:ascii="GHEA Grapalat" w:hAnsi="GHEA Grapalat"/>
          <w:sz w:val="16"/>
        </w:rPr>
      </w:pPr>
    </w:p>
    <w:p w14:paraId="27967B11" w14:textId="77777777" w:rsidR="00A3536B" w:rsidRPr="0001546B" w:rsidRDefault="00E144F9" w:rsidP="00EE54EE">
      <w:pPr>
        <w:ind w:firstLine="709"/>
        <w:rPr>
          <w:rFonts w:ascii="GHEA Grapalat" w:hAnsi="GHEA Grapalat"/>
          <w:sz w:val="20"/>
          <w:lang w:val="es-ES"/>
        </w:rPr>
      </w:pPr>
      <w:r>
        <w:rPr>
          <w:rFonts w:ascii="GHEA Grapalat" w:hAnsi="GHEA Grapalat" w:cs="Arial"/>
          <w:sz w:val="20"/>
          <w:szCs w:val="20"/>
        </w:rPr>
        <w:t>2</w:t>
      </w:r>
      <w:r w:rsidR="00A3536B" w:rsidRPr="0001546B">
        <w:rPr>
          <w:rFonts w:ascii="GHEA Grapalat" w:hAnsi="GHEA Grapalat" w:cs="Arial"/>
          <w:sz w:val="20"/>
          <w:szCs w:val="20"/>
          <w:lang w:val="es-ES"/>
        </w:rPr>
        <w:t>)</w:t>
      </w:r>
      <w:r w:rsidR="00A3536B" w:rsidRPr="0001546B">
        <w:rPr>
          <w:rFonts w:ascii="GHEA Grapalat" w:hAnsi="GHEA Grapalat"/>
          <w:sz w:val="20"/>
          <w:lang w:val="hy-AM"/>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lang w:val="es-ES"/>
        </w:rPr>
        <w:t xml:space="preserve">                         </w:t>
      </w:r>
      <w:r w:rsidR="00A3536B" w:rsidRPr="0001546B">
        <w:rPr>
          <w:rFonts w:ascii="GHEA Grapalat" w:hAnsi="GHEA Grapalat"/>
          <w:sz w:val="20"/>
          <w:u w:val="single"/>
          <w:lang w:val="hy-AM"/>
        </w:rPr>
        <w:t xml:space="preserve">          </w:t>
      </w:r>
      <w:r w:rsidR="00A3536B" w:rsidRPr="0001546B">
        <w:rPr>
          <w:rFonts w:ascii="GHEA Grapalat" w:hAnsi="GHEA Grapalat"/>
          <w:sz w:val="20"/>
          <w:u w:val="single"/>
        </w:rPr>
        <w:t xml:space="preserve">и </w:t>
      </w:r>
      <w:r w:rsidR="00A3536B" w:rsidRPr="0001546B">
        <w:rPr>
          <w:rFonts w:ascii="GHEA Grapalat" w:hAnsi="GHEA Grapalat"/>
          <w:lang w:val="hy-AM"/>
        </w:rPr>
        <w:t>аффилированные</w:t>
      </w:r>
      <w:r w:rsidR="00A3536B" w:rsidRPr="0001546B">
        <w:rPr>
          <w:rFonts w:ascii="GHEA Grapalat" w:hAnsi="GHEA Grapalat"/>
        </w:rPr>
        <w:t xml:space="preserve"> с ним</w:t>
      </w:r>
      <w:r w:rsidR="00A3536B" w:rsidRPr="0001546B">
        <w:rPr>
          <w:rFonts w:ascii="GHEA Grapalat" w:hAnsi="GHEA Grapalat"/>
          <w:lang w:val="hy-AM"/>
        </w:rPr>
        <w:t xml:space="preserve"> </w:t>
      </w:r>
    </w:p>
    <w:p w14:paraId="52FC09B3" w14:textId="77777777" w:rsidR="00A3536B" w:rsidRPr="0001546B" w:rsidRDefault="00A3536B" w:rsidP="00EE54EE">
      <w:pPr>
        <w:widowControl w:val="0"/>
        <w:ind w:left="2835"/>
        <w:rPr>
          <w:rFonts w:ascii="GHEA Grapalat" w:hAnsi="GHEA Grapalat"/>
          <w:sz w:val="16"/>
        </w:rPr>
      </w:pPr>
      <w:r w:rsidRPr="0001546B">
        <w:rPr>
          <w:rFonts w:ascii="GHEA Grapalat" w:hAnsi="GHEA Grapalat"/>
          <w:sz w:val="16"/>
        </w:rPr>
        <w:t>аименование участника</w:t>
      </w:r>
    </w:p>
    <w:p w14:paraId="2A0CFFA8" w14:textId="77777777" w:rsidR="00A3536B" w:rsidRPr="0001546B" w:rsidRDefault="00A3536B" w:rsidP="00EE54EE">
      <w:pPr>
        <w:rPr>
          <w:rFonts w:ascii="GHEA Grapalat" w:hAnsi="GHEA Grapalat"/>
          <w:i/>
          <w:sz w:val="16"/>
          <w:vertAlign w:val="superscript"/>
          <w:lang w:val="es-ES"/>
        </w:rPr>
      </w:pPr>
    </w:p>
    <w:p w14:paraId="4FB88B86" w14:textId="29B710A1" w:rsidR="00A3536B" w:rsidRPr="003823BA" w:rsidRDefault="00A3536B" w:rsidP="00EE54EE">
      <w:pPr>
        <w:rPr>
          <w:rFonts w:ascii="GHEA Grapalat" w:hAnsi="GHEA Grapalat" w:cs="Sylfaen"/>
          <w:sz w:val="20"/>
        </w:rPr>
      </w:pPr>
      <w:r w:rsidRPr="0001546B">
        <w:rPr>
          <w:rFonts w:ascii="GHEA Grapalat" w:hAnsi="GHEA Grapalat"/>
          <w:lang w:val="hy-AM"/>
        </w:rPr>
        <w:t>лица</w:t>
      </w:r>
      <w:r w:rsidRPr="0001546B">
        <w:rPr>
          <w:rFonts w:ascii="GHEA Grapalat" w:hAnsi="GHEA Grapalat" w:cs="Arial"/>
          <w:sz w:val="20"/>
          <w:szCs w:val="20"/>
          <w:lang w:val="es-ES"/>
        </w:rPr>
        <w:t xml:space="preserve"> </w:t>
      </w:r>
      <w:r w:rsidRPr="0001546B">
        <w:rPr>
          <w:rFonts w:ascii="GHEA Grapalat" w:hAnsi="GHEA Grapalat" w:cs="Arial"/>
          <w:sz w:val="20"/>
          <w:szCs w:val="20"/>
          <w:lang w:val="hy-AM"/>
        </w:rPr>
        <w:t xml:space="preserve"> </w:t>
      </w:r>
      <w:r w:rsidRPr="0001546B">
        <w:rPr>
          <w:rFonts w:ascii="GHEA Grapalat" w:hAnsi="GHEA Grapalat"/>
          <w:lang w:val="hy-AM"/>
        </w:rPr>
        <w:t xml:space="preserve">удовлетворяют </w:t>
      </w:r>
      <w:r w:rsidRPr="0001546B">
        <w:rPr>
          <w:rFonts w:ascii="GHEA Grapalat" w:hAnsi="GHEA Grapalat"/>
          <w:color w:val="000000" w:themeColor="text1"/>
          <w:spacing w:val="-4"/>
        </w:rPr>
        <w:t>требованиям</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права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участия</w:t>
      </w:r>
      <w:r w:rsidRPr="0001546B">
        <w:rPr>
          <w:rFonts w:ascii="GHEA Grapalat" w:hAnsi="GHEA Grapalat"/>
          <w:color w:val="000000" w:themeColor="text1"/>
          <w:lang w:val="es-ES"/>
        </w:rPr>
        <w:t xml:space="preserve"> </w:t>
      </w:r>
      <w:r w:rsidRPr="0001546B">
        <w:rPr>
          <w:rFonts w:ascii="GHEA Grapalat" w:hAnsi="GHEA Grapalat"/>
          <w:color w:val="000000" w:themeColor="text1"/>
          <w:spacing w:val="-4"/>
        </w:rPr>
        <w:t>установленным</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spacing w:val="-4"/>
        </w:rPr>
        <w:t xml:space="preserve">приглашением на </w:t>
      </w:r>
      <w:r w:rsidRPr="0001546B">
        <w:rPr>
          <w:rFonts w:ascii="GHEA Grapalat" w:hAnsi="GHEA Grapalat"/>
          <w:spacing w:val="-4"/>
        </w:rPr>
        <w:t xml:space="preserve">на </w:t>
      </w:r>
      <w:r w:rsidR="00C11C6B">
        <w:rPr>
          <w:rFonts w:ascii="GHEA Grapalat" w:hAnsi="GHEA Grapalat"/>
        </w:rPr>
        <w:t>ОТКРЫТОГО КОНКУРСА</w:t>
      </w:r>
      <w:r w:rsidRPr="0001546B">
        <w:rPr>
          <w:rFonts w:ascii="GHEA Grapalat" w:hAnsi="GHEA Grapalat"/>
          <w:color w:val="000000" w:themeColor="text1"/>
          <w:spacing w:val="-4"/>
          <w:lang w:val="es-ES"/>
        </w:rPr>
        <w:t xml:space="preserve"> </w:t>
      </w:r>
      <w:r w:rsidRPr="0001546B">
        <w:rPr>
          <w:rFonts w:ascii="GHEA Grapalat" w:hAnsi="GHEA Grapalat"/>
          <w:color w:val="000000" w:themeColor="text1"/>
        </w:rPr>
        <w:t>под</w:t>
      </w:r>
      <w:r w:rsidR="003823BA">
        <w:rPr>
          <w:rFonts w:ascii="GHEA Grapalat" w:hAnsi="GHEA Grapalat"/>
          <w:color w:val="000000" w:themeColor="text1"/>
        </w:rPr>
        <w:t xml:space="preserve"> кодом </w:t>
      </w:r>
      <w:r w:rsidRPr="0001546B">
        <w:rPr>
          <w:rFonts w:ascii="GHEA Grapalat" w:hAnsi="GHEA Grapalat"/>
          <w:color w:val="000000" w:themeColor="text1"/>
          <w:lang w:val="es-ES"/>
        </w:rPr>
        <w:t xml:space="preserve"> </w:t>
      </w:r>
      <w:r w:rsidR="00C11C6B">
        <w:rPr>
          <w:rFonts w:ascii="GHEA Grapalat" w:hAnsi="GHEA Grapalat"/>
          <w:b/>
        </w:rPr>
        <w:t>EQ-BMTsDzB-</w:t>
      </w:r>
      <w:r w:rsidR="00300561">
        <w:rPr>
          <w:rFonts w:ascii="GHEA Grapalat" w:hAnsi="GHEA Grapalat"/>
          <w:b/>
        </w:rPr>
        <w:t>24/10</w:t>
      </w:r>
      <w:r w:rsidR="00172C97">
        <w:rPr>
          <w:rFonts w:ascii="GHEA Grapalat" w:hAnsi="GHEA Grapalat"/>
          <w:b/>
          <w:lang w:val="hy-AM"/>
        </w:rPr>
        <w:t xml:space="preserve"> </w:t>
      </w:r>
      <w:r w:rsidRPr="0001546B">
        <w:rPr>
          <w:rFonts w:ascii="GHEA Grapalat" w:hAnsi="GHEA Grapalat"/>
        </w:rPr>
        <w:t>,</w:t>
      </w:r>
      <w:r w:rsidRPr="003823BA">
        <w:rPr>
          <w:rFonts w:ascii="GHEA Grapalat" w:hAnsi="GHEA Grapalat"/>
          <w:color w:val="000000" w:themeColor="text1"/>
        </w:rPr>
        <w:t>и</w:t>
      </w:r>
      <w:r w:rsidRPr="0001546B">
        <w:rPr>
          <w:rFonts w:ascii="GHEA Grapalat" w:hAnsi="GHEA Grapalat"/>
          <w:sz w:val="20"/>
          <w:u w:val="single"/>
          <w:lang w:val="hy-AM"/>
        </w:rPr>
        <w:t xml:space="preserve"> </w:t>
      </w:r>
      <w:r w:rsidR="003823BA">
        <w:rPr>
          <w:rFonts w:ascii="GHEA Grapalat" w:hAnsi="GHEA Grapalat"/>
          <w:sz w:val="20"/>
          <w:u w:val="single"/>
        </w:rPr>
        <w:t>____________________________</w:t>
      </w:r>
    </w:p>
    <w:p w14:paraId="75CD760F" w14:textId="77777777" w:rsidR="00A3536B" w:rsidRPr="0001546B" w:rsidRDefault="00A3536B" w:rsidP="00EE54EE">
      <w:pPr>
        <w:tabs>
          <w:tab w:val="left" w:pos="6450"/>
        </w:tabs>
        <w:rPr>
          <w:rFonts w:ascii="GHEA Grapalat" w:hAnsi="GHEA Grapalat"/>
          <w:sz w:val="16"/>
        </w:rPr>
      </w:pPr>
      <w:r w:rsidRPr="0001546B">
        <w:rPr>
          <w:rFonts w:ascii="GHEA Grapalat" w:hAnsi="GHEA Grapalat" w:cs="Sylfaen"/>
          <w:sz w:val="20"/>
          <w:lang w:val="es-ES"/>
        </w:rPr>
        <w:t xml:space="preserve">                                                         </w:t>
      </w:r>
      <w:r w:rsidRPr="0001546B">
        <w:rPr>
          <w:rFonts w:ascii="GHEA Grapalat" w:hAnsi="GHEA Grapalat" w:cs="Sylfaen"/>
          <w:sz w:val="20"/>
        </w:rPr>
        <w:t xml:space="preserve">       </w:t>
      </w:r>
      <w:r w:rsidRPr="0001546B">
        <w:rPr>
          <w:rFonts w:ascii="GHEA Grapalat" w:hAnsi="GHEA Grapalat" w:cs="Sylfaen"/>
          <w:sz w:val="20"/>
          <w:lang w:val="es-ES"/>
        </w:rPr>
        <w:t xml:space="preserve"> </w:t>
      </w:r>
      <w:r w:rsidR="003823BA">
        <w:rPr>
          <w:rFonts w:ascii="GHEA Grapalat" w:hAnsi="GHEA Grapalat" w:cs="Sylfaen"/>
          <w:sz w:val="20"/>
        </w:rPr>
        <w:t xml:space="preserve">                                            </w:t>
      </w:r>
      <w:r w:rsidRPr="0001546B">
        <w:rPr>
          <w:rFonts w:ascii="GHEA Grapalat" w:hAnsi="GHEA Grapalat"/>
          <w:sz w:val="16"/>
        </w:rPr>
        <w:t>наименование участника</w:t>
      </w:r>
    </w:p>
    <w:p w14:paraId="66370A3E" w14:textId="77777777" w:rsidR="006B3E56" w:rsidRPr="00F738FA" w:rsidRDefault="00A3536B" w:rsidP="00EE54EE">
      <w:pPr>
        <w:widowControl w:val="0"/>
        <w:jc w:val="both"/>
        <w:rPr>
          <w:rFonts w:ascii="GHEA Grapalat" w:hAnsi="GHEA Grapalat" w:cs="Arial"/>
        </w:rPr>
      </w:pPr>
      <w:r w:rsidRPr="00F738FA">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F738FA">
        <w:rPr>
          <w:rFonts w:ascii="GHEA Grapalat" w:hAnsi="GHEA Grapalat"/>
        </w:rPr>
        <w:t>,</w:t>
      </w:r>
    </w:p>
    <w:p w14:paraId="6890E2D5" w14:textId="47D19C7F" w:rsidR="006B3E56" w:rsidRPr="00F738FA" w:rsidRDefault="00F738FA" w:rsidP="00EE54EE">
      <w:pPr>
        <w:widowControl w:val="0"/>
        <w:tabs>
          <w:tab w:val="left" w:pos="567"/>
        </w:tabs>
        <w:ind w:left="360"/>
        <w:jc w:val="both"/>
        <w:rPr>
          <w:rFonts w:ascii="GHEA Grapalat" w:hAnsi="GHEA Grapalat" w:cs="Arial"/>
        </w:rPr>
      </w:pPr>
      <w:r>
        <w:rPr>
          <w:rFonts w:ascii="GHEA Grapalat" w:hAnsi="GHEA Grapalat"/>
        </w:rPr>
        <w:t xml:space="preserve">2) </w:t>
      </w:r>
      <w:r w:rsidR="006B3E56" w:rsidRPr="00F738FA">
        <w:rPr>
          <w:rFonts w:ascii="GHEA Grapalat" w:hAnsi="GHEA Grapalat"/>
        </w:rPr>
        <w:t xml:space="preserve">в рамках участия в </w:t>
      </w:r>
      <w:r w:rsidR="00305944" w:rsidRPr="00F738FA">
        <w:rPr>
          <w:rFonts w:ascii="GHEA Grapalat" w:hAnsi="GHEA Grapalat"/>
        </w:rPr>
        <w:t xml:space="preserve">открытом конкурсе </w:t>
      </w:r>
      <w:r w:rsidR="006B3E56" w:rsidRPr="00F738FA">
        <w:rPr>
          <w:rFonts w:ascii="GHEA Grapalat" w:hAnsi="GHEA Grapalat"/>
        </w:rPr>
        <w:t xml:space="preserve">под кодом </w:t>
      </w:r>
      <w:r w:rsidR="00C11C6B">
        <w:rPr>
          <w:rFonts w:ascii="GHEA Grapalat" w:hAnsi="GHEA Grapalat"/>
          <w:b/>
        </w:rPr>
        <w:t>EQ-BMTsDzB-</w:t>
      </w:r>
      <w:r w:rsidR="00300561">
        <w:rPr>
          <w:rFonts w:ascii="GHEA Grapalat" w:hAnsi="GHEA Grapalat"/>
          <w:b/>
        </w:rPr>
        <w:t>24/10</w:t>
      </w:r>
    </w:p>
    <w:p w14:paraId="195AFE51" w14:textId="77777777" w:rsidR="006B3E56" w:rsidRPr="002C10A0" w:rsidRDefault="006B3E56" w:rsidP="00EE54EE">
      <w:pPr>
        <w:pStyle w:val="ListParagraph"/>
        <w:widowControl w:val="0"/>
        <w:numPr>
          <w:ilvl w:val="0"/>
          <w:numId w:val="37"/>
        </w:numPr>
        <w:tabs>
          <w:tab w:val="left" w:pos="567"/>
        </w:tabs>
        <w:jc w:val="both"/>
        <w:rPr>
          <w:rFonts w:ascii="GHEA Grapalat" w:hAnsi="GHEA Grapalat"/>
        </w:rPr>
      </w:pPr>
      <w:r w:rsidRPr="002C10A0">
        <w:rPr>
          <w:rFonts w:ascii="GHEA Grapalat" w:hAnsi="GHEA Grapalat"/>
        </w:rPr>
        <w:t xml:space="preserve">не допускал и (или) не допустит </w:t>
      </w:r>
      <w:r w:rsidR="006C48F9" w:rsidRPr="002C10A0">
        <w:rPr>
          <w:rFonts w:ascii="GHEA Grapalat" w:hAnsi="GHEA Grapalat"/>
          <w:lang w:val="hy-AM"/>
        </w:rPr>
        <w:t>недобросовестн</w:t>
      </w:r>
      <w:r w:rsidR="006C48F9" w:rsidRPr="002C10A0">
        <w:rPr>
          <w:rFonts w:ascii="GHEA Grapalat" w:hAnsi="GHEA Grapalat"/>
        </w:rPr>
        <w:t>ой</w:t>
      </w:r>
      <w:r w:rsidR="006C48F9" w:rsidRPr="002C10A0">
        <w:rPr>
          <w:rFonts w:ascii="GHEA Grapalat" w:hAnsi="GHEA Grapalat"/>
          <w:lang w:val="hy-AM"/>
        </w:rPr>
        <w:t xml:space="preserve"> конкуренци</w:t>
      </w:r>
      <w:r w:rsidR="006C48F9" w:rsidRPr="002C10A0">
        <w:rPr>
          <w:rFonts w:ascii="GHEA Grapalat" w:hAnsi="GHEA Grapalat"/>
        </w:rPr>
        <w:t xml:space="preserve">и, </w:t>
      </w:r>
      <w:ins w:id="23" w:author="Vardan" w:date="2022-05-29T22:22:00Z">
        <w:r w:rsidR="006C48F9" w:rsidRPr="002C10A0">
          <w:rPr>
            <w:rFonts w:ascii="GHEA Grapalat" w:hAnsi="GHEA Grapalat"/>
            <w:color w:val="000000" w:themeColor="text1"/>
          </w:rPr>
          <w:t xml:space="preserve"> </w:t>
        </w:r>
        <w:r w:rsidR="006C48F9" w:rsidRPr="002C10A0">
          <w:rPr>
            <w:rFonts w:ascii="GHEA Grapalat" w:hAnsi="GHEA Grapalat"/>
          </w:rPr>
          <w:t xml:space="preserve"> </w:t>
        </w:r>
      </w:ins>
      <w:r w:rsidRPr="002C10A0">
        <w:rPr>
          <w:rFonts w:ascii="GHEA Grapalat" w:hAnsi="GHEA Grapalat"/>
        </w:rPr>
        <w:t>злоупотребления доминирующим положением и антиконкурентного соглашения,</w:t>
      </w:r>
    </w:p>
    <w:p w14:paraId="52DB2358" w14:textId="15A95E0A" w:rsidR="006B3E56" w:rsidRPr="002C10A0" w:rsidRDefault="006B3E56" w:rsidP="00EE54EE">
      <w:pPr>
        <w:pStyle w:val="ListParagraph"/>
        <w:widowControl w:val="0"/>
        <w:numPr>
          <w:ilvl w:val="0"/>
          <w:numId w:val="37"/>
        </w:numPr>
        <w:tabs>
          <w:tab w:val="left" w:pos="567"/>
        </w:tabs>
        <w:jc w:val="both"/>
        <w:rPr>
          <w:rFonts w:ascii="GHEA Grapalat" w:hAnsi="GHEA Grapalat"/>
          <w:spacing w:val="-6"/>
        </w:rPr>
      </w:pPr>
      <w:r w:rsidRPr="002C10A0">
        <w:rPr>
          <w:rFonts w:ascii="GHEA Grapalat" w:hAnsi="GHEA Grapalat"/>
          <w:spacing w:val="-6"/>
        </w:rPr>
        <w:lastRenderedPageBreak/>
        <w:t>отсутствует установленн</w:t>
      </w:r>
      <w:r w:rsidR="006E6259">
        <w:rPr>
          <w:rFonts w:ascii="GHEA Grapalat" w:hAnsi="GHEA Grapalat"/>
          <w:spacing w:val="-6"/>
        </w:rPr>
        <w:t>ый</w:t>
      </w:r>
      <w:r w:rsidRPr="002C10A0">
        <w:rPr>
          <w:rFonts w:ascii="GHEA Grapalat" w:hAnsi="GHEA Grapalat"/>
          <w:spacing w:val="-6"/>
        </w:rPr>
        <w:t xml:space="preserve"> приглашением на </w:t>
      </w:r>
      <w:r w:rsidR="00AC387F">
        <w:rPr>
          <w:rFonts w:ascii="GHEA Grapalat" w:hAnsi="GHEA Grapalat"/>
        </w:rPr>
        <w:t>открытого конкурса</w:t>
      </w:r>
      <w:r w:rsidR="00AC387F" w:rsidRPr="002C10A0">
        <w:rPr>
          <w:rFonts w:ascii="GHEA Grapalat" w:hAnsi="GHEA Grapalat"/>
        </w:rPr>
        <w:t xml:space="preserve"> </w:t>
      </w:r>
      <w:r w:rsidR="006E6259" w:rsidRPr="002C10A0">
        <w:rPr>
          <w:rFonts w:ascii="GHEA Grapalat" w:hAnsi="GHEA Grapalat"/>
          <w:spacing w:val="-6"/>
        </w:rPr>
        <w:t>случай</w:t>
      </w:r>
      <w:r w:rsidRPr="002C10A0">
        <w:rPr>
          <w:rFonts w:ascii="GHEA Grapalat" w:hAnsi="GHEA Grapalat"/>
        </w:rPr>
        <w:t xml:space="preserve">     одновременного </w:t>
      </w:r>
    </w:p>
    <w:p w14:paraId="3BE7D078" w14:textId="77777777" w:rsidR="006B3E56" w:rsidRDefault="006B3E56" w:rsidP="00EE54EE">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47355BD8" w14:textId="77777777" w:rsidR="006B3E56" w:rsidRDefault="006B3E56" w:rsidP="00EE54EE">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511358C" w14:textId="77777777" w:rsidR="006B3E56" w:rsidRDefault="006B3E56" w:rsidP="00EE54EE">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0403205" w14:textId="77777777" w:rsidR="006B3E56" w:rsidRDefault="006B3E56" w:rsidP="00EE54EE">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19CBD4D1" w14:textId="77777777" w:rsidR="006B3E56" w:rsidRDefault="006B3E56" w:rsidP="00EE54EE">
      <w:pPr>
        <w:widowControl w:val="0"/>
        <w:ind w:left="7088"/>
        <w:jc w:val="both"/>
        <w:rPr>
          <w:rFonts w:ascii="GHEA Grapalat" w:hAnsi="GHEA Grapalat"/>
        </w:rPr>
      </w:pPr>
      <w:r>
        <w:rPr>
          <w:rFonts w:ascii="GHEA Grapalat" w:hAnsi="GHEA Grapalat"/>
          <w:vertAlign w:val="superscript"/>
        </w:rPr>
        <w:t>наименование участника</w:t>
      </w:r>
    </w:p>
    <w:p w14:paraId="3BB01817" w14:textId="77777777" w:rsidR="006B3E56" w:rsidRDefault="006B3E56" w:rsidP="00EE54EE">
      <w:pPr>
        <w:widowControl w:val="0"/>
        <w:jc w:val="both"/>
        <w:rPr>
          <w:rFonts w:ascii="GHEA Grapalat" w:hAnsi="GHEA Grapalat"/>
        </w:rPr>
      </w:pPr>
      <w:r>
        <w:rPr>
          <w:rFonts w:ascii="GHEA Grapalat" w:hAnsi="GHEA Grapalat"/>
        </w:rPr>
        <w:t>долю (пай) в размере более пятидесяти процентов</w:t>
      </w:r>
      <w:r w:rsidR="00D02472">
        <w:rPr>
          <w:rFonts w:ascii="GHEA Grapalat" w:hAnsi="GHEA Grapalat"/>
        </w:rPr>
        <w:t>.</w:t>
      </w:r>
    </w:p>
    <w:p w14:paraId="6D98ECBD" w14:textId="77777777" w:rsidR="00D02472" w:rsidRDefault="00D02472" w:rsidP="00EE54EE">
      <w:pPr>
        <w:widowControl w:val="0"/>
        <w:contextualSpacing/>
        <w:jc w:val="both"/>
        <w:rPr>
          <w:rFonts w:ascii="GHEA Grapalat" w:hAnsi="GHEA Grapalat"/>
        </w:rPr>
      </w:pPr>
      <w:r>
        <w:rPr>
          <w:rFonts w:ascii="GHEA Grapalat" w:hAnsi="GHEA Grapalat"/>
        </w:rPr>
        <w:t>Ниже ---------------------------------</w:t>
      </w:r>
      <w:r w:rsidR="00155668">
        <w:rPr>
          <w:rFonts w:ascii="GHEA Grapalat" w:hAnsi="GHEA Grapalat"/>
        </w:rPr>
        <w:t>-------------------------</w:t>
      </w:r>
      <w:r w:rsidR="00155668" w:rsidRPr="00155668">
        <w:rPr>
          <w:rFonts w:ascii="GHEA Grapalat" w:hAnsi="GHEA Grapalat"/>
        </w:rPr>
        <w:t xml:space="preserve"> </w:t>
      </w:r>
      <w:r w:rsidR="00155668">
        <w:rPr>
          <w:rFonts w:ascii="GHEA Grapalat" w:hAnsi="GHEA Grapalat"/>
        </w:rPr>
        <w:t>представляет</w:t>
      </w:r>
      <w:r w:rsidR="00155668" w:rsidRPr="00155668">
        <w:rPr>
          <w:rFonts w:ascii="GHEA Grapalat" w:hAnsi="GHEA Grapalat"/>
        </w:rPr>
        <w:t xml:space="preserve"> </w:t>
      </w:r>
      <w:r w:rsidR="00155668" w:rsidRPr="006B2B1A">
        <w:rPr>
          <w:rFonts w:ascii="GHEA Grapalat" w:hAnsi="GHEA Grapalat"/>
        </w:rPr>
        <w:t>ссылк</w:t>
      </w:r>
      <w:r w:rsidR="00155668">
        <w:rPr>
          <w:rFonts w:ascii="GHEA Grapalat" w:hAnsi="GHEA Grapalat"/>
        </w:rPr>
        <w:t>у</w:t>
      </w:r>
      <w:r w:rsidR="00155668" w:rsidRPr="006B2B1A">
        <w:rPr>
          <w:rFonts w:ascii="GHEA Grapalat" w:hAnsi="GHEA Grapalat"/>
        </w:rPr>
        <w:t xml:space="preserve"> на сайт</w:t>
      </w:r>
      <w:r w:rsidR="00155668">
        <w:rPr>
          <w:rFonts w:ascii="GHEA Grapalat" w:hAnsi="GHEA Grapalat"/>
        </w:rPr>
        <w:t>,</w:t>
      </w:r>
    </w:p>
    <w:p w14:paraId="1EBF0C51" w14:textId="77777777" w:rsidR="00D02472" w:rsidRDefault="00D02472" w:rsidP="00EE54EE">
      <w:pPr>
        <w:widowControl w:val="0"/>
        <w:ind w:left="1843"/>
        <w:contextualSpacing/>
        <w:jc w:val="both"/>
        <w:rPr>
          <w:rFonts w:ascii="GHEA Grapalat" w:hAnsi="GHEA Grapalat"/>
        </w:rPr>
      </w:pPr>
      <w:r>
        <w:rPr>
          <w:rFonts w:ascii="GHEA Grapalat" w:hAnsi="GHEA Grapalat"/>
          <w:vertAlign w:val="superscript"/>
        </w:rPr>
        <w:t>наименование участника</w:t>
      </w:r>
    </w:p>
    <w:p w14:paraId="22484A6E" w14:textId="77777777" w:rsidR="006B3E56" w:rsidRDefault="00155668" w:rsidP="00EE54EE">
      <w:pPr>
        <w:widowControl w:val="0"/>
        <w:jc w:val="both"/>
        <w:rPr>
          <w:rFonts w:ascii="GHEA Grapalat" w:hAnsi="GHEA Grapalat"/>
          <w:sz w:val="28"/>
          <w:szCs w:val="28"/>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02472" w:rsidRPr="006B2B1A">
        <w:rPr>
          <w:rFonts w:ascii="GHEA Grapalat" w:hAnsi="GHEA Grapalat"/>
        </w:rPr>
        <w:t>----------------</w:t>
      </w:r>
      <w:r>
        <w:rPr>
          <w:rFonts w:ascii="GHEA Grapalat" w:hAnsi="GHEA Grapalat"/>
        </w:rPr>
        <w:t>.</w:t>
      </w:r>
      <w:r w:rsidR="006B3E56" w:rsidRPr="00155668">
        <w:rPr>
          <w:rStyle w:val="FootnoteReference"/>
          <w:rFonts w:ascii="GHEA Grapalat" w:hAnsi="GHEA Grapalat"/>
          <w:sz w:val="28"/>
          <w:szCs w:val="28"/>
        </w:rPr>
        <w:footnoteReference w:customMarkFollows="1" w:id="9"/>
        <w:t>**</w:t>
      </w:r>
      <w:r w:rsidR="006B3E56" w:rsidRPr="00155668">
        <w:rPr>
          <w:rFonts w:ascii="GHEA Grapalat" w:hAnsi="GHEA Grapalat"/>
          <w:sz w:val="28"/>
          <w:szCs w:val="28"/>
        </w:rPr>
        <w:t xml:space="preserve"> </w:t>
      </w:r>
    </w:p>
    <w:p w14:paraId="4A5C30FB" w14:textId="77777777" w:rsidR="00155668" w:rsidRPr="000C1746" w:rsidRDefault="00155668" w:rsidP="00EE54EE">
      <w:pPr>
        <w:jc w:val="both"/>
        <w:rPr>
          <w:rFonts w:ascii="GHEA Grapalat" w:hAnsi="GHEA Grapalat"/>
        </w:rPr>
      </w:pPr>
      <w:r w:rsidRPr="00DA5EA0">
        <w:rPr>
          <w:rFonts w:ascii="GHEA Grapalat" w:hAnsi="GHEA Grapalat"/>
        </w:rPr>
        <w:t>______________________</w:t>
      </w:r>
      <w:r>
        <w:rPr>
          <w:rFonts w:ascii="GHEA Grapalat" w:hAnsi="GHEA Grapalat"/>
        </w:rPr>
        <w:t>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4DCFF0EA" w14:textId="77777777" w:rsidR="00155668" w:rsidRPr="000C1746" w:rsidRDefault="00155668" w:rsidP="00EE54EE">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3D5A11C8" w14:textId="77777777" w:rsidR="00155668" w:rsidRPr="000C1746" w:rsidRDefault="00155668" w:rsidP="00EE54EE">
      <w:pPr>
        <w:ind w:left="1134"/>
        <w:jc w:val="both"/>
        <w:rPr>
          <w:rFonts w:ascii="GHEA Grapalat" w:hAnsi="GHEA Grapalat"/>
          <w:sz w:val="16"/>
        </w:rPr>
      </w:pPr>
      <w:r w:rsidRPr="000C1746">
        <w:rPr>
          <w:rFonts w:ascii="GHEA Grapalat" w:hAnsi="GHEA Grapalat"/>
          <w:sz w:val="16"/>
        </w:rPr>
        <w:t>имя, фамилия руководителя)</w:t>
      </w:r>
    </w:p>
    <w:p w14:paraId="4368F827" w14:textId="77777777" w:rsidR="00155668" w:rsidRPr="009044F1" w:rsidRDefault="00155668" w:rsidP="00EE54EE">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14:paraId="2D04C97C" w14:textId="77777777" w:rsidR="006B3E56" w:rsidRPr="00D3436F" w:rsidRDefault="006B3E56" w:rsidP="00EE54EE">
      <w:pPr>
        <w:tabs>
          <w:tab w:val="left" w:pos="7371"/>
        </w:tabs>
        <w:ind w:left="3544" w:firstLine="3"/>
        <w:jc w:val="both"/>
        <w:rPr>
          <w:rFonts w:ascii="GHEA Grapalat" w:hAnsi="GHEA Grapalat"/>
          <w:sz w:val="16"/>
        </w:rPr>
      </w:pPr>
    </w:p>
    <w:p w14:paraId="2BB2614E"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754BBD35" w14:textId="77777777" w:rsidR="00B1013B" w:rsidRDefault="00B1013B" w:rsidP="00EE54EE">
      <w:pPr>
        <w:rPr>
          <w:rFonts w:ascii="GHEA Grapalat" w:hAnsi="GHEA Grapalat"/>
          <w:b/>
        </w:rPr>
      </w:pPr>
      <w:r>
        <w:rPr>
          <w:rFonts w:ascii="GHEA Grapalat" w:hAnsi="GHEA Grapalat"/>
          <w:b/>
        </w:rPr>
        <w:br w:type="page"/>
      </w:r>
    </w:p>
    <w:p w14:paraId="75A68C38" w14:textId="77777777" w:rsidR="001E7EAA" w:rsidRPr="005F52BD" w:rsidRDefault="001E7EAA" w:rsidP="00EE54EE">
      <w:pPr>
        <w:jc w:val="right"/>
        <w:rPr>
          <w:rFonts w:ascii="GHEA Grapalat" w:hAnsi="GHEA Grapalat"/>
          <w:b/>
        </w:rPr>
      </w:pPr>
    </w:p>
    <w:p w14:paraId="115E24D3" w14:textId="77777777" w:rsidR="001E7EAA" w:rsidRPr="005F52BD" w:rsidRDefault="001E7EAA" w:rsidP="00EE54EE">
      <w:pPr>
        <w:jc w:val="right"/>
        <w:rPr>
          <w:rFonts w:ascii="GHEA Grapalat" w:hAnsi="GHEA Grapalat"/>
          <w:b/>
        </w:rPr>
      </w:pPr>
    </w:p>
    <w:p w14:paraId="63B77C74" w14:textId="77777777" w:rsidR="001E7EAA" w:rsidRPr="005F52BD" w:rsidRDefault="001E7EAA" w:rsidP="00EE54EE">
      <w:pPr>
        <w:jc w:val="right"/>
        <w:rPr>
          <w:rFonts w:ascii="GHEA Grapalat" w:hAnsi="GHEA Grapalat"/>
          <w:b/>
        </w:rPr>
      </w:pPr>
    </w:p>
    <w:p w14:paraId="112E6B20" w14:textId="77777777" w:rsidR="001E7EAA" w:rsidRPr="005F52BD" w:rsidRDefault="001E7EAA" w:rsidP="00EE54EE">
      <w:pPr>
        <w:jc w:val="right"/>
        <w:rPr>
          <w:rFonts w:ascii="GHEA Grapalat" w:hAnsi="GHEA Grapalat"/>
          <w:b/>
        </w:rPr>
      </w:pPr>
    </w:p>
    <w:p w14:paraId="3CD05D34" w14:textId="77777777" w:rsidR="001E7EAA" w:rsidRPr="005F52BD" w:rsidRDefault="001E7EAA" w:rsidP="00EE54EE">
      <w:pPr>
        <w:jc w:val="right"/>
        <w:rPr>
          <w:rFonts w:ascii="GHEA Grapalat" w:hAnsi="GHEA Grapalat"/>
          <w:b/>
        </w:rPr>
      </w:pPr>
    </w:p>
    <w:p w14:paraId="20945EAC" w14:textId="77777777" w:rsidR="001E7EAA" w:rsidRPr="005F52BD" w:rsidRDefault="001E7EAA" w:rsidP="00EE54EE">
      <w:pPr>
        <w:jc w:val="right"/>
        <w:rPr>
          <w:rFonts w:ascii="GHEA Grapalat" w:hAnsi="GHEA Grapalat"/>
          <w:b/>
        </w:rPr>
      </w:pPr>
    </w:p>
    <w:p w14:paraId="7700AA99" w14:textId="77777777" w:rsidR="001E7EAA" w:rsidRPr="005F52BD" w:rsidRDefault="001E7EAA" w:rsidP="00EE54EE">
      <w:pPr>
        <w:jc w:val="right"/>
        <w:rPr>
          <w:rFonts w:ascii="GHEA Grapalat" w:hAnsi="GHEA Grapalat"/>
          <w:b/>
        </w:rPr>
      </w:pPr>
    </w:p>
    <w:p w14:paraId="6F9D9FAC" w14:textId="77777777" w:rsidR="001E7EAA" w:rsidRPr="005F52BD" w:rsidRDefault="001E7EAA" w:rsidP="00EE54EE">
      <w:pPr>
        <w:jc w:val="right"/>
        <w:rPr>
          <w:rFonts w:ascii="GHEA Grapalat" w:hAnsi="GHEA Grapalat"/>
          <w:b/>
        </w:rPr>
      </w:pPr>
    </w:p>
    <w:p w14:paraId="0D037F80" w14:textId="77777777" w:rsidR="001E7EAA" w:rsidRPr="005F52BD" w:rsidRDefault="001E7EAA" w:rsidP="00EE54EE">
      <w:pPr>
        <w:jc w:val="right"/>
        <w:rPr>
          <w:rFonts w:ascii="GHEA Grapalat" w:hAnsi="GHEA Grapalat"/>
          <w:b/>
        </w:rPr>
      </w:pPr>
    </w:p>
    <w:p w14:paraId="5A3F0845" w14:textId="77777777" w:rsidR="001E7EAA" w:rsidRPr="005F52BD" w:rsidRDefault="001E7EAA" w:rsidP="00EE54EE">
      <w:pPr>
        <w:jc w:val="right"/>
        <w:rPr>
          <w:rFonts w:ascii="GHEA Grapalat" w:hAnsi="GHEA Grapalat"/>
          <w:b/>
        </w:rPr>
      </w:pPr>
    </w:p>
    <w:p w14:paraId="3F2D36CD" w14:textId="77777777" w:rsidR="001E7EAA" w:rsidRPr="005F52BD" w:rsidRDefault="001E7EAA" w:rsidP="00EE54EE">
      <w:pPr>
        <w:jc w:val="right"/>
        <w:rPr>
          <w:rFonts w:ascii="GHEA Grapalat" w:hAnsi="GHEA Grapalat"/>
          <w:b/>
        </w:rPr>
      </w:pPr>
    </w:p>
    <w:p w14:paraId="449C3A5A" w14:textId="77777777" w:rsidR="001E7EAA" w:rsidRPr="005F52BD" w:rsidRDefault="001E7EAA" w:rsidP="00EE54EE">
      <w:pPr>
        <w:jc w:val="right"/>
        <w:rPr>
          <w:rFonts w:ascii="GHEA Grapalat" w:hAnsi="GHEA Grapalat"/>
          <w:b/>
        </w:rPr>
      </w:pPr>
    </w:p>
    <w:p w14:paraId="38776D68" w14:textId="77777777" w:rsidR="001E7EAA" w:rsidRPr="005F52BD" w:rsidRDefault="001E7EAA" w:rsidP="00EE54EE">
      <w:pPr>
        <w:jc w:val="right"/>
        <w:rPr>
          <w:rFonts w:ascii="GHEA Grapalat" w:hAnsi="GHEA Grapalat"/>
          <w:b/>
        </w:rPr>
      </w:pPr>
    </w:p>
    <w:p w14:paraId="58ACF909" w14:textId="77777777" w:rsidR="001E7EAA" w:rsidRPr="005F52BD" w:rsidRDefault="001E7EAA" w:rsidP="00EE54EE">
      <w:pPr>
        <w:jc w:val="right"/>
        <w:rPr>
          <w:rFonts w:ascii="GHEA Grapalat" w:hAnsi="GHEA Grapalat"/>
          <w:b/>
        </w:rPr>
      </w:pPr>
    </w:p>
    <w:p w14:paraId="7EDAA854" w14:textId="77777777" w:rsidR="001E7EAA" w:rsidRPr="005F52BD" w:rsidRDefault="001E7EAA" w:rsidP="00EE54EE">
      <w:pPr>
        <w:jc w:val="right"/>
        <w:rPr>
          <w:rFonts w:ascii="GHEA Grapalat" w:hAnsi="GHEA Grapalat"/>
          <w:b/>
        </w:rPr>
      </w:pPr>
    </w:p>
    <w:p w14:paraId="2578AB75" w14:textId="77777777" w:rsidR="001E7EAA" w:rsidRPr="005F52BD" w:rsidRDefault="001E7EAA" w:rsidP="00EE54EE">
      <w:pPr>
        <w:jc w:val="right"/>
        <w:rPr>
          <w:rFonts w:ascii="GHEA Grapalat" w:hAnsi="GHEA Grapalat"/>
          <w:b/>
        </w:rPr>
      </w:pPr>
    </w:p>
    <w:p w14:paraId="2156749B" w14:textId="77777777" w:rsidR="001E7EAA" w:rsidRPr="005F52BD" w:rsidRDefault="001E7EAA" w:rsidP="00EE54EE">
      <w:pPr>
        <w:jc w:val="right"/>
        <w:rPr>
          <w:rFonts w:ascii="GHEA Grapalat" w:hAnsi="GHEA Grapalat"/>
          <w:b/>
        </w:rPr>
      </w:pPr>
    </w:p>
    <w:p w14:paraId="0CC434A1" w14:textId="77777777" w:rsidR="001E7EAA" w:rsidRPr="005F52BD" w:rsidRDefault="001E7EAA" w:rsidP="00EE54EE">
      <w:pPr>
        <w:jc w:val="right"/>
        <w:rPr>
          <w:rFonts w:ascii="GHEA Grapalat" w:hAnsi="GHEA Grapalat"/>
          <w:b/>
        </w:rPr>
      </w:pPr>
    </w:p>
    <w:p w14:paraId="5E23C18E" w14:textId="77777777" w:rsidR="001E7EAA" w:rsidRPr="005F52BD" w:rsidRDefault="001E7EAA" w:rsidP="00EE54EE">
      <w:pPr>
        <w:jc w:val="right"/>
        <w:rPr>
          <w:rFonts w:ascii="GHEA Grapalat" w:hAnsi="GHEA Grapalat"/>
          <w:b/>
        </w:rPr>
      </w:pPr>
    </w:p>
    <w:p w14:paraId="1CC53FDA" w14:textId="77777777" w:rsidR="001E7EAA" w:rsidRPr="005F52BD" w:rsidRDefault="001E7EAA" w:rsidP="00EE54EE">
      <w:pPr>
        <w:jc w:val="right"/>
        <w:rPr>
          <w:rFonts w:ascii="GHEA Grapalat" w:hAnsi="GHEA Grapalat"/>
          <w:b/>
        </w:rPr>
      </w:pPr>
    </w:p>
    <w:p w14:paraId="562F4AD0" w14:textId="77777777" w:rsidR="001E7EAA" w:rsidRPr="005F52BD" w:rsidRDefault="001E7EAA" w:rsidP="00EE54EE">
      <w:pPr>
        <w:jc w:val="right"/>
        <w:rPr>
          <w:rFonts w:ascii="GHEA Grapalat" w:hAnsi="GHEA Grapalat"/>
          <w:b/>
        </w:rPr>
      </w:pPr>
    </w:p>
    <w:p w14:paraId="6F55E560" w14:textId="77777777" w:rsidR="001E7EAA" w:rsidRPr="005F52BD" w:rsidRDefault="001E7EAA" w:rsidP="00EE54EE">
      <w:pPr>
        <w:jc w:val="right"/>
        <w:rPr>
          <w:rFonts w:ascii="GHEA Grapalat" w:hAnsi="GHEA Grapalat"/>
          <w:b/>
        </w:rPr>
      </w:pPr>
    </w:p>
    <w:p w14:paraId="4D4D8F95" w14:textId="77777777" w:rsidR="001E7EAA" w:rsidRPr="005F52BD" w:rsidRDefault="001E7EAA" w:rsidP="00EE54EE">
      <w:pPr>
        <w:jc w:val="right"/>
        <w:rPr>
          <w:rFonts w:ascii="GHEA Grapalat" w:hAnsi="GHEA Grapalat"/>
          <w:b/>
        </w:rPr>
      </w:pPr>
    </w:p>
    <w:p w14:paraId="338A1CC6" w14:textId="77777777" w:rsidR="001E7EAA" w:rsidRPr="005F52BD" w:rsidRDefault="001E7EAA" w:rsidP="00EE54EE">
      <w:pPr>
        <w:jc w:val="right"/>
        <w:rPr>
          <w:rFonts w:ascii="GHEA Grapalat" w:hAnsi="GHEA Grapalat"/>
          <w:b/>
        </w:rPr>
      </w:pPr>
    </w:p>
    <w:p w14:paraId="547EA302" w14:textId="77777777" w:rsidR="001E7EAA" w:rsidRPr="005F52BD" w:rsidRDefault="001E7EAA" w:rsidP="00EE54EE">
      <w:pPr>
        <w:jc w:val="right"/>
        <w:rPr>
          <w:rFonts w:ascii="GHEA Grapalat" w:hAnsi="GHEA Grapalat"/>
          <w:b/>
        </w:rPr>
      </w:pPr>
    </w:p>
    <w:p w14:paraId="19405DB8" w14:textId="77777777" w:rsidR="001E7EAA" w:rsidRPr="005F52BD" w:rsidRDefault="001E7EAA" w:rsidP="00EE54EE">
      <w:pPr>
        <w:jc w:val="right"/>
        <w:rPr>
          <w:rFonts w:ascii="GHEA Grapalat" w:hAnsi="GHEA Grapalat"/>
          <w:b/>
        </w:rPr>
      </w:pPr>
    </w:p>
    <w:p w14:paraId="55581517" w14:textId="77777777" w:rsidR="001E7EAA" w:rsidRPr="005F52BD" w:rsidRDefault="001E7EAA" w:rsidP="00EE54EE">
      <w:pPr>
        <w:jc w:val="right"/>
        <w:rPr>
          <w:rFonts w:ascii="GHEA Grapalat" w:hAnsi="GHEA Grapalat"/>
          <w:b/>
        </w:rPr>
      </w:pPr>
    </w:p>
    <w:p w14:paraId="2F2DE481" w14:textId="77777777" w:rsidR="001E7EAA" w:rsidRPr="005F52BD" w:rsidRDefault="001E7EAA" w:rsidP="00EE54EE">
      <w:pPr>
        <w:jc w:val="right"/>
        <w:rPr>
          <w:rFonts w:ascii="GHEA Grapalat" w:hAnsi="GHEA Grapalat"/>
          <w:b/>
        </w:rPr>
      </w:pPr>
    </w:p>
    <w:p w14:paraId="0EA3F7D7" w14:textId="77777777" w:rsidR="001E7EAA" w:rsidRPr="005F52BD" w:rsidRDefault="001E7EAA" w:rsidP="00EE54EE">
      <w:pPr>
        <w:jc w:val="right"/>
        <w:rPr>
          <w:rFonts w:ascii="GHEA Grapalat" w:hAnsi="GHEA Grapalat"/>
          <w:b/>
        </w:rPr>
      </w:pPr>
    </w:p>
    <w:p w14:paraId="4367B7D1" w14:textId="77777777" w:rsidR="001E7EAA" w:rsidRPr="005F52BD" w:rsidRDefault="001E7EAA" w:rsidP="00EE54EE">
      <w:pPr>
        <w:jc w:val="right"/>
        <w:rPr>
          <w:rFonts w:ascii="GHEA Grapalat" w:hAnsi="GHEA Grapalat"/>
          <w:b/>
        </w:rPr>
      </w:pPr>
    </w:p>
    <w:p w14:paraId="7D03960D" w14:textId="77777777" w:rsidR="001E7EAA" w:rsidRPr="005F52BD" w:rsidRDefault="001E7EAA" w:rsidP="00EE54EE">
      <w:pPr>
        <w:jc w:val="right"/>
        <w:rPr>
          <w:rFonts w:ascii="GHEA Grapalat" w:hAnsi="GHEA Grapalat"/>
          <w:b/>
        </w:rPr>
      </w:pPr>
    </w:p>
    <w:p w14:paraId="0DA07BB8" w14:textId="77777777" w:rsidR="001E7EAA" w:rsidRPr="005F52BD" w:rsidRDefault="001E7EAA" w:rsidP="00EE54EE">
      <w:pPr>
        <w:jc w:val="right"/>
        <w:rPr>
          <w:rFonts w:ascii="GHEA Grapalat" w:hAnsi="GHEA Grapalat"/>
          <w:b/>
        </w:rPr>
      </w:pPr>
    </w:p>
    <w:p w14:paraId="60B6F338" w14:textId="77777777" w:rsidR="001E7EAA" w:rsidRPr="005F52BD" w:rsidRDefault="001E7EAA" w:rsidP="00EE54EE">
      <w:pPr>
        <w:jc w:val="right"/>
        <w:rPr>
          <w:rFonts w:ascii="GHEA Grapalat" w:hAnsi="GHEA Grapalat"/>
          <w:b/>
        </w:rPr>
      </w:pPr>
    </w:p>
    <w:p w14:paraId="659DA014" w14:textId="77777777" w:rsidR="001E7EAA" w:rsidRPr="005F52BD" w:rsidRDefault="001E7EAA" w:rsidP="00EE54EE">
      <w:pPr>
        <w:jc w:val="right"/>
        <w:rPr>
          <w:rFonts w:ascii="GHEA Grapalat" w:hAnsi="GHEA Grapalat"/>
          <w:b/>
        </w:rPr>
      </w:pPr>
    </w:p>
    <w:p w14:paraId="6B131F51" w14:textId="77777777" w:rsidR="001E7EAA" w:rsidRPr="005F52BD" w:rsidRDefault="001E7EAA" w:rsidP="00EE54EE">
      <w:pPr>
        <w:jc w:val="right"/>
        <w:rPr>
          <w:rFonts w:ascii="GHEA Grapalat" w:hAnsi="GHEA Grapalat"/>
          <w:b/>
        </w:rPr>
      </w:pPr>
    </w:p>
    <w:p w14:paraId="57A55086" w14:textId="77777777" w:rsidR="001E7EAA" w:rsidRDefault="001E7EAA" w:rsidP="00EE54EE">
      <w:pPr>
        <w:rPr>
          <w:rFonts w:ascii="GHEA Grapalat" w:hAnsi="GHEA Grapalat"/>
          <w:b/>
        </w:rPr>
      </w:pPr>
      <w:r>
        <w:rPr>
          <w:rFonts w:ascii="GHEA Grapalat" w:hAnsi="GHEA Grapalat"/>
          <w:b/>
        </w:rPr>
        <w:br w:type="page"/>
      </w:r>
    </w:p>
    <w:p w14:paraId="7C0F064F" w14:textId="77777777" w:rsidR="00DB6B33" w:rsidRDefault="00DB6B33" w:rsidP="00EE54EE">
      <w:pPr>
        <w:jc w:val="right"/>
        <w:rPr>
          <w:rFonts w:ascii="GHEA Grapalat" w:hAnsi="GHEA Grapalat"/>
          <w:b/>
        </w:rPr>
      </w:pPr>
      <w:r>
        <w:rPr>
          <w:rFonts w:ascii="GHEA Grapalat" w:hAnsi="GHEA Grapalat"/>
          <w:b/>
        </w:rPr>
        <w:lastRenderedPageBreak/>
        <w:t>Приложение 1.</w:t>
      </w:r>
      <w:r w:rsidR="00AC6131">
        <w:rPr>
          <w:rFonts w:ascii="GHEA Grapalat" w:hAnsi="GHEA Grapalat"/>
          <w:b/>
        </w:rPr>
        <w:t>2</w:t>
      </w:r>
      <w:r>
        <w:rPr>
          <w:rFonts w:ascii="GHEA Grapalat" w:hAnsi="GHEA Grapalat"/>
          <w:b/>
        </w:rPr>
        <w:t xml:space="preserve">** </w:t>
      </w:r>
    </w:p>
    <w:p w14:paraId="6771F889" w14:textId="25F729CE" w:rsidR="00DB6B33" w:rsidRPr="00FA6464" w:rsidRDefault="00DB6B33" w:rsidP="00EE54EE">
      <w:pPr>
        <w:jc w:val="right"/>
        <w:rPr>
          <w:rFonts w:ascii="GHEA Grapalat" w:hAnsi="GHEA Grapalat"/>
          <w:b/>
        </w:rPr>
      </w:pPr>
      <w:r w:rsidRPr="001439BD">
        <w:rPr>
          <w:rFonts w:ascii="GHEA Grapalat" w:hAnsi="GHEA Grapalat"/>
          <w:b/>
        </w:rPr>
        <w:t xml:space="preserve">к Приглашению на </w:t>
      </w:r>
      <w:r w:rsidR="00AC387F">
        <w:rPr>
          <w:rFonts w:ascii="GHEA Grapalat" w:hAnsi="GHEA Grapalat"/>
          <w:b/>
        </w:rPr>
        <w:t>открытый конкурс</w:t>
      </w:r>
    </w:p>
    <w:p w14:paraId="1A589915" w14:textId="37A4D03C" w:rsidR="00DB6B33" w:rsidRPr="009044F1" w:rsidRDefault="00DB6B33" w:rsidP="00EE54EE">
      <w:pPr>
        <w:pStyle w:val="Heading3"/>
        <w:keepNext w:val="0"/>
        <w:widowControl w:val="0"/>
        <w:spacing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C11C6B">
        <w:rPr>
          <w:rFonts w:ascii="GHEA Grapalat" w:hAnsi="GHEA Grapalat"/>
          <w:b/>
          <w:sz w:val="24"/>
          <w:szCs w:val="24"/>
        </w:rPr>
        <w:t>EQ-BMTsDzB-</w:t>
      </w:r>
      <w:r w:rsidR="00300561">
        <w:rPr>
          <w:rFonts w:ascii="GHEA Grapalat" w:hAnsi="GHEA Grapalat"/>
          <w:b/>
          <w:sz w:val="24"/>
          <w:szCs w:val="24"/>
        </w:rPr>
        <w:t>24/10</w:t>
      </w:r>
    </w:p>
    <w:p w14:paraId="53F57107"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09FDEE71"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6DB110CE" w14:textId="77777777" w:rsidR="00AC34B0" w:rsidRDefault="00AC34B0" w:rsidP="00EE54EE">
      <w:pPr>
        <w:ind w:left="360" w:hanging="360"/>
        <w:jc w:val="center"/>
        <w:rPr>
          <w:rFonts w:ascii="GHEA Grapalat" w:hAnsi="GHEA Grapalat"/>
          <w:b/>
        </w:rPr>
      </w:pPr>
      <w:r>
        <w:rPr>
          <w:rFonts w:ascii="GHEA Grapalat" w:hAnsi="GHEA Grapalat"/>
          <w:b/>
        </w:rPr>
        <w:t>ФОРМА</w:t>
      </w:r>
    </w:p>
    <w:p w14:paraId="3CDEB209" w14:textId="77777777" w:rsidR="00AC34B0" w:rsidRPr="00C76978" w:rsidRDefault="00AC34B0" w:rsidP="00EE54E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4660DF35" w14:textId="77777777" w:rsidR="00AC34B0" w:rsidRPr="00ED3A13" w:rsidRDefault="00AC34B0" w:rsidP="00EE54EE">
      <w:pPr>
        <w:ind w:left="360" w:hanging="360"/>
        <w:jc w:val="center"/>
        <w:rPr>
          <w:rFonts w:ascii="GHEA Grapalat" w:eastAsia="GHEA Grapalat" w:hAnsi="GHEA Grapalat" w:cs="GHEA Grapalat"/>
          <w:b/>
        </w:rPr>
      </w:pPr>
    </w:p>
    <w:p w14:paraId="0D5FC93A" w14:textId="77777777" w:rsidR="00AC34B0" w:rsidRPr="00FD1EE4" w:rsidRDefault="00AC34B0" w:rsidP="00EE54EE">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EB768CC"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C34B0" w:rsidRPr="00FD1EE4" w14:paraId="77A0894E" w14:textId="77777777" w:rsidTr="00DF1F49">
        <w:tc>
          <w:tcPr>
            <w:tcW w:w="2836" w:type="dxa"/>
            <w:shd w:val="clear" w:color="auto" w:fill="D9E2F3"/>
            <w:vAlign w:val="center"/>
          </w:tcPr>
          <w:p w14:paraId="4D3C32D3"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976A4E4" w14:textId="77777777" w:rsidR="00AC34B0" w:rsidRPr="00FD1EE4" w:rsidRDefault="00AC34B0" w:rsidP="00EE54EE">
            <w:pPr>
              <w:rPr>
                <w:rFonts w:ascii="GHEA Grapalat" w:eastAsia="GHEA Grapalat" w:hAnsi="GHEA Grapalat" w:cs="GHEA Grapalat"/>
              </w:rPr>
            </w:pPr>
          </w:p>
        </w:tc>
      </w:tr>
      <w:tr w:rsidR="00AC34B0" w:rsidRPr="00FD1EE4" w14:paraId="586D753E" w14:textId="77777777" w:rsidTr="00DF1F49">
        <w:tc>
          <w:tcPr>
            <w:tcW w:w="2836" w:type="dxa"/>
            <w:shd w:val="clear" w:color="auto" w:fill="D9E2F3"/>
            <w:vAlign w:val="center"/>
          </w:tcPr>
          <w:p w14:paraId="64C0644E"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3D4DEA0" w14:textId="77777777" w:rsidR="00AC34B0" w:rsidRPr="00FD1EE4" w:rsidRDefault="00AC34B0" w:rsidP="00EE54EE">
            <w:pPr>
              <w:rPr>
                <w:rFonts w:ascii="GHEA Grapalat" w:eastAsia="GHEA Grapalat" w:hAnsi="GHEA Grapalat" w:cs="GHEA Grapalat"/>
              </w:rPr>
            </w:pPr>
          </w:p>
        </w:tc>
      </w:tr>
      <w:tr w:rsidR="00AC34B0" w:rsidRPr="00FD1EE4" w14:paraId="6266D8CC" w14:textId="77777777" w:rsidTr="00DF1F49">
        <w:tc>
          <w:tcPr>
            <w:tcW w:w="2836" w:type="dxa"/>
            <w:shd w:val="clear" w:color="auto" w:fill="D9E2F3"/>
            <w:vAlign w:val="center"/>
          </w:tcPr>
          <w:p w14:paraId="7A37B28C"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5C99BB2" w14:textId="77777777" w:rsidR="00AC34B0" w:rsidRPr="00FD1EE4" w:rsidRDefault="00AC34B0" w:rsidP="00EE54EE">
            <w:pPr>
              <w:rPr>
                <w:rFonts w:ascii="GHEA Grapalat" w:eastAsia="GHEA Grapalat" w:hAnsi="GHEA Grapalat" w:cs="GHEA Grapalat"/>
              </w:rPr>
            </w:pPr>
          </w:p>
        </w:tc>
      </w:tr>
      <w:tr w:rsidR="00AC34B0" w:rsidRPr="00FD1EE4" w14:paraId="2F6CF80B" w14:textId="77777777" w:rsidTr="00DF1F49">
        <w:tc>
          <w:tcPr>
            <w:tcW w:w="2836" w:type="dxa"/>
            <w:shd w:val="clear" w:color="auto" w:fill="D9E2F3"/>
            <w:vAlign w:val="center"/>
          </w:tcPr>
          <w:p w14:paraId="1E9801D9"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88B9F59" w14:textId="77777777" w:rsidR="00AC34B0" w:rsidRPr="00FD1EE4" w:rsidRDefault="00AC34B0" w:rsidP="00EE54EE">
            <w:pPr>
              <w:rPr>
                <w:rFonts w:ascii="GHEA Grapalat" w:eastAsia="GHEA Grapalat" w:hAnsi="GHEA Grapalat" w:cs="GHEA Grapalat"/>
              </w:rPr>
            </w:pPr>
          </w:p>
        </w:tc>
      </w:tr>
      <w:tr w:rsidR="00AC34B0" w:rsidRPr="00FD1EE4" w14:paraId="34ECB8A5" w14:textId="77777777" w:rsidTr="00DF1F49">
        <w:tc>
          <w:tcPr>
            <w:tcW w:w="2836" w:type="dxa"/>
            <w:shd w:val="clear" w:color="auto" w:fill="D9E2F3"/>
            <w:vAlign w:val="center"/>
          </w:tcPr>
          <w:p w14:paraId="02748841"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B9BD950" w14:textId="77777777" w:rsidR="00AC34B0" w:rsidRPr="00FD1EE4" w:rsidRDefault="00AC34B0" w:rsidP="00EE54EE">
            <w:pPr>
              <w:rPr>
                <w:rFonts w:ascii="GHEA Grapalat" w:eastAsia="GHEA Grapalat" w:hAnsi="GHEA Grapalat" w:cs="GHEA Grapalat"/>
              </w:rPr>
            </w:pPr>
          </w:p>
        </w:tc>
      </w:tr>
      <w:tr w:rsidR="00AC34B0" w:rsidRPr="00FD1EE4" w14:paraId="379C4E2B" w14:textId="77777777" w:rsidTr="00DF1F49">
        <w:tc>
          <w:tcPr>
            <w:tcW w:w="2836" w:type="dxa"/>
            <w:shd w:val="clear" w:color="auto" w:fill="D9E2F3"/>
            <w:vAlign w:val="center"/>
          </w:tcPr>
          <w:p w14:paraId="78744F9B"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211ED9F5" w14:textId="77777777" w:rsidR="00AC34B0" w:rsidRPr="00FD1EE4" w:rsidRDefault="00AC34B0" w:rsidP="00EE54EE">
            <w:pPr>
              <w:ind w:left="993" w:hanging="851"/>
              <w:rPr>
                <w:rFonts w:ascii="GHEA Grapalat" w:eastAsia="GHEA Grapalat" w:hAnsi="GHEA Grapalat" w:cs="GHEA Grapalat"/>
              </w:rPr>
            </w:pPr>
          </w:p>
        </w:tc>
      </w:tr>
      <w:tr w:rsidR="00AC34B0" w:rsidRPr="00FD1EE4" w14:paraId="1AA0F8C0" w14:textId="77777777" w:rsidTr="00DF1F49">
        <w:tc>
          <w:tcPr>
            <w:tcW w:w="2836" w:type="dxa"/>
            <w:shd w:val="clear" w:color="auto" w:fill="D9E2F3"/>
            <w:vAlign w:val="center"/>
          </w:tcPr>
          <w:p w14:paraId="026F8A03" w14:textId="77777777" w:rsidR="00AC34B0" w:rsidRPr="00FD1EE4" w:rsidRDefault="00AC34B0" w:rsidP="00EE54EE">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C0E4606" w14:textId="77777777" w:rsidR="00AC34B0" w:rsidRPr="00FD1EE4" w:rsidRDefault="00AC34B0" w:rsidP="00EE54EE">
            <w:pPr>
              <w:ind w:left="993" w:hanging="851"/>
              <w:rPr>
                <w:rFonts w:ascii="GHEA Grapalat" w:eastAsia="GHEA Grapalat" w:hAnsi="GHEA Grapalat" w:cs="GHEA Grapalat"/>
              </w:rPr>
            </w:pPr>
          </w:p>
        </w:tc>
      </w:tr>
    </w:tbl>
    <w:p w14:paraId="2C739A6F"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3BBC2DEC" w14:textId="77777777" w:rsidTr="00DF1F49">
        <w:tc>
          <w:tcPr>
            <w:tcW w:w="2835" w:type="dxa"/>
            <w:shd w:val="clear" w:color="auto" w:fill="D9E2F3"/>
            <w:vAlign w:val="center"/>
          </w:tcPr>
          <w:p w14:paraId="69F863DC"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791BD4B5" w14:textId="77777777" w:rsidR="00AC34B0" w:rsidRPr="00FD1EE4" w:rsidRDefault="00AC34B0" w:rsidP="00EE54EE">
            <w:pPr>
              <w:rPr>
                <w:rFonts w:ascii="GHEA Grapalat" w:eastAsia="GHEA Grapalat" w:hAnsi="GHEA Grapalat" w:cs="GHEA Grapalat"/>
              </w:rPr>
            </w:pPr>
          </w:p>
        </w:tc>
      </w:tr>
      <w:tr w:rsidR="00AC34B0" w:rsidRPr="00FD1EE4" w14:paraId="5286025A" w14:textId="77777777" w:rsidTr="00DF1F49">
        <w:trPr>
          <w:trHeight w:val="1487"/>
        </w:trPr>
        <w:tc>
          <w:tcPr>
            <w:tcW w:w="2835" w:type="dxa"/>
            <w:shd w:val="clear" w:color="auto" w:fill="D9E2F3"/>
            <w:vAlign w:val="center"/>
          </w:tcPr>
          <w:p w14:paraId="3D3A8E7A"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0A78ACB3" w14:textId="77777777" w:rsidR="00AC34B0" w:rsidRPr="00FD1EE4" w:rsidRDefault="00AC34B0" w:rsidP="00EE54EE">
            <w:pPr>
              <w:rPr>
                <w:rFonts w:ascii="GHEA Grapalat" w:eastAsia="GHEA Grapalat" w:hAnsi="GHEA Grapalat" w:cs="GHEA Grapalat"/>
              </w:rPr>
            </w:pPr>
          </w:p>
        </w:tc>
      </w:tr>
    </w:tbl>
    <w:p w14:paraId="7A1520CA"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1F7227" w14:textId="77777777" w:rsidTr="00DF1F49">
        <w:tc>
          <w:tcPr>
            <w:tcW w:w="2835" w:type="dxa"/>
            <w:shd w:val="clear" w:color="auto" w:fill="D9E2F3"/>
            <w:vAlign w:val="center"/>
          </w:tcPr>
          <w:p w14:paraId="1797ED61" w14:textId="77777777" w:rsidR="00AC34B0" w:rsidRPr="00FD1EE4" w:rsidRDefault="00AC34B0" w:rsidP="00EE54EE">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3A7A6FCA" w14:textId="77777777" w:rsidR="00AC34B0" w:rsidRPr="00FD1EE4" w:rsidRDefault="00AC34B0" w:rsidP="00EE54EE">
            <w:pPr>
              <w:rPr>
                <w:rFonts w:ascii="GHEA Grapalat" w:eastAsia="GHEA Grapalat" w:hAnsi="GHEA Grapalat" w:cs="GHEA Grapalat"/>
              </w:rPr>
            </w:pPr>
          </w:p>
        </w:tc>
      </w:tr>
      <w:tr w:rsidR="00AC34B0" w:rsidRPr="00FD1EE4" w14:paraId="53B5AE83" w14:textId="77777777" w:rsidTr="00DF1F49">
        <w:tc>
          <w:tcPr>
            <w:tcW w:w="2835" w:type="dxa"/>
            <w:shd w:val="clear" w:color="auto" w:fill="D9E2F3"/>
            <w:vAlign w:val="center"/>
          </w:tcPr>
          <w:p w14:paraId="7F6AE681" w14:textId="77777777" w:rsidR="00AC34B0" w:rsidRPr="00FD1EE4" w:rsidRDefault="00AC34B0" w:rsidP="00EE54EE">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4319E6BD" w14:textId="77777777" w:rsidR="00AC34B0" w:rsidRPr="00FD1EE4" w:rsidRDefault="00AC34B0" w:rsidP="00EE54EE">
            <w:pPr>
              <w:rPr>
                <w:rFonts w:ascii="GHEA Grapalat" w:eastAsia="GHEA Grapalat" w:hAnsi="GHEA Grapalat" w:cs="GHEA Grapalat"/>
              </w:rPr>
            </w:pPr>
          </w:p>
        </w:tc>
      </w:tr>
      <w:tr w:rsidR="00AC34B0" w:rsidRPr="00FD1EE4" w14:paraId="1A3BBFBC" w14:textId="77777777" w:rsidTr="00DF1F49">
        <w:tc>
          <w:tcPr>
            <w:tcW w:w="2835" w:type="dxa"/>
            <w:shd w:val="clear" w:color="auto" w:fill="D9E2F3"/>
            <w:vAlign w:val="center"/>
          </w:tcPr>
          <w:p w14:paraId="7BF4A6DC" w14:textId="77777777" w:rsidR="00AC34B0" w:rsidRPr="00FD1EE4" w:rsidRDefault="00AC34B0" w:rsidP="00EE54EE">
            <w:pPr>
              <w:numPr>
                <w:ilvl w:val="2"/>
                <w:numId w:val="2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3B24CDD" w14:textId="77777777" w:rsidR="00AC34B0" w:rsidRPr="00FD1EE4" w:rsidRDefault="00AC34B0" w:rsidP="00EE54EE">
            <w:pPr>
              <w:rPr>
                <w:rFonts w:ascii="GHEA Grapalat" w:eastAsia="GHEA Grapalat" w:hAnsi="GHEA Grapalat" w:cs="GHEA Grapalat"/>
              </w:rPr>
            </w:pPr>
          </w:p>
        </w:tc>
      </w:tr>
    </w:tbl>
    <w:p w14:paraId="0137561C" w14:textId="77777777" w:rsidR="00AC34B0" w:rsidRPr="00FD1EE4" w:rsidRDefault="00AC34B0" w:rsidP="00EE54EE">
      <w:pPr>
        <w:rPr>
          <w:rFonts w:ascii="GHEA Grapalat" w:eastAsia="GHEA Grapalat" w:hAnsi="GHEA Grapalat" w:cs="GHEA Grapalat"/>
        </w:rPr>
      </w:pPr>
    </w:p>
    <w:p w14:paraId="42EF163C" w14:textId="77777777" w:rsidR="00AC34B0" w:rsidRPr="00FD1EE4" w:rsidRDefault="00AC34B0" w:rsidP="00EE54EE">
      <w:pPr>
        <w:rPr>
          <w:rFonts w:ascii="GHEA Grapalat" w:eastAsia="GHEA Grapalat" w:hAnsi="GHEA Grapalat" w:cs="GHEA Grapalat"/>
        </w:rPr>
      </w:pPr>
      <w:r w:rsidRPr="00FD1EE4">
        <w:rPr>
          <w:rFonts w:ascii="GHEA Grapalat" w:hAnsi="GHEA Grapalat"/>
        </w:rPr>
        <w:br w:type="page"/>
      </w:r>
    </w:p>
    <w:p w14:paraId="6934E020" w14:textId="77777777" w:rsidR="00AC34B0" w:rsidRPr="009A52BE" w:rsidRDefault="00AC34B0" w:rsidP="00EE54EE">
      <w:pPr>
        <w:numPr>
          <w:ilvl w:val="0"/>
          <w:numId w:val="2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2C87193F" w14:textId="77777777" w:rsidR="00AC34B0" w:rsidRPr="004E2F96"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2CDD0475" w14:textId="77777777" w:rsidTr="00DF1F49">
        <w:tc>
          <w:tcPr>
            <w:tcW w:w="2835" w:type="dxa"/>
            <w:shd w:val="clear" w:color="auto" w:fill="D9E2F3"/>
            <w:vAlign w:val="center"/>
          </w:tcPr>
          <w:p w14:paraId="55E055C2" w14:textId="77777777" w:rsidR="00AC34B0" w:rsidRPr="00FD1EE4" w:rsidRDefault="00AC34B0" w:rsidP="00EE54EE">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1A46E572" w14:textId="77777777" w:rsidR="00AC34B0" w:rsidRPr="00FD1EE4" w:rsidRDefault="00AC34B0" w:rsidP="00EE54EE">
            <w:pPr>
              <w:rPr>
                <w:rFonts w:ascii="GHEA Grapalat" w:eastAsia="GHEA Grapalat" w:hAnsi="GHEA Grapalat" w:cs="GHEA Grapalat"/>
              </w:rPr>
            </w:pPr>
          </w:p>
        </w:tc>
      </w:tr>
      <w:tr w:rsidR="00AC34B0" w:rsidRPr="00FD1EE4" w14:paraId="51AC69A4" w14:textId="77777777" w:rsidTr="00DF1F49">
        <w:tc>
          <w:tcPr>
            <w:tcW w:w="2835" w:type="dxa"/>
            <w:shd w:val="clear" w:color="auto" w:fill="D9E2F3"/>
            <w:vAlign w:val="center"/>
          </w:tcPr>
          <w:p w14:paraId="3600BF4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5B66779" w14:textId="77777777" w:rsidR="00AC34B0" w:rsidRPr="00FD1EE4" w:rsidRDefault="00AC34B0" w:rsidP="00EE54EE">
            <w:pPr>
              <w:rPr>
                <w:rFonts w:ascii="GHEA Grapalat" w:eastAsia="GHEA Grapalat" w:hAnsi="GHEA Grapalat" w:cs="GHEA Grapalat"/>
              </w:rPr>
            </w:pPr>
          </w:p>
        </w:tc>
      </w:tr>
    </w:tbl>
    <w:p w14:paraId="5E5DACDE"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6D04745" w14:textId="77777777" w:rsidTr="00DF1F49">
        <w:tc>
          <w:tcPr>
            <w:tcW w:w="2835" w:type="dxa"/>
            <w:shd w:val="clear" w:color="auto" w:fill="D9E2F3"/>
            <w:vAlign w:val="center"/>
          </w:tcPr>
          <w:p w14:paraId="4ABD96E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652854A" w14:textId="77777777" w:rsidR="00AC34B0" w:rsidRPr="00FD1EE4" w:rsidRDefault="00AC34B0" w:rsidP="00EE54EE">
            <w:pPr>
              <w:rPr>
                <w:rFonts w:ascii="GHEA Grapalat" w:eastAsia="GHEA Grapalat" w:hAnsi="GHEA Grapalat" w:cs="GHEA Grapalat"/>
              </w:rPr>
            </w:pPr>
          </w:p>
        </w:tc>
      </w:tr>
      <w:tr w:rsidR="00AC34B0" w:rsidRPr="00FD1EE4" w14:paraId="77213B4A" w14:textId="77777777" w:rsidTr="00DF1F49">
        <w:tc>
          <w:tcPr>
            <w:tcW w:w="2835" w:type="dxa"/>
            <w:shd w:val="clear" w:color="auto" w:fill="D9E2F3"/>
            <w:vAlign w:val="center"/>
          </w:tcPr>
          <w:p w14:paraId="7F4ADE4E"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763F5809" w14:textId="77777777" w:rsidR="00AC34B0" w:rsidRPr="00FD1EE4" w:rsidRDefault="00AC34B0" w:rsidP="00EE54EE">
            <w:pPr>
              <w:rPr>
                <w:rFonts w:ascii="GHEA Grapalat" w:eastAsia="GHEA Grapalat" w:hAnsi="GHEA Grapalat" w:cs="GHEA Grapalat"/>
              </w:rPr>
            </w:pPr>
          </w:p>
        </w:tc>
      </w:tr>
      <w:tr w:rsidR="00AC34B0" w:rsidRPr="00FD1EE4" w14:paraId="2241E8B5" w14:textId="77777777" w:rsidTr="00DF1F49">
        <w:tc>
          <w:tcPr>
            <w:tcW w:w="2835" w:type="dxa"/>
            <w:shd w:val="clear" w:color="auto" w:fill="D9E2F3"/>
            <w:vAlign w:val="center"/>
          </w:tcPr>
          <w:p w14:paraId="50EC86FC"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D034A31" w14:textId="77777777" w:rsidR="00AC34B0" w:rsidRPr="00FD1EE4" w:rsidRDefault="00AC34B0" w:rsidP="00EE54EE">
            <w:pPr>
              <w:rPr>
                <w:rFonts w:ascii="GHEA Grapalat" w:eastAsia="GHEA Grapalat" w:hAnsi="GHEA Grapalat" w:cs="GHEA Grapalat"/>
              </w:rPr>
            </w:pPr>
          </w:p>
        </w:tc>
      </w:tr>
      <w:tr w:rsidR="00AC34B0" w:rsidRPr="00FD1EE4" w14:paraId="1F2C399F" w14:textId="77777777" w:rsidTr="00DF1F49">
        <w:tc>
          <w:tcPr>
            <w:tcW w:w="2835" w:type="dxa"/>
            <w:shd w:val="clear" w:color="auto" w:fill="D9E2F3"/>
            <w:vAlign w:val="center"/>
          </w:tcPr>
          <w:p w14:paraId="5589365A"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0BF7094B" w14:textId="77777777" w:rsidR="00AC34B0" w:rsidRPr="00FD1EE4" w:rsidRDefault="00AC34B0" w:rsidP="00EE54EE">
            <w:pPr>
              <w:rPr>
                <w:rFonts w:ascii="GHEA Grapalat" w:eastAsia="GHEA Grapalat" w:hAnsi="GHEA Grapalat" w:cs="GHEA Grapalat"/>
              </w:rPr>
            </w:pPr>
          </w:p>
        </w:tc>
      </w:tr>
      <w:tr w:rsidR="00AC34B0" w:rsidRPr="00FD1EE4" w14:paraId="1AFE1AD6" w14:textId="77777777" w:rsidTr="00DF1F49">
        <w:tc>
          <w:tcPr>
            <w:tcW w:w="2835" w:type="dxa"/>
            <w:shd w:val="clear" w:color="auto" w:fill="D9E2F3"/>
            <w:vAlign w:val="center"/>
          </w:tcPr>
          <w:p w14:paraId="7EAB4527"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B88D272" w14:textId="77777777" w:rsidR="00AC34B0" w:rsidRPr="00FD1EE4" w:rsidRDefault="00AC34B0" w:rsidP="00EE54EE">
            <w:pPr>
              <w:rPr>
                <w:rFonts w:ascii="GHEA Grapalat" w:eastAsia="GHEA Grapalat" w:hAnsi="GHEA Grapalat" w:cs="GHEA Grapalat"/>
              </w:rPr>
            </w:pPr>
          </w:p>
        </w:tc>
      </w:tr>
      <w:tr w:rsidR="00AC34B0" w:rsidRPr="00FD1EE4" w14:paraId="7B6AEF8B" w14:textId="77777777" w:rsidTr="00DF1F49">
        <w:trPr>
          <w:trHeight w:val="1361"/>
        </w:trPr>
        <w:tc>
          <w:tcPr>
            <w:tcW w:w="2835" w:type="dxa"/>
            <w:shd w:val="clear" w:color="auto" w:fill="D9E2F3"/>
            <w:vAlign w:val="center"/>
          </w:tcPr>
          <w:p w14:paraId="215838CB"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0878E4D" w14:textId="77777777" w:rsidR="00AC34B0" w:rsidRPr="00FD1EE4" w:rsidRDefault="00AC34B0" w:rsidP="00EE54EE">
            <w:pPr>
              <w:rPr>
                <w:rFonts w:ascii="GHEA Grapalat" w:eastAsia="GHEA Grapalat" w:hAnsi="GHEA Grapalat" w:cs="GHEA Grapalat"/>
              </w:rPr>
            </w:pPr>
          </w:p>
        </w:tc>
      </w:tr>
      <w:tr w:rsidR="00AC34B0" w:rsidRPr="00FD1EE4" w14:paraId="350A90C1" w14:textId="77777777" w:rsidTr="00DF1F49">
        <w:tc>
          <w:tcPr>
            <w:tcW w:w="2835" w:type="dxa"/>
            <w:shd w:val="clear" w:color="auto" w:fill="D9E2F3"/>
            <w:vAlign w:val="center"/>
          </w:tcPr>
          <w:p w14:paraId="5074A3F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5C2963E" w14:textId="77777777" w:rsidR="00AC34B0" w:rsidRPr="00FD1EE4" w:rsidRDefault="00AC34B0" w:rsidP="00EE54EE">
            <w:pPr>
              <w:rPr>
                <w:rFonts w:ascii="GHEA Grapalat" w:eastAsia="GHEA Grapalat" w:hAnsi="GHEA Grapalat" w:cs="GHEA Grapalat"/>
              </w:rPr>
            </w:pPr>
          </w:p>
        </w:tc>
      </w:tr>
    </w:tbl>
    <w:p w14:paraId="716019D9" w14:textId="77777777" w:rsidR="00AC34B0" w:rsidRPr="00574FF7"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51D653A6" w14:textId="77777777" w:rsidTr="00DF1F49">
        <w:tc>
          <w:tcPr>
            <w:tcW w:w="2836" w:type="dxa"/>
            <w:shd w:val="clear" w:color="auto" w:fill="D9E2F3"/>
            <w:vAlign w:val="center"/>
          </w:tcPr>
          <w:p w14:paraId="0ECC7C97" w14:textId="77777777" w:rsidR="00AC34B0" w:rsidRPr="00FD1EE4" w:rsidRDefault="00AC34B0" w:rsidP="00EE54EE">
            <w:pPr>
              <w:numPr>
                <w:ilvl w:val="2"/>
                <w:numId w:val="2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5D46FEA" w14:textId="77777777" w:rsidR="00AC34B0" w:rsidRPr="00FD1EE4" w:rsidRDefault="00AC34B0" w:rsidP="00EE54EE">
            <w:pPr>
              <w:rPr>
                <w:rFonts w:ascii="GHEA Grapalat" w:eastAsia="GHEA Grapalat" w:hAnsi="GHEA Grapalat" w:cs="GHEA Grapalat"/>
              </w:rPr>
            </w:pPr>
          </w:p>
        </w:tc>
      </w:tr>
      <w:tr w:rsidR="00AC34B0" w:rsidRPr="00FD1EE4" w14:paraId="2B93EC50" w14:textId="77777777" w:rsidTr="00DF1F49">
        <w:tc>
          <w:tcPr>
            <w:tcW w:w="2836" w:type="dxa"/>
            <w:shd w:val="clear" w:color="auto" w:fill="D9E2F3"/>
            <w:vAlign w:val="center"/>
          </w:tcPr>
          <w:p w14:paraId="2653F9DF" w14:textId="77777777" w:rsidR="00AC34B0" w:rsidRPr="00FD1EE4" w:rsidRDefault="00AC34B0" w:rsidP="00EE54EE">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7EA5AF6F"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354823D8"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AC34B0">
                  <w:rPr>
                    <w:rFonts w:ascii="MS Gothic" w:eastAsia="MS Gothic" w:hAnsi="MS Gothic" w:cs="GHEA Grapalat" w:hint="eastAsia"/>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64DD808B" w14:textId="77777777" w:rsidR="00AC34B0" w:rsidRPr="00FD1EE4" w:rsidRDefault="00AC34B0" w:rsidP="00EE54EE">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0993947" w14:textId="77777777" w:rsidR="00AC34B0" w:rsidRPr="00CB7DFD" w:rsidRDefault="00AC34B0" w:rsidP="00EE54EE">
      <w:pPr>
        <w:numPr>
          <w:ilvl w:val="0"/>
          <w:numId w:val="25"/>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31371809"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2C8290C9" w14:textId="77777777" w:rsidTr="00DF1F49">
        <w:tc>
          <w:tcPr>
            <w:tcW w:w="2837" w:type="dxa"/>
            <w:shd w:val="clear" w:color="auto" w:fill="D9E2F3"/>
            <w:vAlign w:val="center"/>
          </w:tcPr>
          <w:p w14:paraId="29A1D070"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FC610E2" w14:textId="77777777" w:rsidR="00AC34B0" w:rsidRPr="00FD1EE4" w:rsidRDefault="00AC34B0" w:rsidP="00EE54EE">
            <w:pPr>
              <w:rPr>
                <w:rFonts w:ascii="GHEA Grapalat" w:eastAsia="GHEA Grapalat" w:hAnsi="GHEA Grapalat" w:cs="GHEA Grapalat"/>
              </w:rPr>
            </w:pPr>
          </w:p>
        </w:tc>
      </w:tr>
      <w:tr w:rsidR="00AC34B0" w:rsidRPr="00FD1EE4" w14:paraId="0BBE233D" w14:textId="77777777" w:rsidTr="00DF1F49">
        <w:tc>
          <w:tcPr>
            <w:tcW w:w="2837" w:type="dxa"/>
            <w:shd w:val="clear" w:color="auto" w:fill="D9E2F3"/>
            <w:vAlign w:val="center"/>
          </w:tcPr>
          <w:p w14:paraId="27F92AF7"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1CF20532" w14:textId="77777777" w:rsidR="00AC34B0" w:rsidRPr="00FD1EE4" w:rsidRDefault="00AC34B0" w:rsidP="00EE54EE">
            <w:pPr>
              <w:rPr>
                <w:rFonts w:ascii="GHEA Grapalat" w:eastAsia="GHEA Grapalat" w:hAnsi="GHEA Grapalat" w:cs="GHEA Grapalat"/>
              </w:rPr>
            </w:pPr>
          </w:p>
        </w:tc>
      </w:tr>
      <w:tr w:rsidR="00AC34B0" w:rsidRPr="00FD1EE4" w14:paraId="7ACBB101" w14:textId="77777777" w:rsidTr="00DF1F49">
        <w:tc>
          <w:tcPr>
            <w:tcW w:w="2837" w:type="dxa"/>
            <w:shd w:val="clear" w:color="auto" w:fill="D9E2F3"/>
            <w:vAlign w:val="center"/>
          </w:tcPr>
          <w:p w14:paraId="185A86FF"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63F9A213" w14:textId="77777777" w:rsidR="00AC34B0" w:rsidRPr="00FD1EE4" w:rsidRDefault="00AC34B0" w:rsidP="00EE54EE">
            <w:pPr>
              <w:rPr>
                <w:rFonts w:ascii="GHEA Grapalat" w:eastAsia="GHEA Grapalat" w:hAnsi="GHEA Grapalat" w:cs="GHEA Grapalat"/>
              </w:rPr>
            </w:pPr>
          </w:p>
        </w:tc>
      </w:tr>
      <w:tr w:rsidR="00AC34B0" w:rsidRPr="00FD1EE4" w14:paraId="71898A0F" w14:textId="77777777" w:rsidTr="00DF1F49">
        <w:tc>
          <w:tcPr>
            <w:tcW w:w="2837" w:type="dxa"/>
            <w:shd w:val="clear" w:color="auto" w:fill="D9E2F3"/>
            <w:vAlign w:val="center"/>
          </w:tcPr>
          <w:p w14:paraId="73526819"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B708749"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6702CD44"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48251EB"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13553B2D" w14:textId="77777777" w:rsidTr="00DF1F49">
        <w:tc>
          <w:tcPr>
            <w:tcW w:w="2837" w:type="dxa"/>
            <w:shd w:val="clear" w:color="auto" w:fill="D9E2F3"/>
            <w:vAlign w:val="center"/>
          </w:tcPr>
          <w:p w14:paraId="568D7092" w14:textId="77777777" w:rsidR="00AC34B0" w:rsidRPr="00B047A2"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B2486D4" w14:textId="77777777" w:rsidR="00AC34B0" w:rsidRPr="00FD1EE4" w:rsidRDefault="00AC34B0" w:rsidP="00EE54EE">
            <w:pPr>
              <w:rPr>
                <w:rFonts w:ascii="GHEA Grapalat" w:eastAsia="GHEA Grapalat" w:hAnsi="GHEA Grapalat" w:cs="GHEA Grapalat"/>
              </w:rPr>
            </w:pPr>
          </w:p>
        </w:tc>
      </w:tr>
      <w:tr w:rsidR="00AC34B0" w:rsidRPr="00FD1EE4" w14:paraId="6D09E406" w14:textId="77777777" w:rsidTr="00DF1F49">
        <w:tc>
          <w:tcPr>
            <w:tcW w:w="2837" w:type="dxa"/>
            <w:shd w:val="clear" w:color="auto" w:fill="D9E2F3"/>
            <w:vAlign w:val="center"/>
          </w:tcPr>
          <w:p w14:paraId="47CBDDC0"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7306F5A0" w14:textId="77777777" w:rsidR="00AC34B0" w:rsidRPr="00FD1EE4" w:rsidRDefault="00AC34B0" w:rsidP="00EE54EE">
            <w:pPr>
              <w:rPr>
                <w:rFonts w:ascii="GHEA Grapalat" w:eastAsia="GHEA Grapalat" w:hAnsi="GHEA Grapalat" w:cs="GHEA Grapalat"/>
              </w:rPr>
            </w:pPr>
          </w:p>
        </w:tc>
      </w:tr>
      <w:tr w:rsidR="00AC34B0" w:rsidRPr="00FD1EE4" w14:paraId="5842350D" w14:textId="77777777" w:rsidTr="00DF1F49">
        <w:tc>
          <w:tcPr>
            <w:tcW w:w="2837" w:type="dxa"/>
            <w:shd w:val="clear" w:color="auto" w:fill="D9E2F3"/>
            <w:vAlign w:val="center"/>
          </w:tcPr>
          <w:p w14:paraId="2F7D9F69"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015941E9" w14:textId="77777777" w:rsidR="00AC34B0" w:rsidRPr="00FD1EE4" w:rsidRDefault="00AC34B0" w:rsidP="00EE54EE">
            <w:pPr>
              <w:rPr>
                <w:rFonts w:ascii="GHEA Grapalat" w:eastAsia="GHEA Grapalat" w:hAnsi="GHEA Grapalat" w:cs="GHEA Grapalat"/>
              </w:rPr>
            </w:pPr>
          </w:p>
        </w:tc>
      </w:tr>
      <w:tr w:rsidR="00AC34B0" w:rsidRPr="00FD1EE4" w14:paraId="7EC41042" w14:textId="77777777" w:rsidTr="00DF1F49">
        <w:tc>
          <w:tcPr>
            <w:tcW w:w="2837" w:type="dxa"/>
            <w:shd w:val="clear" w:color="auto" w:fill="D9E2F3"/>
            <w:vAlign w:val="center"/>
          </w:tcPr>
          <w:p w14:paraId="7EFA1068"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546588"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1137D">
              <w:rPr>
                <w:rFonts w:ascii="GHEA Grapalat" w:eastAsia="GHEA Grapalat" w:hAnsi="GHEA Grapalat" w:cs="GHEA Grapalat"/>
              </w:rPr>
              <w:t>Прямое участие</w:t>
            </w:r>
          </w:p>
          <w:p w14:paraId="72C80711"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w:t>
            </w:r>
            <w:r w:rsidR="00AC34B0" w:rsidRPr="00D812D8">
              <w:rPr>
                <w:rFonts w:ascii="GHEA Grapalat" w:eastAsia="GHEA Grapalat" w:hAnsi="GHEA Grapalat" w:cs="GHEA Grapalat"/>
              </w:rPr>
              <w:t>освенное участие</w:t>
            </w:r>
          </w:p>
        </w:tc>
      </w:tr>
    </w:tbl>
    <w:p w14:paraId="42B0A232" w14:textId="77777777" w:rsidR="00AC34B0" w:rsidRPr="00FD1EE4" w:rsidRDefault="00AC34B0" w:rsidP="00EE54EE">
      <w:pPr>
        <w:rPr>
          <w:rFonts w:ascii="GHEA Grapalat" w:eastAsia="GHEA Grapalat" w:hAnsi="GHEA Grapalat" w:cs="GHEA Grapalat"/>
          <w:b/>
        </w:rPr>
      </w:pPr>
      <w:r w:rsidRPr="00FD1EE4">
        <w:rPr>
          <w:rFonts w:ascii="GHEA Grapalat" w:hAnsi="GHEA Grapalat"/>
        </w:rPr>
        <w:br w:type="page"/>
      </w:r>
    </w:p>
    <w:p w14:paraId="0D4B3980" w14:textId="77777777" w:rsidR="00AC34B0" w:rsidRPr="00FD1EE4" w:rsidRDefault="00AC34B0" w:rsidP="00EE54EE">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9E9951B"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C34B0" w:rsidRPr="00FD1EE4" w14:paraId="2B4AA96A" w14:textId="77777777" w:rsidTr="00DF1F49">
        <w:tc>
          <w:tcPr>
            <w:tcW w:w="2836" w:type="dxa"/>
            <w:shd w:val="clear" w:color="auto" w:fill="D9E2F3"/>
            <w:vAlign w:val="center"/>
          </w:tcPr>
          <w:p w14:paraId="3109E9BA"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645851E5" w14:textId="77777777" w:rsidR="00AC34B0" w:rsidRPr="00FD1EE4" w:rsidRDefault="00AC34B0" w:rsidP="00EE54EE">
            <w:pPr>
              <w:rPr>
                <w:rFonts w:ascii="GHEA Grapalat" w:eastAsia="GHEA Grapalat" w:hAnsi="GHEA Grapalat" w:cs="GHEA Grapalat"/>
              </w:rPr>
            </w:pPr>
          </w:p>
        </w:tc>
      </w:tr>
      <w:tr w:rsidR="00AC34B0" w:rsidRPr="00FD1EE4" w14:paraId="212922CD" w14:textId="77777777" w:rsidTr="00DF1F49">
        <w:tc>
          <w:tcPr>
            <w:tcW w:w="2836" w:type="dxa"/>
            <w:shd w:val="clear" w:color="auto" w:fill="D9E2F3"/>
            <w:vAlign w:val="center"/>
          </w:tcPr>
          <w:p w14:paraId="6A521E92"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B6BC9C9" w14:textId="77777777" w:rsidR="00AC34B0" w:rsidRPr="00FD1EE4" w:rsidRDefault="00AC34B0" w:rsidP="00EE54EE">
            <w:pPr>
              <w:rPr>
                <w:rFonts w:ascii="GHEA Grapalat" w:eastAsia="GHEA Grapalat" w:hAnsi="GHEA Grapalat" w:cs="GHEA Grapalat"/>
              </w:rPr>
            </w:pPr>
          </w:p>
        </w:tc>
      </w:tr>
      <w:tr w:rsidR="00AC34B0" w:rsidRPr="00FD1EE4" w14:paraId="689884DC" w14:textId="77777777" w:rsidTr="00DF1F49">
        <w:tc>
          <w:tcPr>
            <w:tcW w:w="2836" w:type="dxa"/>
            <w:shd w:val="clear" w:color="auto" w:fill="D9E2F3"/>
            <w:vAlign w:val="center"/>
          </w:tcPr>
          <w:p w14:paraId="4228D2D6"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32D36B5" w14:textId="77777777" w:rsidR="00AC34B0" w:rsidRPr="00FD1EE4" w:rsidRDefault="00AC34B0" w:rsidP="00EE54EE">
            <w:pPr>
              <w:rPr>
                <w:rFonts w:ascii="GHEA Grapalat" w:eastAsia="GHEA Grapalat" w:hAnsi="GHEA Grapalat" w:cs="GHEA Grapalat"/>
              </w:rPr>
            </w:pPr>
          </w:p>
        </w:tc>
      </w:tr>
      <w:tr w:rsidR="00AC34B0" w:rsidRPr="00FD1EE4" w14:paraId="71589EE0" w14:textId="77777777" w:rsidTr="00DF1F49">
        <w:tc>
          <w:tcPr>
            <w:tcW w:w="2836" w:type="dxa"/>
            <w:shd w:val="clear" w:color="auto" w:fill="D9E2F3"/>
            <w:vAlign w:val="center"/>
          </w:tcPr>
          <w:p w14:paraId="3E2DD439"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7F33628C" w14:textId="77777777" w:rsidR="00AC34B0" w:rsidRPr="00FD1EE4" w:rsidRDefault="00AC34B0" w:rsidP="00EE54EE">
            <w:pPr>
              <w:rPr>
                <w:rFonts w:ascii="GHEA Grapalat" w:eastAsia="GHEA Grapalat" w:hAnsi="GHEA Grapalat" w:cs="GHEA Grapalat"/>
              </w:rPr>
            </w:pPr>
          </w:p>
        </w:tc>
      </w:tr>
      <w:tr w:rsidR="00AC34B0" w:rsidRPr="00FD1EE4" w14:paraId="6A296333" w14:textId="77777777" w:rsidTr="00DF1F49">
        <w:tc>
          <w:tcPr>
            <w:tcW w:w="2836" w:type="dxa"/>
            <w:shd w:val="clear" w:color="auto" w:fill="D9E2F3"/>
            <w:vAlign w:val="center"/>
          </w:tcPr>
          <w:p w14:paraId="6FD3E7B1"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F6C55EE" w14:textId="77777777" w:rsidR="00AC34B0" w:rsidRPr="00FD1EE4" w:rsidRDefault="00AC34B0" w:rsidP="00EE54EE">
            <w:pPr>
              <w:rPr>
                <w:rFonts w:ascii="GHEA Grapalat" w:eastAsia="GHEA Grapalat" w:hAnsi="GHEA Grapalat" w:cs="GHEA Grapalat"/>
              </w:rPr>
            </w:pPr>
          </w:p>
        </w:tc>
      </w:tr>
      <w:tr w:rsidR="00AC34B0" w:rsidRPr="00FD1EE4" w14:paraId="7E3E986C" w14:textId="77777777" w:rsidTr="00DF1F49">
        <w:tc>
          <w:tcPr>
            <w:tcW w:w="2836" w:type="dxa"/>
            <w:shd w:val="clear" w:color="auto" w:fill="D9E2F3"/>
            <w:vAlign w:val="center"/>
          </w:tcPr>
          <w:p w14:paraId="50CF904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5DE5A64" w14:textId="77777777" w:rsidR="00AC34B0" w:rsidRPr="00FD1EE4" w:rsidRDefault="00AC34B0" w:rsidP="00EE54EE">
            <w:pPr>
              <w:rPr>
                <w:rFonts w:ascii="GHEA Grapalat" w:eastAsia="GHEA Grapalat" w:hAnsi="GHEA Grapalat" w:cs="GHEA Grapalat"/>
              </w:rPr>
            </w:pPr>
          </w:p>
        </w:tc>
      </w:tr>
    </w:tbl>
    <w:p w14:paraId="426A6F3B"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AC34B0" w:rsidRPr="00FD1EE4" w14:paraId="09A7BFC5" w14:textId="77777777" w:rsidTr="00DF1F49">
        <w:tc>
          <w:tcPr>
            <w:tcW w:w="2977" w:type="dxa"/>
            <w:shd w:val="clear" w:color="auto" w:fill="D9E2F3"/>
            <w:vAlign w:val="center"/>
          </w:tcPr>
          <w:p w14:paraId="0839F7FD"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32EB5850" w14:textId="77777777" w:rsidR="00AC34B0" w:rsidRPr="00FD1EE4" w:rsidRDefault="00AC34B0" w:rsidP="00EE54EE">
            <w:pPr>
              <w:rPr>
                <w:rFonts w:ascii="GHEA Grapalat" w:eastAsia="GHEA Grapalat" w:hAnsi="GHEA Grapalat" w:cs="GHEA Grapalat"/>
              </w:rPr>
            </w:pPr>
          </w:p>
        </w:tc>
      </w:tr>
      <w:tr w:rsidR="00AC34B0" w:rsidRPr="00FD1EE4" w14:paraId="62467527" w14:textId="77777777" w:rsidTr="00DF1F49">
        <w:tc>
          <w:tcPr>
            <w:tcW w:w="2977" w:type="dxa"/>
            <w:shd w:val="clear" w:color="auto" w:fill="D9E2F3"/>
            <w:vAlign w:val="center"/>
          </w:tcPr>
          <w:p w14:paraId="03749FB8"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2C1FFD55" w14:textId="77777777" w:rsidR="00AC34B0" w:rsidRPr="00FD1EE4" w:rsidRDefault="00AC34B0" w:rsidP="00EE54EE">
            <w:pPr>
              <w:rPr>
                <w:rFonts w:ascii="GHEA Grapalat" w:eastAsia="GHEA Grapalat" w:hAnsi="GHEA Grapalat" w:cs="GHEA Grapalat"/>
              </w:rPr>
            </w:pPr>
          </w:p>
        </w:tc>
      </w:tr>
      <w:tr w:rsidR="00AC34B0" w:rsidRPr="00FD1EE4" w14:paraId="68F54D9A" w14:textId="77777777" w:rsidTr="00DF1F49">
        <w:tc>
          <w:tcPr>
            <w:tcW w:w="2977" w:type="dxa"/>
            <w:shd w:val="clear" w:color="auto" w:fill="D9E2F3"/>
            <w:vAlign w:val="center"/>
          </w:tcPr>
          <w:p w14:paraId="440939C0" w14:textId="77777777" w:rsidR="00AC34B0" w:rsidRPr="00FD1EE4" w:rsidRDefault="00AC34B0" w:rsidP="00EE54EE">
            <w:pPr>
              <w:numPr>
                <w:ilvl w:val="2"/>
                <w:numId w:val="2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F959C3" w14:textId="77777777" w:rsidR="00AC34B0" w:rsidRPr="00FD1EE4" w:rsidRDefault="00AC34B0" w:rsidP="00EE54EE">
            <w:pPr>
              <w:rPr>
                <w:rFonts w:ascii="GHEA Grapalat" w:eastAsia="GHEA Grapalat" w:hAnsi="GHEA Grapalat" w:cs="GHEA Grapalat"/>
              </w:rPr>
            </w:pPr>
          </w:p>
        </w:tc>
      </w:tr>
      <w:tr w:rsidR="00AC34B0" w:rsidRPr="00FD1EE4" w14:paraId="3CA52B70" w14:textId="77777777" w:rsidTr="00DF1F49">
        <w:tc>
          <w:tcPr>
            <w:tcW w:w="2977" w:type="dxa"/>
            <w:shd w:val="clear" w:color="auto" w:fill="D9E2F3"/>
            <w:vAlign w:val="center"/>
          </w:tcPr>
          <w:p w14:paraId="25AEFCE4" w14:textId="77777777" w:rsidR="00AC34B0" w:rsidRPr="00FD1EE4" w:rsidRDefault="00AC34B0" w:rsidP="00EE54EE">
            <w:pPr>
              <w:numPr>
                <w:ilvl w:val="2"/>
                <w:numId w:val="2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4528788A" w14:textId="77777777" w:rsidR="00AC34B0" w:rsidRPr="00FD1EE4" w:rsidRDefault="00AC34B0" w:rsidP="00EE54EE">
            <w:pPr>
              <w:rPr>
                <w:rFonts w:ascii="GHEA Grapalat" w:eastAsia="GHEA Grapalat" w:hAnsi="GHEA Grapalat" w:cs="GHEA Grapalat"/>
              </w:rPr>
            </w:pPr>
          </w:p>
        </w:tc>
      </w:tr>
      <w:tr w:rsidR="00AC34B0" w:rsidRPr="00FD1EE4" w14:paraId="0538527E" w14:textId="77777777" w:rsidTr="00DF1F49">
        <w:tc>
          <w:tcPr>
            <w:tcW w:w="2977" w:type="dxa"/>
            <w:shd w:val="clear" w:color="auto" w:fill="D9E2F3"/>
            <w:vAlign w:val="center"/>
          </w:tcPr>
          <w:p w14:paraId="27803158"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7BF1C5A5" w14:textId="77777777" w:rsidR="00AC34B0" w:rsidRPr="00FD1EE4" w:rsidRDefault="00AC34B0" w:rsidP="00EE54EE">
            <w:pPr>
              <w:rPr>
                <w:rFonts w:ascii="GHEA Grapalat" w:eastAsia="GHEA Grapalat" w:hAnsi="GHEA Grapalat" w:cs="GHEA Grapalat"/>
              </w:rPr>
            </w:pPr>
          </w:p>
        </w:tc>
      </w:tr>
    </w:tbl>
    <w:p w14:paraId="5CC14F83"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C34B0" w:rsidRPr="00FD1EE4" w14:paraId="05844D59" w14:textId="77777777" w:rsidTr="00DF1F49">
        <w:tc>
          <w:tcPr>
            <w:tcW w:w="2943" w:type="dxa"/>
            <w:shd w:val="clear" w:color="auto" w:fill="D9E2F3"/>
            <w:vAlign w:val="center"/>
          </w:tcPr>
          <w:p w14:paraId="7F14471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47F7B916" w14:textId="77777777" w:rsidR="00AC34B0" w:rsidRPr="00FD1EE4" w:rsidRDefault="00AC34B0" w:rsidP="00EE54EE">
            <w:pPr>
              <w:rPr>
                <w:rFonts w:ascii="GHEA Grapalat" w:eastAsia="GHEA Grapalat" w:hAnsi="GHEA Grapalat" w:cs="GHEA Grapalat"/>
              </w:rPr>
            </w:pPr>
          </w:p>
        </w:tc>
      </w:tr>
      <w:tr w:rsidR="00AC34B0" w:rsidRPr="00FD1EE4" w14:paraId="60A00543" w14:textId="77777777" w:rsidTr="00DF1F49">
        <w:tc>
          <w:tcPr>
            <w:tcW w:w="2943" w:type="dxa"/>
            <w:shd w:val="clear" w:color="auto" w:fill="D9E2F3"/>
            <w:vAlign w:val="center"/>
          </w:tcPr>
          <w:p w14:paraId="3F98065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4637AACB" w14:textId="77777777" w:rsidR="00AC34B0" w:rsidRPr="00FD1EE4" w:rsidRDefault="00AC34B0" w:rsidP="00EE54EE">
            <w:pPr>
              <w:rPr>
                <w:rFonts w:ascii="GHEA Grapalat" w:eastAsia="GHEA Grapalat" w:hAnsi="GHEA Grapalat" w:cs="GHEA Grapalat"/>
              </w:rPr>
            </w:pPr>
          </w:p>
        </w:tc>
      </w:tr>
      <w:tr w:rsidR="00AC34B0" w:rsidRPr="00FD1EE4" w14:paraId="219EDB65" w14:textId="77777777" w:rsidTr="00DF1F49">
        <w:tc>
          <w:tcPr>
            <w:tcW w:w="2943" w:type="dxa"/>
            <w:shd w:val="clear" w:color="auto" w:fill="D9E2F3"/>
            <w:vAlign w:val="center"/>
          </w:tcPr>
          <w:p w14:paraId="75F6BB2C" w14:textId="77777777" w:rsidR="00AC34B0" w:rsidRPr="00FD1EE4" w:rsidRDefault="00AC34B0" w:rsidP="00EE54EE">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15776D0A" w14:textId="77777777" w:rsidR="00AC34B0" w:rsidRPr="00FD1EE4" w:rsidRDefault="00AC34B0" w:rsidP="00EE54EE">
            <w:pPr>
              <w:rPr>
                <w:rFonts w:ascii="GHEA Grapalat" w:eastAsia="GHEA Grapalat" w:hAnsi="GHEA Grapalat" w:cs="GHEA Grapalat"/>
              </w:rPr>
            </w:pPr>
          </w:p>
        </w:tc>
      </w:tr>
      <w:tr w:rsidR="00AC34B0" w:rsidRPr="00FD1EE4" w14:paraId="39A10183" w14:textId="77777777" w:rsidTr="00DF1F49">
        <w:tc>
          <w:tcPr>
            <w:tcW w:w="2943" w:type="dxa"/>
            <w:shd w:val="clear" w:color="auto" w:fill="D9E2F3"/>
            <w:vAlign w:val="center"/>
          </w:tcPr>
          <w:p w14:paraId="66538576" w14:textId="77777777" w:rsidR="00AC34B0" w:rsidRPr="00FD1EE4" w:rsidRDefault="00AC34B0" w:rsidP="00EE54EE">
            <w:pPr>
              <w:numPr>
                <w:ilvl w:val="2"/>
                <w:numId w:val="25"/>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2D33DC8E" w14:textId="77777777" w:rsidR="00AC34B0" w:rsidRPr="00FD1EE4" w:rsidRDefault="00AC34B0" w:rsidP="00EE54EE">
            <w:pPr>
              <w:rPr>
                <w:rFonts w:ascii="GHEA Grapalat" w:eastAsia="GHEA Grapalat" w:hAnsi="GHEA Grapalat" w:cs="GHEA Grapalat"/>
              </w:rPr>
            </w:pPr>
          </w:p>
        </w:tc>
      </w:tr>
    </w:tbl>
    <w:p w14:paraId="70C3D4D4"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C34B0" w:rsidRPr="00FD1EE4" w14:paraId="77771BC1" w14:textId="77777777" w:rsidTr="00DF1F49">
        <w:tc>
          <w:tcPr>
            <w:tcW w:w="2837" w:type="dxa"/>
            <w:shd w:val="clear" w:color="auto" w:fill="D9E2F3"/>
            <w:vAlign w:val="center"/>
          </w:tcPr>
          <w:p w14:paraId="23C8CBD8"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6940D6A3" w14:textId="77777777" w:rsidR="00AC34B0" w:rsidRPr="00FD1EE4" w:rsidRDefault="00AC34B0" w:rsidP="00EE54EE">
            <w:pPr>
              <w:rPr>
                <w:rFonts w:ascii="GHEA Grapalat" w:eastAsia="GHEA Grapalat" w:hAnsi="GHEA Grapalat" w:cs="GHEA Grapalat"/>
              </w:rPr>
            </w:pPr>
          </w:p>
        </w:tc>
      </w:tr>
      <w:tr w:rsidR="00AC34B0" w:rsidRPr="00FD1EE4" w14:paraId="6153122E" w14:textId="77777777" w:rsidTr="00DF1F49">
        <w:tc>
          <w:tcPr>
            <w:tcW w:w="2837" w:type="dxa"/>
            <w:shd w:val="clear" w:color="auto" w:fill="D9E2F3"/>
            <w:vAlign w:val="center"/>
          </w:tcPr>
          <w:p w14:paraId="2F70B493"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1CC2FD1" w14:textId="77777777" w:rsidR="00AC34B0" w:rsidRPr="00FD1EE4" w:rsidRDefault="00AC34B0" w:rsidP="00EE54EE">
            <w:pPr>
              <w:rPr>
                <w:rFonts w:ascii="GHEA Grapalat" w:eastAsia="GHEA Grapalat" w:hAnsi="GHEA Grapalat" w:cs="GHEA Grapalat"/>
              </w:rPr>
            </w:pPr>
          </w:p>
        </w:tc>
      </w:tr>
      <w:tr w:rsidR="00AC34B0" w:rsidRPr="00FD1EE4" w14:paraId="07042CC9" w14:textId="77777777" w:rsidTr="00DF1F49">
        <w:tc>
          <w:tcPr>
            <w:tcW w:w="2837" w:type="dxa"/>
            <w:shd w:val="clear" w:color="auto" w:fill="D9E2F3"/>
            <w:vAlign w:val="center"/>
          </w:tcPr>
          <w:p w14:paraId="4AED63D3"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01B6BD3" w14:textId="77777777" w:rsidR="00AC34B0" w:rsidRPr="00FD1EE4" w:rsidRDefault="00AC34B0" w:rsidP="00EE54EE">
            <w:pPr>
              <w:rPr>
                <w:rFonts w:ascii="GHEA Grapalat" w:eastAsia="GHEA Grapalat" w:hAnsi="GHEA Grapalat" w:cs="GHEA Grapalat"/>
              </w:rPr>
            </w:pPr>
          </w:p>
        </w:tc>
      </w:tr>
      <w:tr w:rsidR="00AC34B0" w:rsidRPr="00FD1EE4" w14:paraId="0A8CCD7D" w14:textId="77777777" w:rsidTr="00DF1F49">
        <w:tc>
          <w:tcPr>
            <w:tcW w:w="2837" w:type="dxa"/>
            <w:shd w:val="clear" w:color="auto" w:fill="D9E2F3"/>
            <w:vAlign w:val="center"/>
          </w:tcPr>
          <w:p w14:paraId="4636D829"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410F7F20" w14:textId="77777777" w:rsidR="00AC34B0" w:rsidRPr="00FD1EE4" w:rsidRDefault="00AC34B0" w:rsidP="00EE54EE">
            <w:pPr>
              <w:rPr>
                <w:rFonts w:ascii="GHEA Grapalat" w:eastAsia="GHEA Grapalat" w:hAnsi="GHEA Grapalat" w:cs="GHEA Grapalat"/>
              </w:rPr>
            </w:pPr>
          </w:p>
        </w:tc>
      </w:tr>
    </w:tbl>
    <w:p w14:paraId="56B3E63D" w14:textId="77777777" w:rsidR="00AC34B0" w:rsidRPr="008C665F"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32981B83" w14:textId="77777777" w:rsidTr="00DF1F49">
        <w:trPr>
          <w:trHeight w:val="924"/>
        </w:trPr>
        <w:tc>
          <w:tcPr>
            <w:tcW w:w="9016" w:type="dxa"/>
            <w:gridSpan w:val="2"/>
            <w:vAlign w:val="center"/>
          </w:tcPr>
          <w:p w14:paraId="4E9483FB" w14:textId="77777777" w:rsidR="00AC34B0" w:rsidRPr="00FD1EE4" w:rsidRDefault="00000000" w:rsidP="00EE54EE">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B34CB6">
              <w:rPr>
                <w:rFonts w:ascii="GHEA Grapalat" w:eastAsia="GHEA Grapalat" w:hAnsi="GHEA Grapalat" w:cs="GHEA Grapalat"/>
                <w:lang w:val="hy-AM"/>
              </w:rPr>
              <w:t>а</w:t>
            </w:r>
            <w:r w:rsidR="00AC34B0">
              <w:rPr>
                <w:rFonts w:ascii="GHEA Grapalat" w:eastAsia="GHEA Grapalat" w:hAnsi="GHEA Grapalat" w:cs="GHEA Grapalat"/>
              </w:rPr>
              <w:t>.</w:t>
            </w:r>
            <w:r w:rsidR="00AC34B0" w:rsidRPr="00FD1EE4">
              <w:rPr>
                <w:rFonts w:ascii="GHEA Grapalat" w:eastAsia="GHEA Grapalat" w:hAnsi="GHEA Grapalat" w:cs="GHEA Grapalat"/>
              </w:rPr>
              <w:t xml:space="preserve"> </w:t>
            </w:r>
            <w:r w:rsidR="00AC34B0" w:rsidRPr="00C76DD8">
              <w:rPr>
                <w:rFonts w:ascii="GHEA Grapalat" w:eastAsia="GHEA Grapalat" w:hAnsi="GHEA Grapalat" w:cs="GHEA Grapalat"/>
              </w:rPr>
              <w:t xml:space="preserve">прямо или косвенно владеет 20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C34B0" w:rsidRPr="00FD1EE4" w14:paraId="46B49637" w14:textId="77777777" w:rsidTr="00DF1F49">
        <w:trPr>
          <w:trHeight w:val="684"/>
        </w:trPr>
        <w:tc>
          <w:tcPr>
            <w:tcW w:w="4508" w:type="dxa"/>
            <w:shd w:val="clear" w:color="auto" w:fill="D9E2F3"/>
            <w:vAlign w:val="center"/>
          </w:tcPr>
          <w:p w14:paraId="10643693"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F8E71E7" w14:textId="77777777" w:rsidR="00AC34B0" w:rsidRPr="00FD1EE4" w:rsidRDefault="00AC34B0" w:rsidP="00EE54EE">
            <w:pPr>
              <w:rPr>
                <w:rFonts w:ascii="GHEA Grapalat" w:eastAsia="GHEA Grapalat" w:hAnsi="GHEA Grapalat" w:cs="GHEA Grapalat"/>
              </w:rPr>
            </w:pPr>
          </w:p>
        </w:tc>
      </w:tr>
      <w:tr w:rsidR="00AC34B0" w:rsidRPr="00FD1EE4" w14:paraId="2CC2C40F" w14:textId="77777777" w:rsidTr="00DF1F49">
        <w:trPr>
          <w:trHeight w:val="1282"/>
        </w:trPr>
        <w:tc>
          <w:tcPr>
            <w:tcW w:w="4508" w:type="dxa"/>
            <w:shd w:val="clear" w:color="auto" w:fill="D9E2F3"/>
            <w:vAlign w:val="center"/>
          </w:tcPr>
          <w:p w14:paraId="18F39A05"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546863B8" w14:textId="77777777" w:rsidR="00AC34B0" w:rsidRPr="006B364D" w:rsidRDefault="00000000" w:rsidP="00EE54EE">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43C662A2" w14:textId="77777777" w:rsidR="00AC34B0" w:rsidRPr="00F10CBA" w:rsidRDefault="00000000" w:rsidP="00EE54EE">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55FE832E" w14:textId="77777777" w:rsidTr="00DF1F49">
        <w:tc>
          <w:tcPr>
            <w:tcW w:w="9016" w:type="dxa"/>
            <w:gridSpan w:val="2"/>
            <w:vAlign w:val="center"/>
          </w:tcPr>
          <w:p w14:paraId="46E839CF"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6F16E4">
              <w:rPr>
                <w:rFonts w:ascii="GHEA Grapalat" w:eastAsia="GHEA Grapalat" w:hAnsi="GHEA Grapalat" w:cs="GHEA Grapalat"/>
                <w:lang w:val="hy-AM"/>
              </w:rPr>
              <w:t>б</w:t>
            </w:r>
            <w:r w:rsidR="00AC34B0" w:rsidRPr="006F16E4">
              <w:rPr>
                <w:rFonts w:eastAsia="Cambria Math"/>
              </w:rPr>
              <w:t>․</w:t>
            </w:r>
            <w:r w:rsidR="00AC34B0"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C34B0" w:rsidRPr="00FD1EE4" w14:paraId="07951954" w14:textId="77777777" w:rsidTr="00DF1F49">
        <w:tc>
          <w:tcPr>
            <w:tcW w:w="9016" w:type="dxa"/>
            <w:gridSpan w:val="2"/>
            <w:vAlign w:val="center"/>
          </w:tcPr>
          <w:p w14:paraId="1FFB5268" w14:textId="77777777" w:rsidR="00AC34B0" w:rsidRPr="00FD1EE4" w:rsidRDefault="00000000" w:rsidP="00EE54EE">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801B2D">
              <w:rPr>
                <w:rFonts w:ascii="GHEA Grapalat" w:eastAsia="GHEA Grapalat" w:hAnsi="GHEA Grapalat" w:cs="GHEA Grapalat"/>
                <w:lang w:val="hy-AM"/>
              </w:rPr>
              <w:t>в</w:t>
            </w:r>
            <w:r w:rsidR="00AC34B0">
              <w:rPr>
                <w:rFonts w:ascii="GHEA Grapalat" w:eastAsia="GHEA Grapalat" w:hAnsi="GHEA Grapalat" w:cs="GHEA Grapalat"/>
              </w:rPr>
              <w:t>.</w:t>
            </w:r>
            <w:r w:rsidR="00AC34B0"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BA30D4">
              <w:rPr>
                <w:rFonts w:ascii="GHEA Grapalat" w:eastAsia="GHEA Grapalat" w:hAnsi="GHEA Grapalat" w:cs="GHEA Grapalat"/>
                <w:lang w:val="hy-AM"/>
              </w:rPr>
              <w:t>б</w:t>
            </w:r>
            <w:r w:rsidR="00AC34B0" w:rsidRPr="00BA30D4">
              <w:rPr>
                <w:rFonts w:ascii="GHEA Grapalat" w:eastAsia="GHEA Grapalat" w:hAnsi="GHEA Grapalat" w:cs="GHEA Grapalat"/>
              </w:rPr>
              <w:t>"</w:t>
            </w:r>
          </w:p>
        </w:tc>
      </w:tr>
    </w:tbl>
    <w:p w14:paraId="7DF9722B" w14:textId="77777777" w:rsidR="00AC34B0" w:rsidRPr="00A5193B"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C34B0" w:rsidRPr="00FD1EE4" w14:paraId="75AD8C76" w14:textId="77777777" w:rsidTr="00DF1F49">
        <w:trPr>
          <w:trHeight w:val="924"/>
        </w:trPr>
        <w:tc>
          <w:tcPr>
            <w:tcW w:w="9016" w:type="dxa"/>
            <w:gridSpan w:val="2"/>
            <w:vAlign w:val="center"/>
          </w:tcPr>
          <w:p w14:paraId="659DE6D6" w14:textId="77777777" w:rsidR="00AC34B0" w:rsidRPr="00FD1EE4" w:rsidRDefault="00000000" w:rsidP="00EE54EE">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C7B43">
              <w:rPr>
                <w:rFonts w:ascii="GHEA Grapalat" w:eastAsia="GHEA Grapalat" w:hAnsi="GHEA Grapalat" w:cs="GHEA Grapalat"/>
                <w:lang w:val="hy-AM"/>
              </w:rPr>
              <w:t>а</w:t>
            </w:r>
            <w:r w:rsidR="00AC34B0" w:rsidRPr="00FD1EE4">
              <w:rPr>
                <w:rFonts w:eastAsia="Cambria Math"/>
              </w:rPr>
              <w:t>․</w:t>
            </w:r>
            <w:r w:rsidR="00AC34B0" w:rsidRPr="00FD1EE4">
              <w:rPr>
                <w:rFonts w:ascii="GHEA Grapalat" w:eastAsia="Cambria Math" w:hAnsi="GHEA Grapalat" w:cs="Cambria Math"/>
              </w:rPr>
              <w:t xml:space="preserve"> </w:t>
            </w:r>
            <w:r w:rsidR="00AC34B0" w:rsidRPr="00BC0F3A">
              <w:rPr>
                <w:rFonts w:ascii="GHEA Grapalat" w:eastAsia="GHEA Grapalat" w:hAnsi="GHEA Grapalat" w:cs="GHEA Grapalat"/>
              </w:rPr>
              <w:t xml:space="preserve">прямо или косвенно владеет 10 и более процентами </w:t>
            </w:r>
            <w:r w:rsidR="00AC34B0" w:rsidRPr="004B3E79">
              <w:rPr>
                <w:rFonts w:ascii="GHEA Grapalat" w:eastAsia="GHEA Grapalat" w:hAnsi="GHEA Grapalat" w:cs="GHEA Grapalat"/>
              </w:rPr>
              <w:t>дающих право голоса долей</w:t>
            </w:r>
            <w:r w:rsidR="00AC34B0" w:rsidRPr="00C76DD8">
              <w:rPr>
                <w:rFonts w:ascii="GHEA Grapalat" w:eastAsia="GHEA Grapalat" w:hAnsi="GHEA Grapalat" w:cs="GHEA Grapalat"/>
              </w:rPr>
              <w:t xml:space="preserve"> (акций, паев) </w:t>
            </w:r>
            <w:r w:rsidR="00AC34B0"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C34B0" w:rsidRPr="00FD1EE4" w14:paraId="1A80B65A" w14:textId="77777777" w:rsidTr="00DF1F49">
        <w:trPr>
          <w:trHeight w:val="684"/>
        </w:trPr>
        <w:tc>
          <w:tcPr>
            <w:tcW w:w="4508" w:type="dxa"/>
            <w:shd w:val="clear" w:color="auto" w:fill="D9E2F3"/>
            <w:vAlign w:val="center"/>
          </w:tcPr>
          <w:p w14:paraId="1DF27A37"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7A474075" w14:textId="77777777" w:rsidR="00AC34B0" w:rsidRPr="00FD1EE4" w:rsidRDefault="00AC34B0" w:rsidP="00EE54EE">
            <w:pPr>
              <w:rPr>
                <w:rFonts w:ascii="GHEA Grapalat" w:eastAsia="GHEA Grapalat" w:hAnsi="GHEA Grapalat" w:cs="GHEA Grapalat"/>
              </w:rPr>
            </w:pPr>
          </w:p>
        </w:tc>
      </w:tr>
      <w:tr w:rsidR="00AC34B0" w:rsidRPr="00FD1EE4" w14:paraId="2C03808C" w14:textId="77777777" w:rsidTr="00DF1F49">
        <w:trPr>
          <w:trHeight w:val="1282"/>
        </w:trPr>
        <w:tc>
          <w:tcPr>
            <w:tcW w:w="4508" w:type="dxa"/>
            <w:shd w:val="clear" w:color="auto" w:fill="D9E2F3"/>
            <w:vAlign w:val="center"/>
          </w:tcPr>
          <w:p w14:paraId="56E05942"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7CD2C83" w14:textId="77777777" w:rsidR="00AC34B0" w:rsidRPr="00C843BA" w:rsidRDefault="00000000" w:rsidP="00EE54EE">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Прямое участие</w:t>
            </w:r>
          </w:p>
          <w:p w14:paraId="1531A13E" w14:textId="77777777" w:rsidR="00AC34B0" w:rsidRPr="00C843BA" w:rsidRDefault="00000000" w:rsidP="00EE54EE">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Косвенное участие</w:t>
            </w:r>
          </w:p>
        </w:tc>
      </w:tr>
      <w:tr w:rsidR="00AC34B0" w:rsidRPr="00FD1EE4" w14:paraId="1BB9BBC9" w14:textId="77777777" w:rsidTr="00DF1F49">
        <w:tc>
          <w:tcPr>
            <w:tcW w:w="9016" w:type="dxa"/>
            <w:gridSpan w:val="2"/>
            <w:vAlign w:val="center"/>
          </w:tcPr>
          <w:p w14:paraId="1D67371B"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D654B4">
              <w:rPr>
                <w:rFonts w:ascii="GHEA Grapalat" w:eastAsia="GHEA Grapalat" w:hAnsi="GHEA Grapalat" w:cs="GHEA Grapalat"/>
                <w:lang w:val="hy-AM"/>
              </w:rPr>
              <w:t>б</w:t>
            </w:r>
            <w:r w:rsidR="00AC34B0" w:rsidRPr="00D654B4">
              <w:rPr>
                <w:rFonts w:eastAsia="Cambria Math"/>
              </w:rPr>
              <w:t>․</w:t>
            </w:r>
            <w:r w:rsidR="00AC34B0" w:rsidRPr="00D654B4">
              <w:rPr>
                <w:rFonts w:ascii="GHEA Grapalat" w:eastAsia="Cambria Math" w:hAnsi="GHEA Grapalat" w:cs="Cambria Math"/>
              </w:rPr>
              <w:t xml:space="preserve"> </w:t>
            </w:r>
            <w:r w:rsidR="00AC34B0" w:rsidRPr="00D654B4">
              <w:rPr>
                <w:rFonts w:ascii="GHEA Grapalat" w:eastAsia="GHEA Grapalat" w:hAnsi="GHEA Grapalat" w:cs="GHEA Grapalat"/>
              </w:rPr>
              <w:t xml:space="preserve">имеет право назначать или </w:t>
            </w:r>
            <w:r w:rsidR="00AC34B0" w:rsidRPr="00D654B4">
              <w:rPr>
                <w:rFonts w:ascii="GHEA Grapalat" w:eastAsia="GHEA Grapalat" w:hAnsi="GHEA Grapalat" w:cs="GHEA Grapalat"/>
                <w:lang w:eastAsia="hy-AM"/>
              </w:rPr>
              <w:t>освобождать</w:t>
            </w:r>
            <w:r w:rsidR="00AC34B0" w:rsidRPr="00D654B4">
              <w:rPr>
                <w:rFonts w:ascii="GHEA Grapalat" w:eastAsia="GHEA Grapalat" w:hAnsi="GHEA Grapalat" w:cs="GHEA Grapalat"/>
              </w:rPr>
              <w:t xml:space="preserve"> большинство членов органов управления юридического лица</w:t>
            </w:r>
          </w:p>
        </w:tc>
      </w:tr>
      <w:tr w:rsidR="00AC34B0" w:rsidRPr="00FD1EE4" w14:paraId="4026FB01" w14:textId="77777777" w:rsidTr="00DF1F49">
        <w:tc>
          <w:tcPr>
            <w:tcW w:w="9016" w:type="dxa"/>
            <w:gridSpan w:val="2"/>
            <w:vAlign w:val="center"/>
          </w:tcPr>
          <w:p w14:paraId="3F65D19B"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1104ED">
              <w:rPr>
                <w:rFonts w:ascii="GHEA Grapalat" w:eastAsia="GHEA Grapalat" w:hAnsi="GHEA Grapalat" w:cs="GHEA Grapalat"/>
                <w:lang w:val="hy-AM"/>
              </w:rPr>
              <w:t>в</w:t>
            </w:r>
            <w:r w:rsidR="00AC34B0" w:rsidRPr="00FD1EE4">
              <w:rPr>
                <w:rFonts w:eastAsia="Cambria Math"/>
              </w:rPr>
              <w:t>․</w:t>
            </w:r>
            <w:r w:rsidR="00AC34B0" w:rsidRPr="00FD1EE4">
              <w:rPr>
                <w:rFonts w:ascii="GHEA Grapalat" w:eastAsia="Cambria Math" w:hAnsi="GHEA Grapalat" w:cs="Cambria Math"/>
              </w:rPr>
              <w:t xml:space="preserve"> </w:t>
            </w:r>
            <w:r w:rsidR="00AC34B0"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C34B0" w:rsidRPr="00FD1EE4" w14:paraId="471996AD" w14:textId="77777777" w:rsidTr="00DF1F49">
        <w:tc>
          <w:tcPr>
            <w:tcW w:w="9016" w:type="dxa"/>
            <w:gridSpan w:val="2"/>
            <w:vAlign w:val="center"/>
          </w:tcPr>
          <w:p w14:paraId="32782B15"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9839CB">
              <w:rPr>
                <w:rFonts w:ascii="GHEA Grapalat" w:eastAsia="GHEA Grapalat" w:hAnsi="GHEA Grapalat" w:cs="GHEA Grapalat"/>
                <w:lang w:val="hy-AM"/>
              </w:rPr>
              <w:t>г</w:t>
            </w:r>
            <w:r w:rsidR="00AC34B0" w:rsidRPr="00FD1EE4">
              <w:rPr>
                <w:rFonts w:eastAsia="Cambria Math"/>
              </w:rPr>
              <w:t>․</w:t>
            </w:r>
            <w:r w:rsidR="00AC34B0" w:rsidRPr="00FD1EE4">
              <w:rPr>
                <w:rFonts w:ascii="GHEA Grapalat" w:eastAsia="Cambria Math" w:hAnsi="GHEA Grapalat" w:cs="Cambria Math"/>
              </w:rPr>
              <w:t xml:space="preserve"> </w:t>
            </w:r>
            <w:r w:rsidR="00AC34B0" w:rsidRPr="00F84F06">
              <w:rPr>
                <w:rFonts w:ascii="GHEA Grapalat" w:eastAsia="GHEA Grapalat" w:hAnsi="GHEA Grapalat" w:cs="GHEA Grapalat"/>
              </w:rPr>
              <w:t xml:space="preserve">осуществляет реальный (фактический) контроль за юридическим лицом </w:t>
            </w:r>
            <w:r w:rsidR="00AC34B0">
              <w:rPr>
                <w:rFonts w:ascii="GHEA Grapalat" w:eastAsia="GHEA Grapalat" w:hAnsi="GHEA Grapalat" w:cs="GHEA Grapalat"/>
              </w:rPr>
              <w:t>иными</w:t>
            </w:r>
            <w:r w:rsidR="00AC34B0" w:rsidRPr="00F84F06">
              <w:rPr>
                <w:rFonts w:ascii="GHEA Grapalat" w:eastAsia="GHEA Grapalat" w:hAnsi="GHEA Grapalat" w:cs="GHEA Grapalat"/>
              </w:rPr>
              <w:t xml:space="preserve"> средствами</w:t>
            </w:r>
          </w:p>
        </w:tc>
      </w:tr>
      <w:tr w:rsidR="00AC34B0" w:rsidRPr="00FD1EE4" w14:paraId="59DD8C76" w14:textId="77777777" w:rsidTr="00DF1F49">
        <w:tc>
          <w:tcPr>
            <w:tcW w:w="9016" w:type="dxa"/>
            <w:gridSpan w:val="2"/>
            <w:vAlign w:val="center"/>
          </w:tcPr>
          <w:p w14:paraId="3BB640B7"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331D0E">
              <w:rPr>
                <w:rFonts w:ascii="GHEA Grapalat" w:eastAsia="GHEA Grapalat" w:hAnsi="GHEA Grapalat" w:cs="GHEA Grapalat"/>
                <w:lang w:val="hy-AM"/>
              </w:rPr>
              <w:t>д</w:t>
            </w:r>
            <w:r w:rsidR="00AC34B0" w:rsidRPr="00FD1EE4">
              <w:rPr>
                <w:rFonts w:eastAsia="Cambria Math"/>
              </w:rPr>
              <w:t>․</w:t>
            </w:r>
            <w:r w:rsidR="00AC34B0" w:rsidRPr="00FD1EE4">
              <w:rPr>
                <w:rFonts w:ascii="GHEA Grapalat" w:eastAsia="Cambria Math" w:hAnsi="GHEA Grapalat" w:cs="Cambria Math"/>
              </w:rPr>
              <w:t xml:space="preserve"> </w:t>
            </w:r>
            <w:r w:rsidR="00AC34B0"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C34B0" w:rsidRPr="00F36505">
              <w:rPr>
                <w:rFonts w:ascii="GHEA Grapalat" w:eastAsia="GHEA Grapalat" w:hAnsi="GHEA Grapalat" w:cs="GHEA Grapalat"/>
              </w:rPr>
              <w:t xml:space="preserve"> "а" - "г"</w:t>
            </w:r>
          </w:p>
        </w:tc>
      </w:tr>
    </w:tbl>
    <w:p w14:paraId="23627EDC" w14:textId="77777777" w:rsidR="00AC34B0" w:rsidRPr="00FD1EE4" w:rsidRDefault="00AC34B0" w:rsidP="00EE54EE">
      <w:pPr>
        <w:numPr>
          <w:ilvl w:val="1"/>
          <w:numId w:val="25"/>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61FEF1E6" w14:textId="77777777" w:rsidTr="00DF1F49">
        <w:tc>
          <w:tcPr>
            <w:tcW w:w="2837" w:type="dxa"/>
            <w:shd w:val="clear" w:color="auto" w:fill="D9E2F3"/>
            <w:vAlign w:val="center"/>
          </w:tcPr>
          <w:p w14:paraId="14A9784B" w14:textId="77777777" w:rsidR="00AC34B0" w:rsidRPr="00FD1EE4" w:rsidRDefault="00AC34B0" w:rsidP="00EE54EE">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44789BD4" w14:textId="77777777" w:rsidR="00AC34B0" w:rsidRPr="00FD1EE4" w:rsidRDefault="00AC34B0" w:rsidP="00EE54EE">
            <w:pPr>
              <w:rPr>
                <w:rFonts w:ascii="GHEA Grapalat" w:eastAsia="GHEA Grapalat" w:hAnsi="GHEA Grapalat" w:cs="GHEA Grapalat"/>
              </w:rPr>
            </w:pPr>
          </w:p>
        </w:tc>
      </w:tr>
      <w:tr w:rsidR="00AC34B0" w:rsidRPr="00FD1EE4" w14:paraId="49F50991" w14:textId="77777777" w:rsidTr="00DF1F49">
        <w:tc>
          <w:tcPr>
            <w:tcW w:w="2837" w:type="dxa"/>
            <w:shd w:val="clear" w:color="auto" w:fill="D9E2F3"/>
            <w:vAlign w:val="center"/>
          </w:tcPr>
          <w:p w14:paraId="0C92F540" w14:textId="77777777" w:rsidR="00AC34B0" w:rsidRPr="00FD1EE4" w:rsidRDefault="00AC34B0" w:rsidP="00EE54EE">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CD752EA" w14:textId="77777777" w:rsidR="00AC34B0" w:rsidRPr="00B23852" w:rsidRDefault="00000000" w:rsidP="00EE54EE">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Отдельно</w:t>
            </w:r>
          </w:p>
          <w:p w14:paraId="6B94E3D3" w14:textId="77777777" w:rsidR="00AC34B0" w:rsidRPr="00FD1EE4" w:rsidRDefault="00000000" w:rsidP="00EE54EE">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sidRPr="005558FC">
              <w:rPr>
                <w:rFonts w:ascii="GHEA Grapalat" w:eastAsia="GHEA Grapalat" w:hAnsi="GHEA Grapalat" w:cs="GHEA Grapalat"/>
              </w:rPr>
              <w:t>Совместно с аффилированными лицами</w:t>
            </w:r>
          </w:p>
        </w:tc>
      </w:tr>
      <w:tr w:rsidR="00AC34B0" w:rsidRPr="00FD1EE4" w14:paraId="12589B2E" w14:textId="77777777" w:rsidTr="00DF1F49">
        <w:tc>
          <w:tcPr>
            <w:tcW w:w="2837" w:type="dxa"/>
            <w:shd w:val="clear" w:color="auto" w:fill="D9E2F3"/>
            <w:vAlign w:val="center"/>
          </w:tcPr>
          <w:p w14:paraId="587CD983" w14:textId="77777777" w:rsidR="00AC34B0" w:rsidRPr="00FD1EE4" w:rsidRDefault="00AC34B0" w:rsidP="00EE54EE">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48B16EA0" w14:textId="77777777" w:rsidR="00AC34B0" w:rsidRPr="005600B4" w:rsidRDefault="00000000" w:rsidP="00EE54EE">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Да</w:t>
            </w:r>
          </w:p>
          <w:p w14:paraId="59EDC983" w14:textId="77777777" w:rsidR="00AC34B0" w:rsidRPr="005600B4" w:rsidRDefault="00000000" w:rsidP="00EE54EE">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AC34B0" w:rsidRPr="00FD1EE4">
                  <w:rPr>
                    <w:rFonts w:ascii="Segoe UI Symbol" w:eastAsia="MS Gothic" w:hAnsi="Segoe UI Symbol" w:cs="Segoe UI Symbol"/>
                  </w:rPr>
                  <w:t>☐</w:t>
                </w:r>
              </w:sdtContent>
            </w:sdt>
            <w:r w:rsidR="00AC34B0" w:rsidRPr="00FD1EE4">
              <w:rPr>
                <w:rFonts w:ascii="GHEA Grapalat" w:eastAsia="GHEA Grapalat" w:hAnsi="GHEA Grapalat" w:cs="GHEA Grapalat"/>
              </w:rPr>
              <w:tab/>
            </w:r>
            <w:r w:rsidR="00AC34B0">
              <w:rPr>
                <w:rFonts w:ascii="GHEA Grapalat" w:eastAsia="GHEA Grapalat" w:hAnsi="GHEA Grapalat" w:cs="GHEA Grapalat"/>
              </w:rPr>
              <w:t>Нет</w:t>
            </w:r>
          </w:p>
        </w:tc>
      </w:tr>
    </w:tbl>
    <w:p w14:paraId="6C45FF76"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C34B0" w:rsidRPr="00FD1EE4" w14:paraId="095380FB" w14:textId="77777777" w:rsidTr="00DF1F49">
        <w:tc>
          <w:tcPr>
            <w:tcW w:w="2837" w:type="dxa"/>
            <w:shd w:val="clear" w:color="auto" w:fill="D9E2F3"/>
            <w:vAlign w:val="center"/>
          </w:tcPr>
          <w:p w14:paraId="54664435"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72538649" w14:textId="77777777" w:rsidR="00AC34B0" w:rsidRPr="00FD1EE4" w:rsidRDefault="00AC34B0" w:rsidP="00EE54EE">
            <w:pPr>
              <w:rPr>
                <w:rFonts w:ascii="GHEA Grapalat" w:eastAsia="GHEA Grapalat" w:hAnsi="GHEA Grapalat" w:cs="GHEA Grapalat"/>
              </w:rPr>
            </w:pPr>
          </w:p>
        </w:tc>
      </w:tr>
      <w:tr w:rsidR="00AC34B0" w:rsidRPr="00FD1EE4" w14:paraId="167F5080" w14:textId="77777777" w:rsidTr="00DF1F49">
        <w:tc>
          <w:tcPr>
            <w:tcW w:w="2837" w:type="dxa"/>
            <w:shd w:val="clear" w:color="auto" w:fill="D9E2F3"/>
            <w:vAlign w:val="center"/>
          </w:tcPr>
          <w:p w14:paraId="6387C45F"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A854A46" w14:textId="77777777" w:rsidR="00AC34B0" w:rsidRPr="00FD1EE4" w:rsidRDefault="00AC34B0" w:rsidP="00EE54EE">
            <w:pPr>
              <w:rPr>
                <w:rFonts w:ascii="GHEA Grapalat" w:eastAsia="GHEA Grapalat" w:hAnsi="GHEA Grapalat" w:cs="GHEA Grapalat"/>
              </w:rPr>
            </w:pPr>
          </w:p>
        </w:tc>
      </w:tr>
    </w:tbl>
    <w:p w14:paraId="2D3FF5A6" w14:textId="77777777" w:rsidR="00AC34B0" w:rsidRPr="00FD1EE4" w:rsidRDefault="00AC34B0" w:rsidP="00EE54E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9BFAF29" w14:textId="77777777" w:rsidR="00AC34B0" w:rsidRPr="00FD1EE4" w:rsidRDefault="00AC34B0" w:rsidP="00EE54EE">
      <w:pPr>
        <w:numPr>
          <w:ilvl w:val="0"/>
          <w:numId w:val="2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9AF60CF"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04C15FDF" w14:textId="77777777" w:rsidTr="00DF1F49">
        <w:tc>
          <w:tcPr>
            <w:tcW w:w="2835" w:type="dxa"/>
            <w:shd w:val="clear" w:color="auto" w:fill="D9E2F3"/>
            <w:vAlign w:val="center"/>
          </w:tcPr>
          <w:p w14:paraId="78219F6A"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3CEDAAE1" w14:textId="77777777" w:rsidR="00AC34B0" w:rsidRPr="00FD1EE4" w:rsidRDefault="00AC34B0" w:rsidP="00EE54EE">
            <w:pPr>
              <w:rPr>
                <w:rFonts w:ascii="GHEA Grapalat" w:eastAsia="GHEA Grapalat" w:hAnsi="GHEA Grapalat" w:cs="GHEA Grapalat"/>
              </w:rPr>
            </w:pPr>
          </w:p>
        </w:tc>
      </w:tr>
      <w:tr w:rsidR="00AC34B0" w:rsidRPr="00FD1EE4" w14:paraId="671EDEBE" w14:textId="77777777" w:rsidTr="00DF1F49">
        <w:tc>
          <w:tcPr>
            <w:tcW w:w="2835" w:type="dxa"/>
            <w:shd w:val="clear" w:color="auto" w:fill="D9E2F3"/>
            <w:vAlign w:val="center"/>
          </w:tcPr>
          <w:p w14:paraId="0987913B"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30DB4626" w14:textId="77777777" w:rsidR="00AC34B0" w:rsidRPr="00FD1EE4" w:rsidRDefault="00AC34B0" w:rsidP="00EE54EE">
            <w:pPr>
              <w:rPr>
                <w:rFonts w:ascii="GHEA Grapalat" w:eastAsia="GHEA Grapalat" w:hAnsi="GHEA Grapalat" w:cs="GHEA Grapalat"/>
              </w:rPr>
            </w:pPr>
          </w:p>
        </w:tc>
      </w:tr>
      <w:tr w:rsidR="00AC34B0" w:rsidRPr="00FD1EE4" w14:paraId="6BCB8B07" w14:textId="77777777" w:rsidTr="00DF1F49">
        <w:tc>
          <w:tcPr>
            <w:tcW w:w="2835" w:type="dxa"/>
            <w:shd w:val="clear" w:color="auto" w:fill="D9E2F3"/>
            <w:vAlign w:val="center"/>
          </w:tcPr>
          <w:p w14:paraId="26540F0B"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01D1E1AE" w14:textId="77777777" w:rsidR="00AC34B0" w:rsidRPr="00FD1EE4" w:rsidRDefault="00AC34B0" w:rsidP="00EE54EE">
            <w:pPr>
              <w:rPr>
                <w:rFonts w:ascii="GHEA Grapalat" w:eastAsia="GHEA Grapalat" w:hAnsi="GHEA Grapalat" w:cs="GHEA Grapalat"/>
              </w:rPr>
            </w:pPr>
          </w:p>
        </w:tc>
      </w:tr>
      <w:tr w:rsidR="00AC34B0" w:rsidRPr="00FD1EE4" w14:paraId="00C45A28" w14:textId="77777777" w:rsidTr="00DF1F49">
        <w:tc>
          <w:tcPr>
            <w:tcW w:w="2835" w:type="dxa"/>
            <w:shd w:val="clear" w:color="auto" w:fill="D9E2F3"/>
            <w:vAlign w:val="center"/>
          </w:tcPr>
          <w:p w14:paraId="7AA17BEF"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01C826D" w14:textId="77777777" w:rsidR="00AC34B0" w:rsidRPr="00FD1EE4" w:rsidRDefault="00AC34B0" w:rsidP="00EE54EE">
            <w:pPr>
              <w:rPr>
                <w:rFonts w:ascii="GHEA Grapalat" w:eastAsia="GHEA Grapalat" w:hAnsi="GHEA Grapalat" w:cs="GHEA Grapalat"/>
              </w:rPr>
            </w:pPr>
          </w:p>
        </w:tc>
      </w:tr>
      <w:tr w:rsidR="00AC34B0" w:rsidRPr="00FD1EE4" w14:paraId="52E2ECED" w14:textId="77777777" w:rsidTr="00DF1F49">
        <w:tc>
          <w:tcPr>
            <w:tcW w:w="2835" w:type="dxa"/>
            <w:shd w:val="clear" w:color="auto" w:fill="D9E2F3"/>
            <w:vAlign w:val="center"/>
          </w:tcPr>
          <w:p w14:paraId="07C359BF"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C56A41D" w14:textId="77777777" w:rsidR="00AC34B0" w:rsidRPr="00FD1EE4" w:rsidRDefault="00AC34B0" w:rsidP="00EE54EE">
            <w:pPr>
              <w:rPr>
                <w:rFonts w:ascii="GHEA Grapalat" w:eastAsia="GHEA Grapalat" w:hAnsi="GHEA Grapalat" w:cs="GHEA Grapalat"/>
              </w:rPr>
            </w:pPr>
          </w:p>
        </w:tc>
      </w:tr>
      <w:tr w:rsidR="00AC34B0" w:rsidRPr="00FD1EE4" w14:paraId="38B880BF" w14:textId="77777777" w:rsidTr="00DF1F49">
        <w:tc>
          <w:tcPr>
            <w:tcW w:w="2835" w:type="dxa"/>
            <w:shd w:val="clear" w:color="auto" w:fill="D9E2F3"/>
            <w:vAlign w:val="center"/>
          </w:tcPr>
          <w:p w14:paraId="66A8100B"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87C6EEE" w14:textId="77777777" w:rsidR="00AC34B0" w:rsidRPr="00FD1EE4" w:rsidRDefault="00AC34B0" w:rsidP="00EE54EE">
            <w:pPr>
              <w:rPr>
                <w:rFonts w:ascii="GHEA Grapalat" w:eastAsia="GHEA Grapalat" w:hAnsi="GHEA Grapalat" w:cs="GHEA Grapalat"/>
              </w:rPr>
            </w:pPr>
          </w:p>
        </w:tc>
      </w:tr>
      <w:tr w:rsidR="00AC34B0" w:rsidRPr="00FD1EE4" w14:paraId="166DB88B" w14:textId="77777777" w:rsidTr="00DF1F49">
        <w:tc>
          <w:tcPr>
            <w:tcW w:w="2835" w:type="dxa"/>
            <w:shd w:val="clear" w:color="auto" w:fill="D9E2F3"/>
            <w:vAlign w:val="center"/>
          </w:tcPr>
          <w:p w14:paraId="192FE286"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D11FEED" w14:textId="77777777" w:rsidR="00AC34B0" w:rsidRPr="00FD1EE4" w:rsidRDefault="00AC34B0" w:rsidP="00EE54EE">
            <w:pPr>
              <w:rPr>
                <w:rFonts w:ascii="GHEA Grapalat" w:eastAsia="GHEA Grapalat" w:hAnsi="GHEA Grapalat" w:cs="GHEA Grapalat"/>
              </w:rPr>
            </w:pPr>
          </w:p>
        </w:tc>
      </w:tr>
    </w:tbl>
    <w:p w14:paraId="0A4D7C4C" w14:textId="77777777" w:rsidR="00AC34B0" w:rsidRPr="00FD1EE4" w:rsidRDefault="00AC34B0" w:rsidP="00EE54EE">
      <w:pPr>
        <w:numPr>
          <w:ilvl w:val="1"/>
          <w:numId w:val="25"/>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2194101C" w14:textId="77777777" w:rsidTr="00DF1F49">
        <w:trPr>
          <w:trHeight w:val="853"/>
        </w:trPr>
        <w:tc>
          <w:tcPr>
            <w:tcW w:w="2835" w:type="dxa"/>
            <w:vMerge w:val="restart"/>
            <w:shd w:val="clear" w:color="auto" w:fill="D9E2F3"/>
            <w:vAlign w:val="center"/>
          </w:tcPr>
          <w:p w14:paraId="59A6343E" w14:textId="77777777" w:rsidR="00AC34B0" w:rsidRPr="00FD1EE4" w:rsidRDefault="00AC34B0" w:rsidP="00EE54EE">
            <w:pPr>
              <w:numPr>
                <w:ilvl w:val="2"/>
                <w:numId w:val="25"/>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82F170C" w14:textId="77777777" w:rsidR="00AC34B0" w:rsidRPr="00FD1EE4" w:rsidRDefault="00AC34B0" w:rsidP="00EE54EE">
            <w:pPr>
              <w:rPr>
                <w:rFonts w:ascii="GHEA Grapalat" w:eastAsia="GHEA Grapalat" w:hAnsi="GHEA Grapalat" w:cs="GHEA Grapalat"/>
              </w:rPr>
            </w:pPr>
          </w:p>
        </w:tc>
      </w:tr>
      <w:tr w:rsidR="00AC34B0" w:rsidRPr="00FD1EE4" w14:paraId="105C71F3" w14:textId="77777777" w:rsidTr="00DF1F49">
        <w:trPr>
          <w:trHeight w:val="850"/>
        </w:trPr>
        <w:tc>
          <w:tcPr>
            <w:tcW w:w="2835" w:type="dxa"/>
            <w:vMerge/>
            <w:shd w:val="clear" w:color="auto" w:fill="D9E2F3"/>
            <w:vAlign w:val="center"/>
          </w:tcPr>
          <w:p w14:paraId="483AD977"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4B57529" w14:textId="77777777" w:rsidR="00AC34B0" w:rsidRPr="00FD1EE4" w:rsidRDefault="00AC34B0" w:rsidP="00EE54EE">
            <w:pPr>
              <w:rPr>
                <w:rFonts w:ascii="GHEA Grapalat" w:eastAsia="GHEA Grapalat" w:hAnsi="GHEA Grapalat" w:cs="GHEA Grapalat"/>
              </w:rPr>
            </w:pPr>
          </w:p>
        </w:tc>
      </w:tr>
      <w:tr w:rsidR="00AC34B0" w:rsidRPr="00FD1EE4" w14:paraId="24E0F4F7" w14:textId="77777777" w:rsidTr="00DF1F49">
        <w:trPr>
          <w:trHeight w:val="850"/>
        </w:trPr>
        <w:tc>
          <w:tcPr>
            <w:tcW w:w="2835" w:type="dxa"/>
            <w:vMerge/>
            <w:shd w:val="clear" w:color="auto" w:fill="D9E2F3"/>
            <w:vAlign w:val="center"/>
          </w:tcPr>
          <w:p w14:paraId="458C38C4"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F6A879A" w14:textId="77777777" w:rsidR="00AC34B0" w:rsidRPr="00FD1EE4" w:rsidRDefault="00AC34B0" w:rsidP="00EE54EE">
            <w:pPr>
              <w:rPr>
                <w:rFonts w:ascii="GHEA Grapalat" w:eastAsia="GHEA Grapalat" w:hAnsi="GHEA Grapalat" w:cs="GHEA Grapalat"/>
              </w:rPr>
            </w:pPr>
          </w:p>
        </w:tc>
      </w:tr>
      <w:tr w:rsidR="00AC34B0" w:rsidRPr="00FD1EE4" w14:paraId="22662530" w14:textId="77777777" w:rsidTr="00DF1F49">
        <w:trPr>
          <w:trHeight w:val="850"/>
        </w:trPr>
        <w:tc>
          <w:tcPr>
            <w:tcW w:w="2835" w:type="dxa"/>
            <w:vMerge/>
            <w:shd w:val="clear" w:color="auto" w:fill="D9E2F3"/>
            <w:vAlign w:val="center"/>
          </w:tcPr>
          <w:p w14:paraId="65226F49"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5142F43" w14:textId="77777777" w:rsidR="00AC34B0" w:rsidRPr="00FD1EE4" w:rsidRDefault="00AC34B0" w:rsidP="00EE54EE">
            <w:pPr>
              <w:rPr>
                <w:rFonts w:ascii="GHEA Grapalat" w:eastAsia="GHEA Grapalat" w:hAnsi="GHEA Grapalat" w:cs="GHEA Grapalat"/>
              </w:rPr>
            </w:pPr>
          </w:p>
        </w:tc>
      </w:tr>
      <w:tr w:rsidR="00AC34B0" w:rsidRPr="00FD1EE4" w14:paraId="657FC5E3" w14:textId="77777777" w:rsidTr="00DF1F49">
        <w:trPr>
          <w:trHeight w:val="850"/>
        </w:trPr>
        <w:tc>
          <w:tcPr>
            <w:tcW w:w="2835" w:type="dxa"/>
            <w:vMerge/>
            <w:shd w:val="clear" w:color="auto" w:fill="D9E2F3"/>
            <w:vAlign w:val="center"/>
          </w:tcPr>
          <w:p w14:paraId="43AD620D"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D976EBA" w14:textId="77777777" w:rsidR="00AC34B0" w:rsidRPr="00FD1EE4" w:rsidRDefault="00AC34B0" w:rsidP="00EE54EE">
            <w:pPr>
              <w:rPr>
                <w:rFonts w:ascii="GHEA Grapalat" w:eastAsia="GHEA Grapalat" w:hAnsi="GHEA Grapalat" w:cs="GHEA Grapalat"/>
              </w:rPr>
            </w:pPr>
          </w:p>
        </w:tc>
      </w:tr>
    </w:tbl>
    <w:p w14:paraId="71D77A17" w14:textId="77777777" w:rsidR="00AC34B0" w:rsidRDefault="00AC34B0" w:rsidP="00EE54EE">
      <w:pPr>
        <w:numPr>
          <w:ilvl w:val="1"/>
          <w:numId w:val="25"/>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C34B0" w:rsidRPr="00FD1EE4" w14:paraId="1E943524" w14:textId="77777777" w:rsidTr="00DF1F49">
        <w:tc>
          <w:tcPr>
            <w:tcW w:w="2835" w:type="dxa"/>
            <w:shd w:val="clear" w:color="auto" w:fill="D9E2F3"/>
            <w:vAlign w:val="center"/>
          </w:tcPr>
          <w:p w14:paraId="7273C262"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5DF51785" w14:textId="77777777" w:rsidR="00AC34B0" w:rsidRPr="00FD1EE4" w:rsidRDefault="00AC34B0" w:rsidP="00EE54EE">
            <w:pPr>
              <w:rPr>
                <w:rFonts w:ascii="GHEA Grapalat" w:eastAsia="GHEA Grapalat" w:hAnsi="GHEA Grapalat" w:cs="GHEA Grapalat"/>
              </w:rPr>
            </w:pPr>
          </w:p>
        </w:tc>
      </w:tr>
      <w:tr w:rsidR="00AC34B0" w:rsidRPr="00FD1EE4" w14:paraId="1C0C5C0C" w14:textId="77777777" w:rsidTr="00DF1F49">
        <w:tc>
          <w:tcPr>
            <w:tcW w:w="2835" w:type="dxa"/>
            <w:shd w:val="clear" w:color="auto" w:fill="D9E2F3"/>
            <w:vAlign w:val="center"/>
          </w:tcPr>
          <w:p w14:paraId="36C7682A" w14:textId="77777777" w:rsidR="00AC34B0" w:rsidRPr="00FD1EE4" w:rsidRDefault="00AC34B0" w:rsidP="00EE54EE">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1AF3F50B" w14:textId="77777777" w:rsidR="00AC34B0" w:rsidRPr="00FD1EE4" w:rsidRDefault="00AC34B0" w:rsidP="00EE54EE">
            <w:pPr>
              <w:rPr>
                <w:rFonts w:ascii="GHEA Grapalat" w:eastAsia="GHEA Grapalat" w:hAnsi="GHEA Grapalat" w:cs="GHEA Grapalat"/>
              </w:rPr>
            </w:pPr>
          </w:p>
        </w:tc>
      </w:tr>
    </w:tbl>
    <w:p w14:paraId="213402EA" w14:textId="77777777" w:rsidR="00AC34B0" w:rsidRPr="00FD1EE4" w:rsidRDefault="00AC34B0" w:rsidP="00EE54EE">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63609A94" w14:textId="77777777" w:rsidR="00AC34B0" w:rsidRPr="00E86814" w:rsidRDefault="00AC34B0" w:rsidP="00EE54EE">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86814">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AC34B0" w:rsidRPr="00FD1EE4" w14:paraId="6DA2853B" w14:textId="77777777" w:rsidTr="00DF1F49">
        <w:tc>
          <w:tcPr>
            <w:tcW w:w="9016" w:type="dxa"/>
            <w:shd w:val="clear" w:color="auto" w:fill="DBE5F1" w:themeFill="accent1" w:themeFillTint="33"/>
          </w:tcPr>
          <w:p w14:paraId="0C171C3A" w14:textId="77777777" w:rsidR="00AC34B0" w:rsidRPr="00FD1EE4" w:rsidRDefault="00AC34B0" w:rsidP="00EE54EE">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FD1EE4" w14:paraId="781AF161" w14:textId="77777777" w:rsidTr="00DF1F49">
        <w:trPr>
          <w:trHeight w:val="10187"/>
        </w:trPr>
        <w:tc>
          <w:tcPr>
            <w:tcW w:w="9016" w:type="dxa"/>
          </w:tcPr>
          <w:p w14:paraId="0EDE1010" w14:textId="77777777" w:rsidR="00AC34B0" w:rsidRPr="00FD1EE4" w:rsidRDefault="00AC34B0" w:rsidP="00EE54EE">
            <w:pPr>
              <w:rPr>
                <w:rFonts w:ascii="GHEA Grapalat" w:eastAsia="GHEA Grapalat" w:hAnsi="GHEA Grapalat" w:cs="GHEA Grapalat"/>
                <w:b/>
                <w:color w:val="000000"/>
              </w:rPr>
            </w:pPr>
          </w:p>
        </w:tc>
      </w:tr>
    </w:tbl>
    <w:p w14:paraId="3CAAFF97" w14:textId="77777777" w:rsidR="00AC34B0" w:rsidRPr="00FD1EE4" w:rsidRDefault="00AC34B0" w:rsidP="00EE54EE">
      <w:pPr>
        <w:pBdr>
          <w:top w:val="nil"/>
          <w:left w:val="nil"/>
          <w:bottom w:val="nil"/>
          <w:right w:val="nil"/>
          <w:between w:val="nil"/>
        </w:pBdr>
        <w:rPr>
          <w:rFonts w:ascii="GHEA Grapalat" w:eastAsia="GHEA Grapalat" w:hAnsi="GHEA Grapalat" w:cs="GHEA Grapalat"/>
          <w:b/>
          <w:color w:val="000000"/>
        </w:rPr>
      </w:pPr>
    </w:p>
    <w:p w14:paraId="071C0652" w14:textId="77777777" w:rsidR="00AC34B0" w:rsidRDefault="00AC34B0" w:rsidP="00EE54EE">
      <w:pPr>
        <w:rPr>
          <w:rFonts w:ascii="GHEA Grapalat" w:hAnsi="GHEA Grapalat"/>
          <w:b/>
        </w:rPr>
      </w:pPr>
    </w:p>
    <w:p w14:paraId="592B2FAF" w14:textId="77777777" w:rsidR="00AC34B0" w:rsidRDefault="00AC34B0" w:rsidP="00EE54EE">
      <w:pPr>
        <w:rPr>
          <w:ins w:id="25" w:author="Inesa Kocharyan" w:date="2021-09-01T11:45:00Z"/>
          <w:rFonts w:ascii="GHEA Grapalat" w:hAnsi="GHEA Grapalat"/>
          <w:b/>
        </w:rPr>
      </w:pPr>
    </w:p>
    <w:p w14:paraId="68D139BE" w14:textId="77777777" w:rsidR="00AC34B0" w:rsidRDefault="00AC34B0" w:rsidP="00EE54EE">
      <w:pPr>
        <w:rPr>
          <w:rFonts w:ascii="GHEA Grapalat" w:hAnsi="GHEA Grapalat"/>
          <w:b/>
        </w:rPr>
      </w:pPr>
      <w:r>
        <w:rPr>
          <w:rFonts w:ascii="GHEA Grapalat" w:hAnsi="GHEA Grapalat"/>
          <w:b/>
        </w:rPr>
        <w:br w:type="page"/>
      </w:r>
    </w:p>
    <w:p w14:paraId="3DA120D0" w14:textId="77777777" w:rsidR="00AC34B0" w:rsidRDefault="00AC34B0" w:rsidP="00EE54EE">
      <w:pPr>
        <w:contextualSpacing/>
        <w:jc w:val="center"/>
        <w:rPr>
          <w:rFonts w:ascii="GHEA Grapalat" w:hAnsi="GHEA Grapalat"/>
          <w:b/>
        </w:rPr>
      </w:pPr>
    </w:p>
    <w:p w14:paraId="6974AFE4" w14:textId="77777777" w:rsidR="00AC34B0" w:rsidRPr="000306ED" w:rsidRDefault="00AC34B0" w:rsidP="00EE54EE">
      <w:pPr>
        <w:contextualSpacing/>
        <w:jc w:val="center"/>
        <w:rPr>
          <w:rFonts w:ascii="GHEA Grapalat" w:hAnsi="GHEA Grapalat"/>
          <w:b/>
          <w:lang w:val="hy-AM"/>
        </w:rPr>
      </w:pPr>
      <w:r w:rsidRPr="000306ED">
        <w:rPr>
          <w:rFonts w:ascii="GHEA Grapalat" w:hAnsi="GHEA Grapalat"/>
          <w:b/>
        </w:rPr>
        <w:t>Порядок заполнения декларации</w:t>
      </w:r>
    </w:p>
    <w:p w14:paraId="3C8C9FFC" w14:textId="77777777" w:rsidR="00AC34B0" w:rsidRPr="000306ED" w:rsidRDefault="00AC34B0" w:rsidP="00EE54EE">
      <w:pPr>
        <w:pStyle w:val="ListParagraph"/>
        <w:numPr>
          <w:ilvl w:val="0"/>
          <w:numId w:val="26"/>
        </w:numPr>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9E25E6F" w14:textId="77777777" w:rsidR="00AC34B0" w:rsidRPr="000306ED" w:rsidRDefault="00AC34B0" w:rsidP="00EE54EE">
      <w:pPr>
        <w:pStyle w:val="ListParagraph"/>
        <w:numPr>
          <w:ilvl w:val="0"/>
          <w:numId w:val="27"/>
        </w:numPr>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C4DCAFF" w14:textId="77777777" w:rsidR="00AC34B0" w:rsidRPr="000306ED" w:rsidRDefault="00AC34B0" w:rsidP="00EE54EE">
      <w:pPr>
        <w:pStyle w:val="ListParagraph"/>
        <w:numPr>
          <w:ilvl w:val="0"/>
          <w:numId w:val="27"/>
        </w:numPr>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F719072" w14:textId="77777777" w:rsidR="00AC34B0" w:rsidRPr="000306ED" w:rsidRDefault="00AC34B0" w:rsidP="00EE54EE">
      <w:pPr>
        <w:pStyle w:val="ListParagraph"/>
        <w:numPr>
          <w:ilvl w:val="0"/>
          <w:numId w:val="27"/>
        </w:numPr>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2BF5056" w14:textId="77777777" w:rsidR="00AC34B0" w:rsidRPr="000306ED" w:rsidRDefault="00AC34B0" w:rsidP="00EE54EE">
      <w:pPr>
        <w:pStyle w:val="ListParagraph"/>
        <w:numPr>
          <w:ilvl w:val="0"/>
          <w:numId w:val="26"/>
        </w:numPr>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079D4CD" w14:textId="77777777" w:rsidR="00AC34B0" w:rsidRPr="000306ED" w:rsidRDefault="00AC34B0" w:rsidP="00EE54EE">
      <w:pPr>
        <w:pStyle w:val="ListParagraph"/>
        <w:numPr>
          <w:ilvl w:val="0"/>
          <w:numId w:val="28"/>
        </w:numPr>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2CE582FB" w14:textId="77777777" w:rsidR="00AC34B0" w:rsidRPr="000306ED" w:rsidRDefault="00AC34B0" w:rsidP="00EE54EE">
      <w:pPr>
        <w:pStyle w:val="ListParagraph"/>
        <w:numPr>
          <w:ilvl w:val="0"/>
          <w:numId w:val="28"/>
        </w:numPr>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BDEAE19" w14:textId="77777777" w:rsidR="00AC34B0" w:rsidRPr="000306ED" w:rsidRDefault="00AC34B0" w:rsidP="00EE54EE">
      <w:pPr>
        <w:pStyle w:val="ListParagraph"/>
        <w:numPr>
          <w:ilvl w:val="0"/>
          <w:numId w:val="28"/>
        </w:numPr>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8C9E9E6" w14:textId="77777777" w:rsidR="00AC34B0" w:rsidRPr="000306ED" w:rsidRDefault="00AC34B0" w:rsidP="00EE54EE">
      <w:pPr>
        <w:pStyle w:val="ListParagraph"/>
        <w:numPr>
          <w:ilvl w:val="0"/>
          <w:numId w:val="26"/>
        </w:numPr>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w:t>
      </w:r>
      <w:r w:rsidRPr="000306ED">
        <w:rPr>
          <w:rFonts w:ascii="GHEA Grapalat" w:hAnsi="GHEA Grapalat"/>
        </w:rPr>
        <w:lastRenderedPageBreak/>
        <w:t>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651ED6EC" w14:textId="77777777" w:rsidR="00AC34B0" w:rsidRPr="000306ED" w:rsidRDefault="00AC34B0" w:rsidP="00EE54EE">
      <w:pPr>
        <w:pStyle w:val="ListParagraph"/>
        <w:numPr>
          <w:ilvl w:val="0"/>
          <w:numId w:val="29"/>
        </w:numPr>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B2808AE" w14:textId="77777777" w:rsidR="00AC34B0" w:rsidRPr="000306ED" w:rsidRDefault="00AC34B0" w:rsidP="00EE54EE">
      <w:pPr>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9E1D918" w14:textId="77777777" w:rsidR="00AC34B0" w:rsidRPr="000306ED" w:rsidRDefault="00AC34B0" w:rsidP="00EE54EE">
      <w:pPr>
        <w:pStyle w:val="ListParagraph"/>
        <w:numPr>
          <w:ilvl w:val="0"/>
          <w:numId w:val="26"/>
        </w:numPr>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68525E7C" w14:textId="77777777" w:rsidR="00AC34B0" w:rsidRPr="000306ED" w:rsidRDefault="00AC34B0" w:rsidP="00EE54EE">
      <w:pPr>
        <w:pStyle w:val="ListParagraph"/>
        <w:numPr>
          <w:ilvl w:val="0"/>
          <w:numId w:val="30"/>
        </w:numPr>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AFFA31F" w14:textId="77777777" w:rsidR="00AC34B0" w:rsidRPr="000306ED" w:rsidRDefault="00AC34B0" w:rsidP="00EE54EE">
      <w:pPr>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C21C190" w14:textId="77777777" w:rsidR="00AC34B0" w:rsidRPr="000306ED" w:rsidRDefault="00AC34B0" w:rsidP="00EE54EE">
      <w:pPr>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360BA155" w14:textId="77777777" w:rsidR="00AC34B0" w:rsidRPr="000306ED" w:rsidRDefault="00AC34B0" w:rsidP="00EE54EE">
      <w:pPr>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73902A2" w14:textId="77777777" w:rsidR="00AC34B0" w:rsidRPr="000306ED" w:rsidRDefault="00AC34B0" w:rsidP="00EE54EE">
      <w:pPr>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126E900" w14:textId="77777777" w:rsidR="00AC34B0" w:rsidRPr="000306ED" w:rsidRDefault="00AC34B0" w:rsidP="00EE54EE">
      <w:pPr>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w:t>
      </w:r>
      <w:r w:rsidRPr="000306ED">
        <w:rPr>
          <w:rFonts w:ascii="GHEA Grapalat" w:hAnsi="GHEA Grapalat"/>
        </w:rPr>
        <w:lastRenderedPageBreak/>
        <w:t xml:space="preserve">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CC5916C" w14:textId="77777777" w:rsidR="00AC34B0" w:rsidRPr="000306ED" w:rsidRDefault="00AC34B0" w:rsidP="00EE54EE">
      <w:pPr>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268AFB5" w14:textId="77777777" w:rsidR="00AC34B0" w:rsidRPr="000306ED" w:rsidRDefault="00AC34B0" w:rsidP="00EE54EE">
      <w:pPr>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75297390" w14:textId="77777777" w:rsidR="00AC34B0" w:rsidRPr="000306ED" w:rsidRDefault="00AC34B0" w:rsidP="00EE54EE">
      <w:pPr>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52436016"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7DCA00BC" w14:textId="77777777" w:rsidR="00AC34B0" w:rsidRPr="000306ED" w:rsidRDefault="00AC34B0" w:rsidP="00EE54EE">
      <w:pPr>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498B16D8"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7F841B2"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9FD32B8" w14:textId="77777777" w:rsidR="00AC34B0" w:rsidRPr="000306ED" w:rsidRDefault="00AC34B0" w:rsidP="00EE54EE">
      <w:pPr>
        <w:contextualSpacing/>
        <w:jc w:val="both"/>
        <w:rPr>
          <w:rFonts w:ascii="GHEA Grapalat" w:hAnsi="GHEA Grapalat"/>
        </w:rPr>
      </w:pPr>
      <w:r w:rsidRPr="000306ED">
        <w:rPr>
          <w:rFonts w:ascii="GHEA Grapalat" w:hAnsi="GHEA Grapalat"/>
        </w:rPr>
        <w:lastRenderedPageBreak/>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518F636E"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4E661B5" w14:textId="77777777" w:rsidR="00AC34B0" w:rsidRPr="000306ED" w:rsidRDefault="00AC34B0" w:rsidP="00EE54EE">
      <w:pPr>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153F2211"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320A9A54" w14:textId="77777777" w:rsidR="00AC34B0" w:rsidRPr="000306ED" w:rsidRDefault="00AC34B0" w:rsidP="00EE54EE">
      <w:pPr>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5BCF4C2D" w14:textId="77777777" w:rsidR="00AC34B0" w:rsidRPr="000306ED" w:rsidRDefault="00AC34B0" w:rsidP="00EE54EE">
      <w:pPr>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3AAA3503" w14:textId="77777777" w:rsidR="00AC34B0" w:rsidRPr="000306ED" w:rsidRDefault="00AC34B0" w:rsidP="00EE54EE">
      <w:pPr>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2EC085B0" w14:textId="77777777" w:rsidR="00AC34B0" w:rsidRPr="000306ED" w:rsidRDefault="00AC34B0" w:rsidP="00EE54EE">
      <w:pPr>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AD5835C" w14:textId="77777777" w:rsidR="00AC34B0" w:rsidRPr="000306ED" w:rsidRDefault="00AC34B0" w:rsidP="00EE54EE">
      <w:pPr>
        <w:contextualSpacing/>
        <w:jc w:val="both"/>
        <w:rPr>
          <w:rFonts w:ascii="GHEA Grapalat" w:hAnsi="GHEA Grapalat"/>
        </w:rPr>
      </w:pPr>
      <w:r w:rsidRPr="000306ED">
        <w:rPr>
          <w:rFonts w:ascii="GHEA Grapalat" w:hAnsi="GHEA Grapalat"/>
        </w:rPr>
        <w:t xml:space="preserve">6. Раздел 6 декларации (Дополнительные </w:t>
      </w:r>
      <w:r w:rsidR="003C2C15">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5C1D32C4" w14:textId="77777777" w:rsidR="00AC34B0" w:rsidRPr="000306ED" w:rsidRDefault="00AC34B0" w:rsidP="00EE54EE">
      <w:pPr>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67317AF1" w14:textId="77777777" w:rsidR="00AC34B0" w:rsidRPr="000306ED" w:rsidRDefault="00AC34B0" w:rsidP="00EE54EE">
      <w:pPr>
        <w:contextualSpacing/>
        <w:jc w:val="both"/>
        <w:rPr>
          <w:rFonts w:ascii="GHEA Grapalat" w:hAnsi="GHEA Grapalat"/>
          <w:i/>
          <w:sz w:val="18"/>
          <w:szCs w:val="18"/>
        </w:rPr>
      </w:pPr>
      <w:r w:rsidRPr="000306ED">
        <w:rPr>
          <w:rFonts w:ascii="GHEA Grapalat" w:hAnsi="GHEA Grapalat"/>
          <w:sz w:val="18"/>
          <w:szCs w:val="18"/>
        </w:rPr>
        <w:lastRenderedPageBreak/>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70466569" w14:textId="77777777" w:rsidR="00AC34B0" w:rsidRPr="000306ED" w:rsidRDefault="00AC34B0" w:rsidP="00EE54EE">
      <w:pPr>
        <w:contextualSpacing/>
        <w:jc w:val="both"/>
        <w:rPr>
          <w:rFonts w:ascii="GHEA Grapalat" w:hAnsi="GHEA Grapalat"/>
          <w:i/>
          <w:sz w:val="18"/>
          <w:szCs w:val="18"/>
        </w:rPr>
      </w:pPr>
      <w:r w:rsidRPr="000306ED">
        <w:rPr>
          <w:rFonts w:ascii="GHEA Grapalat" w:hAnsi="GHEA Grapalat"/>
          <w:i/>
          <w:sz w:val="18"/>
          <w:szCs w:val="18"/>
        </w:rPr>
        <w:t>** Приложение 1.</w:t>
      </w:r>
      <w:r w:rsidR="00204930">
        <w:rPr>
          <w:rFonts w:ascii="GHEA Grapalat" w:hAnsi="GHEA Grapalat"/>
          <w:i/>
          <w:sz w:val="18"/>
          <w:szCs w:val="18"/>
        </w:rPr>
        <w:t>2</w:t>
      </w:r>
      <w:r w:rsidRPr="000306ED">
        <w:rPr>
          <w:rFonts w:ascii="GHEA Grapalat" w:hAnsi="GHEA Grapalat"/>
          <w:i/>
          <w:sz w:val="18"/>
          <w:szCs w:val="18"/>
        </w:rPr>
        <w:t xml:space="preserve"> не представляется участником </w:t>
      </w:r>
      <w:r w:rsidR="001E069E">
        <w:rPr>
          <w:rFonts w:ascii="GHEA Grapalat" w:hAnsi="GHEA Grapalat"/>
          <w:i/>
          <w:sz w:val="18"/>
          <w:szCs w:val="18"/>
        </w:rPr>
        <w:t xml:space="preserve">если он является резидентом РА,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57AD62A2" w14:textId="77777777" w:rsidR="00DB6B33" w:rsidRDefault="00DB6B33" w:rsidP="00EE54EE">
      <w:pPr>
        <w:pStyle w:val="BodyTextIndent3"/>
        <w:widowControl w:val="0"/>
        <w:spacing w:line="240" w:lineRule="auto"/>
        <w:ind w:firstLine="0"/>
        <w:rPr>
          <w:rFonts w:ascii="GHEA Grapalat" w:hAnsi="GHEA Grapalat"/>
          <w:b/>
          <w:sz w:val="24"/>
          <w:szCs w:val="24"/>
        </w:rPr>
      </w:pPr>
    </w:p>
    <w:p w14:paraId="31ADB380"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6FCBF663" w14:textId="77777777" w:rsidR="00DB6B33" w:rsidRDefault="00DB6B33" w:rsidP="00EE54EE">
      <w:pPr>
        <w:pStyle w:val="BodyTextIndent3"/>
        <w:widowControl w:val="0"/>
        <w:spacing w:line="240" w:lineRule="auto"/>
        <w:ind w:firstLine="0"/>
        <w:jc w:val="right"/>
        <w:rPr>
          <w:rFonts w:ascii="GHEA Grapalat" w:hAnsi="GHEA Grapalat"/>
          <w:b/>
          <w:sz w:val="24"/>
          <w:szCs w:val="24"/>
        </w:rPr>
      </w:pPr>
    </w:p>
    <w:p w14:paraId="7EB81957" w14:textId="77777777" w:rsidR="00DB6B33" w:rsidRDefault="00DB6B33" w:rsidP="00EE54EE">
      <w:pPr>
        <w:rPr>
          <w:rFonts w:ascii="GHEA Grapalat" w:hAnsi="GHEA Grapalat"/>
          <w:b/>
        </w:rPr>
      </w:pPr>
      <w:r>
        <w:rPr>
          <w:rFonts w:ascii="GHEA Grapalat" w:hAnsi="GHEA Grapalat"/>
          <w:b/>
        </w:rPr>
        <w:br w:type="page"/>
      </w:r>
    </w:p>
    <w:p w14:paraId="77B115AA" w14:textId="77777777" w:rsidR="00B2572B" w:rsidRPr="00DC619D" w:rsidRDefault="00B2572B" w:rsidP="00EE54EE">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5F990CB9" w14:textId="3F4E9A5E" w:rsidR="00B2572B" w:rsidRPr="009044F1" w:rsidRDefault="00B2572B" w:rsidP="00EE54EE">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7485A">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C11C6B">
        <w:rPr>
          <w:rFonts w:ascii="GHEA Grapalat" w:hAnsi="GHEA Grapalat"/>
          <w:b/>
          <w:sz w:val="24"/>
          <w:szCs w:val="24"/>
        </w:rPr>
        <w:t>EQ-BMTsDzB-</w:t>
      </w:r>
      <w:r w:rsidR="00300561">
        <w:rPr>
          <w:rFonts w:ascii="GHEA Grapalat" w:hAnsi="GHEA Grapalat"/>
          <w:b/>
          <w:sz w:val="24"/>
          <w:szCs w:val="24"/>
        </w:rPr>
        <w:t>24/10</w:t>
      </w:r>
    </w:p>
    <w:p w14:paraId="0D89F9B0" w14:textId="77777777" w:rsidR="00B2572B" w:rsidRPr="009044F1" w:rsidRDefault="00B2572B" w:rsidP="00EE54EE">
      <w:pPr>
        <w:widowControl w:val="0"/>
        <w:ind w:firstLine="567"/>
        <w:jc w:val="center"/>
        <w:rPr>
          <w:rFonts w:ascii="GHEA Grapalat" w:hAnsi="GHEA Grapalat"/>
        </w:rPr>
      </w:pPr>
    </w:p>
    <w:p w14:paraId="013C9EAC" w14:textId="77777777" w:rsidR="00B2572B" w:rsidRPr="009044F1" w:rsidRDefault="00B2572B" w:rsidP="00EE54EE">
      <w:pPr>
        <w:widowControl w:val="0"/>
        <w:ind w:left="-66"/>
        <w:jc w:val="center"/>
        <w:rPr>
          <w:rFonts w:ascii="GHEA Grapalat" w:hAnsi="GHEA Grapalat"/>
          <w:b/>
        </w:rPr>
      </w:pPr>
      <w:r w:rsidRPr="009044F1">
        <w:rPr>
          <w:rFonts w:ascii="GHEA Grapalat" w:hAnsi="GHEA Grapalat"/>
          <w:b/>
        </w:rPr>
        <w:t>ЦЕНОВОЕ ПРЕДЛОЖЕНИЕ</w:t>
      </w:r>
    </w:p>
    <w:p w14:paraId="0D9FD5C6" w14:textId="77777777" w:rsidR="00B2572B" w:rsidRPr="009044F1" w:rsidRDefault="00B2572B" w:rsidP="00EE54EE">
      <w:pPr>
        <w:widowControl w:val="0"/>
        <w:ind w:firstLine="567"/>
        <w:jc w:val="center"/>
        <w:rPr>
          <w:rFonts w:ascii="GHEA Grapalat" w:hAnsi="GHEA Grapalat"/>
        </w:rPr>
      </w:pPr>
    </w:p>
    <w:p w14:paraId="47D8C3A1" w14:textId="166E321E" w:rsidR="005744FC" w:rsidRPr="000F6C24" w:rsidRDefault="00B2572B" w:rsidP="00EE54EE">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C7485A">
        <w:rPr>
          <w:rFonts w:ascii="GHEA Grapalat" w:hAnsi="GHEA Grapalat"/>
          <w:spacing w:val="-6"/>
        </w:rPr>
        <w:t>открытый конкурс</w:t>
      </w:r>
      <w:r w:rsidR="00C7485A" w:rsidRPr="005744FC">
        <w:rPr>
          <w:rFonts w:ascii="GHEA Grapalat" w:hAnsi="GHEA Grapalat"/>
          <w:spacing w:val="-6"/>
        </w:rPr>
        <w:t xml:space="preserve"> </w:t>
      </w:r>
      <w:r w:rsidRPr="005744FC">
        <w:rPr>
          <w:rFonts w:ascii="GHEA Grapalat" w:hAnsi="GHEA Grapalat"/>
          <w:spacing w:val="-6"/>
        </w:rPr>
        <w:t xml:space="preserve">под кодом </w:t>
      </w:r>
      <w:r w:rsidR="00C11C6B">
        <w:rPr>
          <w:rFonts w:ascii="GHEA Grapalat" w:hAnsi="GHEA Grapalat"/>
          <w:b/>
        </w:rPr>
        <w:t>EQ-BMTsDzB-</w:t>
      </w:r>
      <w:r w:rsidR="00300561">
        <w:rPr>
          <w:rFonts w:ascii="GHEA Grapalat" w:hAnsi="GHEA Grapalat"/>
          <w:b/>
        </w:rPr>
        <w:t>24/10</w:t>
      </w:r>
    </w:p>
    <w:p w14:paraId="61D5CD64" w14:textId="77777777" w:rsidR="005646FC" w:rsidRPr="008842CE" w:rsidRDefault="005744FC" w:rsidP="00EE54EE">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62356C03" w14:textId="77777777" w:rsidR="005646FC" w:rsidRPr="009044F1" w:rsidRDefault="005646FC" w:rsidP="00EE54EE">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367DA481" w14:textId="77777777" w:rsidR="00B2572B" w:rsidRPr="009044F1" w:rsidRDefault="00B2572B" w:rsidP="00EE54EE">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D1CB48B" w14:textId="77777777" w:rsidR="00B2572B" w:rsidRPr="009044F1" w:rsidRDefault="005646FC" w:rsidP="00EE54EE">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58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133"/>
        <w:gridCol w:w="2160"/>
        <w:gridCol w:w="1559"/>
        <w:gridCol w:w="1649"/>
      </w:tblGrid>
      <w:tr w:rsidR="003D2166" w:rsidRPr="005744FC" w14:paraId="283A50B7" w14:textId="77777777" w:rsidTr="00CC4774">
        <w:trPr>
          <w:trHeight w:val="916"/>
          <w:jc w:val="center"/>
        </w:trPr>
        <w:tc>
          <w:tcPr>
            <w:tcW w:w="1084" w:type="dxa"/>
            <w:tcBorders>
              <w:top w:val="single" w:sz="4" w:space="0" w:color="auto"/>
              <w:left w:val="single" w:sz="4" w:space="0" w:color="auto"/>
              <w:right w:val="single" w:sz="4" w:space="0" w:color="auto"/>
            </w:tcBorders>
            <w:vAlign w:val="center"/>
          </w:tcPr>
          <w:p w14:paraId="2146FD82" w14:textId="77777777" w:rsidR="003D2166" w:rsidRPr="005744FC" w:rsidRDefault="003D2166" w:rsidP="00EE54EE">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133" w:type="dxa"/>
            <w:tcBorders>
              <w:top w:val="single" w:sz="4" w:space="0" w:color="auto"/>
              <w:left w:val="single" w:sz="4" w:space="0" w:color="auto"/>
              <w:right w:val="single" w:sz="4" w:space="0" w:color="auto"/>
            </w:tcBorders>
            <w:vAlign w:val="center"/>
          </w:tcPr>
          <w:p w14:paraId="3B7822DE" w14:textId="77777777" w:rsidR="003D2166" w:rsidRPr="00423B3F" w:rsidRDefault="003D2166" w:rsidP="00EE54EE">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2160" w:type="dxa"/>
            <w:tcBorders>
              <w:top w:val="single" w:sz="4" w:space="0" w:color="auto"/>
              <w:left w:val="single" w:sz="4" w:space="0" w:color="auto"/>
              <w:right w:val="single" w:sz="4" w:space="0" w:color="auto"/>
            </w:tcBorders>
            <w:vAlign w:val="center"/>
          </w:tcPr>
          <w:p w14:paraId="0ADE72CC" w14:textId="77777777" w:rsidR="003D2166" w:rsidRPr="00503411" w:rsidRDefault="003D2166" w:rsidP="00EE54EE">
            <w:pPr>
              <w:widowControl w:val="0"/>
              <w:jc w:val="center"/>
              <w:rPr>
                <w:rFonts w:ascii="GHEA Grapalat" w:hAnsi="GHEA Grapalat"/>
                <w:b/>
                <w:sz w:val="20"/>
                <w:szCs w:val="20"/>
              </w:rPr>
            </w:pPr>
            <w:r w:rsidRPr="00503411">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2E6AEEA" w14:textId="77777777" w:rsidR="003D2166" w:rsidRPr="005744FC" w:rsidRDefault="003D2166" w:rsidP="00EE54EE">
            <w:pPr>
              <w:widowControl w:val="0"/>
              <w:jc w:val="center"/>
              <w:rPr>
                <w:rFonts w:ascii="GHEA Grapalat" w:hAnsi="GHEA Grapalat"/>
                <w:b/>
                <w:bCs/>
                <w:sz w:val="20"/>
                <w:szCs w:val="20"/>
              </w:rPr>
            </w:pPr>
            <w:r w:rsidRPr="003D2166">
              <w:rPr>
                <w:rFonts w:ascii="GHEA Grapalat" w:hAnsi="GHEA Grapalat"/>
                <w:sz w:val="16"/>
                <w:szCs w:val="16"/>
              </w:rPr>
              <w:t>(совокупность себестоимости и прогнозируемой прибыли)</w:t>
            </w:r>
            <w:r w:rsidRPr="009044F1">
              <w:rPr>
                <w:rFonts w:ascii="GHEA Grapalat" w:hAnsi="GHEA Grapalat"/>
              </w:rPr>
              <w:t xml:space="preserve"> </w:t>
            </w:r>
            <w:r w:rsidRPr="005744FC">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36D10054" w14:textId="77777777" w:rsidR="00FD08EB" w:rsidRDefault="003D2166" w:rsidP="00EE54EE">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0"/>
              <w:t>**</w:t>
            </w:r>
          </w:p>
          <w:p w14:paraId="0B066EA3" w14:textId="77777777" w:rsidR="003D2166" w:rsidRPr="005744FC" w:rsidRDefault="003D2166" w:rsidP="00EE54EE">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14:paraId="10CF07B5" w14:textId="77777777" w:rsidR="003D2166" w:rsidRPr="005744FC" w:rsidRDefault="003D2166" w:rsidP="00EE54EE">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71676FD6" w14:textId="77777777" w:rsidR="003D2166" w:rsidRPr="005744FC" w:rsidRDefault="003D2166" w:rsidP="00EE54EE">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3D2166" w:rsidRPr="005744FC" w14:paraId="4DC91D15" w14:textId="77777777" w:rsidTr="00CC4774">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60374C94" w14:textId="77777777" w:rsidR="003D2166" w:rsidRPr="005744FC" w:rsidRDefault="003D2166" w:rsidP="00EE54EE">
            <w:pPr>
              <w:widowControl w:val="0"/>
              <w:jc w:val="center"/>
              <w:rPr>
                <w:rFonts w:ascii="GHEA Grapalat" w:hAnsi="GHEA Grapalat"/>
                <w:b/>
                <w:i/>
                <w:sz w:val="20"/>
                <w:szCs w:val="20"/>
              </w:rPr>
            </w:pPr>
            <w:r w:rsidRPr="005744FC">
              <w:rPr>
                <w:rFonts w:ascii="GHEA Grapalat" w:hAnsi="GHEA Grapalat"/>
                <w:b/>
                <w:i/>
                <w:sz w:val="20"/>
                <w:szCs w:val="20"/>
              </w:rPr>
              <w:t>1</w:t>
            </w:r>
          </w:p>
        </w:tc>
        <w:tc>
          <w:tcPr>
            <w:tcW w:w="2133" w:type="dxa"/>
            <w:tcBorders>
              <w:top w:val="single" w:sz="4" w:space="0" w:color="auto"/>
              <w:left w:val="single" w:sz="4" w:space="0" w:color="auto"/>
              <w:bottom w:val="single" w:sz="4" w:space="0" w:color="auto"/>
              <w:right w:val="single" w:sz="4" w:space="0" w:color="auto"/>
            </w:tcBorders>
            <w:shd w:val="clear" w:color="auto" w:fill="99CCFF"/>
          </w:tcPr>
          <w:p w14:paraId="4481AA46" w14:textId="77777777" w:rsidR="003D2166" w:rsidRPr="005744FC" w:rsidRDefault="003D2166" w:rsidP="00EE54EE">
            <w:pPr>
              <w:widowControl w:val="0"/>
              <w:jc w:val="center"/>
              <w:rPr>
                <w:rFonts w:ascii="GHEA Grapalat" w:hAnsi="GHEA Grapalat"/>
                <w:b/>
                <w:i/>
                <w:sz w:val="20"/>
                <w:szCs w:val="20"/>
              </w:rPr>
            </w:pPr>
            <w:r w:rsidRPr="005744FC">
              <w:rPr>
                <w:rFonts w:ascii="GHEA Grapalat" w:hAnsi="GHEA Grapalat"/>
                <w:b/>
                <w:i/>
                <w:sz w:val="20"/>
                <w:szCs w:val="20"/>
              </w:rPr>
              <w:t>2</w:t>
            </w:r>
          </w:p>
        </w:tc>
        <w:tc>
          <w:tcPr>
            <w:tcW w:w="2160" w:type="dxa"/>
            <w:tcBorders>
              <w:top w:val="single" w:sz="4" w:space="0" w:color="auto"/>
              <w:left w:val="single" w:sz="4" w:space="0" w:color="auto"/>
              <w:bottom w:val="single" w:sz="4" w:space="0" w:color="auto"/>
              <w:right w:val="single" w:sz="4" w:space="0" w:color="auto"/>
            </w:tcBorders>
            <w:shd w:val="clear" w:color="auto" w:fill="99CCFF"/>
          </w:tcPr>
          <w:p w14:paraId="3D6E1779" w14:textId="77777777" w:rsidR="003D2166" w:rsidRPr="005744FC" w:rsidRDefault="003D2166" w:rsidP="00EE54EE">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438740D8" w14:textId="77777777" w:rsidR="003D2166" w:rsidRPr="009754BB" w:rsidRDefault="009754BB" w:rsidP="00EE54EE">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14:paraId="36CF67AD" w14:textId="77777777" w:rsidR="003D2166" w:rsidRPr="005744FC" w:rsidRDefault="009754BB" w:rsidP="00EE54EE">
            <w:pPr>
              <w:widowControl w:val="0"/>
              <w:jc w:val="center"/>
              <w:rPr>
                <w:rFonts w:ascii="GHEA Grapalat" w:hAnsi="GHEA Grapalat"/>
                <w:i/>
                <w:sz w:val="20"/>
                <w:szCs w:val="20"/>
              </w:rPr>
            </w:pPr>
            <w:r>
              <w:rPr>
                <w:rFonts w:ascii="GHEA Grapalat" w:hAnsi="GHEA Grapalat"/>
                <w:b/>
                <w:i/>
                <w:sz w:val="20"/>
                <w:szCs w:val="20"/>
                <w:lang w:val="en-US"/>
              </w:rPr>
              <w:t>5</w:t>
            </w:r>
            <w:r w:rsidR="003D2166" w:rsidRPr="005744FC">
              <w:rPr>
                <w:rFonts w:ascii="GHEA Grapalat" w:hAnsi="GHEA Grapalat"/>
                <w:b/>
                <w:i/>
                <w:sz w:val="20"/>
                <w:szCs w:val="20"/>
              </w:rPr>
              <w:t>=3+4</w:t>
            </w:r>
          </w:p>
        </w:tc>
      </w:tr>
      <w:tr w:rsidR="003D2166" w:rsidRPr="005744FC" w14:paraId="0443E1DA" w14:textId="77777777" w:rsidTr="00CC4774">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76D822D" w14:textId="77777777" w:rsidR="003D2166" w:rsidRPr="005744FC" w:rsidRDefault="003D2166" w:rsidP="00EE54EE">
            <w:pPr>
              <w:widowControl w:val="0"/>
              <w:jc w:val="center"/>
              <w:rPr>
                <w:rFonts w:ascii="GHEA Grapalat" w:hAnsi="GHEA Grapalat"/>
                <w:b/>
                <w:bCs/>
                <w:sz w:val="20"/>
                <w:szCs w:val="20"/>
              </w:rPr>
            </w:pPr>
            <w:r w:rsidRPr="005744FC">
              <w:rPr>
                <w:rFonts w:ascii="GHEA Grapalat" w:hAnsi="GHEA Grapalat"/>
                <w:b/>
                <w:sz w:val="20"/>
                <w:szCs w:val="20"/>
              </w:rPr>
              <w:t>1</w:t>
            </w:r>
          </w:p>
        </w:tc>
        <w:tc>
          <w:tcPr>
            <w:tcW w:w="2133" w:type="dxa"/>
            <w:tcBorders>
              <w:top w:val="single" w:sz="4" w:space="0" w:color="auto"/>
              <w:left w:val="single" w:sz="4" w:space="0" w:color="auto"/>
              <w:bottom w:val="single" w:sz="4" w:space="0" w:color="auto"/>
              <w:right w:val="single" w:sz="4" w:space="0" w:color="auto"/>
            </w:tcBorders>
            <w:vAlign w:val="center"/>
          </w:tcPr>
          <w:p w14:paraId="7F27C020" w14:textId="03ECBC7A" w:rsidR="003D2166" w:rsidRPr="00CC4774" w:rsidRDefault="00CC4774" w:rsidP="00EE54EE">
            <w:pPr>
              <w:widowControl w:val="0"/>
              <w:rPr>
                <w:rFonts w:ascii="GHEA Grapalat" w:hAnsi="GHEA Grapalat"/>
                <w:sz w:val="18"/>
                <w:szCs w:val="18"/>
              </w:rPr>
            </w:pPr>
            <w:r w:rsidRPr="00CC4774">
              <w:rPr>
                <w:rFonts w:ascii="GHEA Grapalat" w:hAnsi="GHEA Grapalat"/>
                <w:sz w:val="18"/>
                <w:szCs w:val="18"/>
              </w:rPr>
              <w:t>услуг</w:t>
            </w:r>
            <w:r>
              <w:rPr>
                <w:rFonts w:ascii="GHEA Grapalat" w:hAnsi="GHEA Grapalat"/>
                <w:sz w:val="18"/>
                <w:szCs w:val="18"/>
              </w:rPr>
              <w:t>и</w:t>
            </w:r>
            <w:r w:rsidRPr="00CC4774">
              <w:rPr>
                <w:rFonts w:ascii="GHEA Grapalat" w:hAnsi="GHEA Grapalat"/>
                <w:sz w:val="18"/>
                <w:szCs w:val="18"/>
              </w:rPr>
              <w:t xml:space="preserve"> по эксплуатациии и сохранению  мостов, мостовых  сооружений, транпортных узлов и надземных переходов</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3028C47" w14:textId="77777777" w:rsidR="003D2166" w:rsidRPr="005744FC" w:rsidRDefault="003D2166" w:rsidP="00EE54EE">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3CC54FE" w14:textId="77777777" w:rsidR="003D2166" w:rsidRPr="005744FC" w:rsidRDefault="003D2166" w:rsidP="00EE54EE">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14:paraId="50E5358A" w14:textId="77777777" w:rsidR="003D2166" w:rsidRPr="005744FC" w:rsidRDefault="003D2166" w:rsidP="00EE54EE">
            <w:pPr>
              <w:widowControl w:val="0"/>
              <w:jc w:val="center"/>
              <w:rPr>
                <w:rFonts w:ascii="GHEA Grapalat" w:hAnsi="GHEA Grapalat"/>
                <w:sz w:val="20"/>
                <w:szCs w:val="20"/>
              </w:rPr>
            </w:pPr>
          </w:p>
        </w:tc>
      </w:tr>
    </w:tbl>
    <w:p w14:paraId="3B3C1F31" w14:textId="77777777" w:rsidR="00374F4A" w:rsidRPr="00DD2B43" w:rsidRDefault="00374F4A" w:rsidP="00EE54EE">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0C858115" w14:textId="77777777" w:rsidR="00374F4A" w:rsidRPr="00567D3B" w:rsidRDefault="00374F4A" w:rsidP="00EE54EE">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78B5B3C7" w14:textId="77777777" w:rsidR="00DC619D" w:rsidRPr="00D3436F" w:rsidRDefault="00DC619D" w:rsidP="00EE54EE">
      <w:pPr>
        <w:widowControl w:val="0"/>
        <w:jc w:val="both"/>
        <w:rPr>
          <w:rFonts w:ascii="GHEA Grapalat" w:hAnsi="GHEA Grapalat"/>
          <w:lang w:val="es-ES"/>
        </w:rPr>
      </w:pPr>
    </w:p>
    <w:p w14:paraId="6DBEDF7D" w14:textId="77777777" w:rsidR="00B2572B" w:rsidRPr="000F6C24" w:rsidRDefault="00B2572B" w:rsidP="00EE54EE">
      <w:pPr>
        <w:widowControl w:val="0"/>
        <w:jc w:val="right"/>
        <w:rPr>
          <w:rFonts w:ascii="GHEA Grapalat" w:hAnsi="GHEA Grapalat"/>
        </w:rPr>
      </w:pPr>
      <w:r w:rsidRPr="009044F1">
        <w:rPr>
          <w:rFonts w:ascii="GHEA Grapalat" w:hAnsi="GHEA Grapalat"/>
        </w:rPr>
        <w:t>М. П.</w:t>
      </w:r>
    </w:p>
    <w:p w14:paraId="4E90A489" w14:textId="77777777" w:rsidR="00B217BB" w:rsidRDefault="00B217BB" w:rsidP="00EE54EE">
      <w:pPr>
        <w:rPr>
          <w:rFonts w:ascii="GHEA Grapalat" w:hAnsi="GHEA Grapalat"/>
          <w:b/>
        </w:rPr>
      </w:pPr>
      <w:r>
        <w:rPr>
          <w:rFonts w:ascii="GHEA Grapalat" w:hAnsi="GHEA Grapalat"/>
          <w:b/>
        </w:rPr>
        <w:br w:type="page"/>
      </w:r>
    </w:p>
    <w:p w14:paraId="1E050BCA" w14:textId="77777777" w:rsidR="00B2572B" w:rsidRPr="00B138F3" w:rsidRDefault="00B2572B" w:rsidP="00EE54EE">
      <w:pPr>
        <w:widowControl w:val="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42A20D10" w14:textId="46C1F7AE" w:rsidR="00B2572B" w:rsidRPr="00B138F3" w:rsidRDefault="00B2572B" w:rsidP="00EE54EE">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C11C6B">
        <w:rPr>
          <w:rFonts w:ascii="GHEA Grapalat" w:hAnsi="GHEA Grapalat"/>
          <w:b/>
          <w:sz w:val="24"/>
          <w:szCs w:val="24"/>
        </w:rPr>
        <w:t>ОТКРЫТОГО КОНКУРСА</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C11C6B">
        <w:rPr>
          <w:rFonts w:ascii="GHEA Grapalat" w:hAnsi="GHEA Grapalat"/>
          <w:b/>
          <w:sz w:val="24"/>
          <w:szCs w:val="24"/>
        </w:rPr>
        <w:t>EQ-BMTsDzB-</w:t>
      </w:r>
      <w:r w:rsidR="00300561">
        <w:rPr>
          <w:rFonts w:ascii="GHEA Grapalat" w:hAnsi="GHEA Grapalat"/>
          <w:b/>
          <w:sz w:val="24"/>
          <w:szCs w:val="24"/>
        </w:rPr>
        <w:t>24/10</w:t>
      </w:r>
    </w:p>
    <w:p w14:paraId="5DDBFFFE" w14:textId="77777777" w:rsidR="00742F7B" w:rsidRPr="00B138F3" w:rsidRDefault="00742F7B" w:rsidP="00EE54EE">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5BF8A3AA" w14:textId="77777777" w:rsidR="00B2572B" w:rsidRPr="00B138F3" w:rsidRDefault="00742F7B" w:rsidP="00EE54EE">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6CAB9C47" w14:textId="77777777" w:rsidR="000E5A91" w:rsidRPr="00B138F3" w:rsidRDefault="000E5A91" w:rsidP="00EE54EE">
      <w:pPr>
        <w:widowControl w:val="0"/>
        <w:ind w:left="567" w:right="565"/>
        <w:jc w:val="center"/>
        <w:rPr>
          <w:rFonts w:ascii="GHEA Grapalat" w:hAnsi="GHEA Grapalat"/>
          <w:b/>
        </w:rPr>
      </w:pPr>
    </w:p>
    <w:p w14:paraId="0E9742BC" w14:textId="77777777" w:rsidR="00BF7253" w:rsidRPr="00B138F3" w:rsidRDefault="00BF7253" w:rsidP="00EE54EE">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5BE7F259" w14:textId="77777777" w:rsidR="00BF7253" w:rsidRPr="00B138F3" w:rsidRDefault="00BF7253" w:rsidP="00EE54EE">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6C49282E" w14:textId="77777777" w:rsidR="00BF7253" w:rsidRPr="00B138F3" w:rsidRDefault="00BF7253" w:rsidP="00EE54EE">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4D976379" w14:textId="77777777" w:rsidR="00BF7253" w:rsidRPr="00B138F3" w:rsidRDefault="00BF7253" w:rsidP="00EE54EE">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43CFEF0D"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1B129440"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32CE1C84" w14:textId="77777777" w:rsidR="00BF7253" w:rsidRPr="00B138F3" w:rsidRDefault="00BF7253" w:rsidP="00EE54EE">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2828AF73"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BDF8ACC"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09DC7A8C"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6A55F671"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B1C12">
        <w:rPr>
          <w:rFonts w:ascii="GHEA Grapalat" w:eastAsiaTheme="minorHAnsi" w:hAnsi="GHEA Grapalat" w:cstheme="minorBidi"/>
        </w:rPr>
        <w:t>пяти</w:t>
      </w:r>
      <w:r w:rsidR="000B1C12"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7EDC45FB" w14:textId="07504619"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CC375F">
        <w:rPr>
          <w:rFonts w:ascii="GHEA Grapalat" w:eastAsiaTheme="minorHAnsi" w:hAnsi="GHEA Grapalat" w:cstheme="minorBidi"/>
        </w:rPr>
        <w:t xml:space="preserve"> </w:t>
      </w:r>
      <w:r w:rsidR="00CC375F" w:rsidRPr="00206B87">
        <w:rPr>
          <w:rFonts w:ascii="GHEA Grapalat" w:hAnsi="GHEA Grapalat" w:cs="Arial"/>
          <w:sz w:val="20"/>
          <w:szCs w:val="20"/>
          <w:lang w:val="hy-AM"/>
        </w:rPr>
        <w:t>900015211429</w:t>
      </w:r>
      <w:r w:rsidR="00CC375F">
        <w:rPr>
          <w:rFonts w:ascii="GHEA Grapalat" w:hAnsi="GHEA Grapalat" w:cs="Arial"/>
          <w:sz w:val="20"/>
          <w:szCs w:val="20"/>
        </w:rPr>
        <w:t xml:space="preserve"> </w:t>
      </w:r>
      <w:r w:rsidRPr="00B138F3">
        <w:rPr>
          <w:rFonts w:ascii="GHEA Grapalat" w:eastAsiaTheme="minorHAnsi" w:hAnsi="GHEA Grapalat" w:cstheme="minorBidi"/>
        </w:rPr>
        <w:t xml:space="preserve"> бенефициара.</w:t>
      </w:r>
    </w:p>
    <w:p w14:paraId="35A71297" w14:textId="77777777" w:rsidR="00BF7253" w:rsidRPr="00B138F3" w:rsidRDefault="00BF7253" w:rsidP="00EE54EE">
      <w:pPr>
        <w:pStyle w:val="NormalWeb"/>
        <w:shd w:val="clear" w:color="auto" w:fill="FFFFFF"/>
        <w:spacing w:before="0" w:beforeAutospacing="0" w:after="0" w:afterAutospacing="0"/>
        <w:jc w:val="both"/>
        <w:rPr>
          <w:rFonts w:ascii="GHEA Grapalat" w:eastAsiaTheme="minorHAnsi" w:hAnsi="GHEA Grapalat" w:cstheme="minorBidi"/>
        </w:rPr>
      </w:pPr>
    </w:p>
    <w:p w14:paraId="65810212"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2FC62C76"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60A46BFA" w14:textId="2AA483D4" w:rsidR="00FC7A38" w:rsidRPr="007C2C8F" w:rsidRDefault="00FC7A38"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7C2C8F">
        <w:rPr>
          <w:rFonts w:ascii="GHEA Grapalat" w:eastAsiaTheme="minorHAnsi" w:hAnsi="GHEA Grapalat" w:cstheme="minorBidi"/>
        </w:rPr>
        <w:t xml:space="preserve">5. Гарантия действует </w:t>
      </w:r>
      <w:r w:rsidR="009C0933" w:rsidRPr="004D25A6">
        <w:rPr>
          <w:rFonts w:ascii="GHEA Grapalat" w:eastAsiaTheme="minorHAnsi" w:hAnsi="GHEA Grapalat" w:cstheme="minorBidi"/>
        </w:rPr>
        <w:t>д</w:t>
      </w:r>
      <w:r w:rsidR="00716A9A" w:rsidRPr="004D25A6">
        <w:rPr>
          <w:rFonts w:ascii="GHEA Grapalat" w:eastAsiaTheme="minorHAnsi" w:hAnsi="GHEA Grapalat" w:cstheme="minorBidi"/>
        </w:rPr>
        <w:t>е</w:t>
      </w:r>
      <w:r w:rsidR="009C0933" w:rsidRPr="004D25A6">
        <w:rPr>
          <w:rFonts w:ascii="GHEA Grapalat" w:eastAsiaTheme="minorHAnsi" w:hAnsi="GHEA Grapalat" w:cstheme="minorBidi"/>
        </w:rPr>
        <w:t>в</w:t>
      </w:r>
      <w:r w:rsidR="00716A9A" w:rsidRPr="004D25A6">
        <w:rPr>
          <w:rFonts w:ascii="GHEA Grapalat" w:eastAsiaTheme="minorHAnsi" w:hAnsi="GHEA Grapalat" w:cstheme="minorBidi"/>
        </w:rPr>
        <w:t>яносто</w:t>
      </w:r>
      <w:r w:rsidRPr="004D25A6">
        <w:rPr>
          <w:rFonts w:ascii="GHEA Grapalat" w:eastAsiaTheme="minorHAnsi" w:hAnsi="GHEA Grapalat" w:cstheme="minorBidi"/>
        </w:rPr>
        <w:t xml:space="preserve"> рабочих дней</w:t>
      </w:r>
      <w:r w:rsidR="00083476" w:rsidRPr="00A75ACE">
        <w:rPr>
          <w:rFonts w:ascii="GHEA Grapalat" w:eastAsiaTheme="minorHAnsi" w:hAnsi="GHEA Grapalat" w:cstheme="minorBidi"/>
        </w:rPr>
        <w:t>**</w:t>
      </w:r>
      <w:r w:rsidRPr="00A75ACE">
        <w:rPr>
          <w:rFonts w:ascii="GHEA Grapalat" w:eastAsiaTheme="minorHAnsi" w:hAnsi="GHEA Grapalat" w:cstheme="minorBidi"/>
        </w:rPr>
        <w:t xml:space="preserve"> </w:t>
      </w:r>
      <w:r w:rsidRPr="007C2C8F">
        <w:rPr>
          <w:rFonts w:ascii="GHEA Grapalat" w:eastAsiaTheme="minorHAnsi" w:hAnsi="GHEA Grapalat" w:cstheme="minorBidi"/>
        </w:rPr>
        <w:t xml:space="preserve">со дня подачи принципалом заявки на участие в организованной бенефициаром процедуре закупок под кодом   ________________________________.    </w:t>
      </w:r>
    </w:p>
    <w:p w14:paraId="1ECF501B" w14:textId="77777777" w:rsidR="00FC7A38" w:rsidRPr="007C2C8F" w:rsidRDefault="00FC7A38"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7C2C8F">
        <w:rPr>
          <w:rFonts w:eastAsiaTheme="minorHAnsi" w:cstheme="minorBidi"/>
        </w:rPr>
        <w:t xml:space="preserve">                  </w:t>
      </w:r>
      <w:r w:rsidRPr="007C2C8F">
        <w:rPr>
          <w:rFonts w:ascii="GHEA Grapalat" w:eastAsiaTheme="minorHAnsi" w:hAnsi="GHEA Grapalat" w:cstheme="minorBidi"/>
          <w:sz w:val="18"/>
          <w:szCs w:val="18"/>
        </w:rPr>
        <w:t>код процедуры</w:t>
      </w:r>
    </w:p>
    <w:p w14:paraId="1240E012" w14:textId="77777777" w:rsidR="003A7B6D" w:rsidRDefault="003A7B6D"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2445">
        <w:rPr>
          <w:rFonts w:ascii="GHEA Grapalat" w:eastAsiaTheme="minorHAnsi" w:hAnsi="GHEA Grapalat" w:cstheme="minorBidi"/>
        </w:rPr>
        <w:t>Информацию о факте предоставления настоящей гарантии</w:t>
      </w:r>
      <w:r w:rsidR="008D1FFF">
        <w:rPr>
          <w:rFonts w:ascii="GHEA Grapalat" w:eastAsiaTheme="minorHAnsi" w:hAnsi="GHEA Grapalat" w:cstheme="minorBidi"/>
        </w:rPr>
        <w:t xml:space="preserve"> -</w:t>
      </w:r>
      <w:r w:rsidR="008D1FFF" w:rsidRPr="00B8432E">
        <w:t xml:space="preserve"> </w:t>
      </w:r>
      <w:r w:rsidR="008D1FFF"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8D1FFF">
        <w:rPr>
          <w:rFonts w:ascii="GHEA Grapalat" w:eastAsiaTheme="minorHAnsi" w:hAnsi="GHEA Grapalat" w:cstheme="minorBidi"/>
        </w:rPr>
        <w:t>,</w:t>
      </w:r>
      <w:r w:rsidRPr="00C02445">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5DE0D839" w14:textId="77777777" w:rsidR="003A7B6D" w:rsidRDefault="003A7B6D" w:rsidP="00EE54EE">
      <w:pPr>
        <w:pStyle w:val="NormalWeb"/>
        <w:shd w:val="clear" w:color="auto" w:fill="FFFFFF"/>
        <w:spacing w:before="0" w:beforeAutospacing="0" w:after="0" w:afterAutospacing="0"/>
        <w:ind w:firstLine="375"/>
        <w:jc w:val="both"/>
        <w:rPr>
          <w:rStyle w:val="Strong"/>
          <w:b w:val="0"/>
          <w:bCs w:val="0"/>
          <w:sz w:val="20"/>
          <w:szCs w:val="20"/>
        </w:rPr>
      </w:pPr>
    </w:p>
    <w:p w14:paraId="7B537D71" w14:textId="77777777" w:rsidR="00BF7253" w:rsidRPr="000211F4"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11F4">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253B00" w:rsidRPr="000211F4">
        <w:rPr>
          <w:rFonts w:ascii="GHEA Grapalat" w:eastAsiaTheme="minorHAnsi" w:hAnsi="GHEA Grapalat" w:cstheme="minorBidi"/>
        </w:rPr>
        <w:t>е</w:t>
      </w:r>
      <w:r w:rsidRPr="000211F4">
        <w:rPr>
          <w:rFonts w:ascii="GHEA Grapalat" w:eastAsiaTheme="minorHAnsi" w:hAnsi="GHEA Grapalat" w:cstheme="minorBidi"/>
        </w:rPr>
        <w:t>тся копия протокола заседания оценочной комиссии об отклонении заявки</w:t>
      </w:r>
      <w:r w:rsidR="00253B00" w:rsidRPr="000211F4">
        <w:rPr>
          <w:rFonts w:ascii="GHEA Grapalat" w:eastAsiaTheme="minorHAnsi" w:hAnsi="GHEA Grapalat" w:cstheme="minorBidi"/>
        </w:rPr>
        <w:t>.</w:t>
      </w:r>
    </w:p>
    <w:p w14:paraId="21AE02B5"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BAA98D8"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AB66E0F"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3A91C40"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1) требование или прилагаемые документы не соответствуют условиям настоящей гарантии,</w:t>
      </w:r>
    </w:p>
    <w:p w14:paraId="19ADA52F" w14:textId="77777777" w:rsidR="00BF7253" w:rsidRPr="00B138F3" w:rsidRDefault="00BF7253"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5A6BF10" w14:textId="77777777" w:rsidR="00BF7253" w:rsidRPr="00B138F3" w:rsidRDefault="00BF7253" w:rsidP="00EE54EE">
      <w:pPr>
        <w:pStyle w:val="NormalWeb"/>
        <w:shd w:val="clear" w:color="auto" w:fill="FFFFFF"/>
        <w:spacing w:before="0" w:beforeAutospacing="0" w:after="0" w:afterAutospacing="0"/>
        <w:ind w:firstLine="375"/>
        <w:rPr>
          <w:rFonts w:ascii="GHEA Grapalat" w:eastAsiaTheme="minorHAnsi" w:hAnsi="GHEA Grapalat" w:cstheme="minorBidi"/>
        </w:rPr>
      </w:pPr>
    </w:p>
    <w:p w14:paraId="58FC8B1F" w14:textId="77777777" w:rsidR="00BF7253" w:rsidRPr="00B138F3" w:rsidRDefault="00BF7253"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B721AF2" w14:textId="77777777" w:rsidR="00BF7253" w:rsidRPr="00B138F3" w:rsidRDefault="00BF7253"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380AB54"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A398145"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21000C"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hAnsi="GHEA Grapalat"/>
          <w:sz w:val="20"/>
          <w:szCs w:val="20"/>
        </w:rPr>
      </w:pPr>
    </w:p>
    <w:p w14:paraId="5C0B86E1"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1423A42"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4C1CB9F"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9AD5DD7"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4AF5DB18" w14:textId="77777777" w:rsidR="00BF7253" w:rsidRPr="00B138F3" w:rsidRDefault="00BF7253" w:rsidP="00EE54EE">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4E30754"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49CF2AA" w14:textId="77777777" w:rsidR="00BF7253" w:rsidRPr="00B138F3" w:rsidRDefault="00BF7253"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41632BC" w14:textId="77777777" w:rsidR="000E5A91" w:rsidRPr="00B138F3" w:rsidRDefault="000E5A91" w:rsidP="00EE54EE">
      <w:pPr>
        <w:pStyle w:val="BodyTextIndent"/>
        <w:widowControl w:val="0"/>
        <w:spacing w:line="240" w:lineRule="auto"/>
        <w:rPr>
          <w:rFonts w:ascii="GHEA Grapalat" w:hAnsi="GHEA Grapalat" w:cs="Sylfaen"/>
          <w:i w:val="0"/>
          <w:sz w:val="24"/>
          <w:szCs w:val="24"/>
        </w:rPr>
      </w:pPr>
    </w:p>
    <w:p w14:paraId="52A51B01" w14:textId="77777777" w:rsidR="00260163" w:rsidRPr="00B138F3" w:rsidRDefault="00260163" w:rsidP="00EE54EE">
      <w:pPr>
        <w:widowControl w:val="0"/>
        <w:ind w:left="567" w:right="565"/>
        <w:jc w:val="center"/>
        <w:rPr>
          <w:rFonts w:ascii="GHEA Grapalat" w:hAnsi="GHEA Grapalat"/>
          <w:b/>
        </w:rPr>
      </w:pPr>
    </w:p>
    <w:p w14:paraId="2309E4DC" w14:textId="77777777" w:rsidR="00CF2692" w:rsidRPr="00B138F3" w:rsidRDefault="00CF2692" w:rsidP="00EE54EE">
      <w:pPr>
        <w:widowControl w:val="0"/>
        <w:ind w:left="567" w:right="565"/>
        <w:jc w:val="center"/>
        <w:rPr>
          <w:rFonts w:ascii="GHEA Grapalat" w:hAnsi="GHEA Grapalat"/>
          <w:b/>
        </w:rPr>
      </w:pPr>
    </w:p>
    <w:p w14:paraId="4D9D8A30" w14:textId="77777777" w:rsidR="00CF2692" w:rsidRPr="00B138F3" w:rsidRDefault="00CF2692" w:rsidP="00EE54EE">
      <w:pPr>
        <w:widowControl w:val="0"/>
        <w:ind w:left="567" w:right="565"/>
        <w:jc w:val="center"/>
        <w:rPr>
          <w:rFonts w:ascii="GHEA Grapalat" w:hAnsi="GHEA Grapalat"/>
          <w:b/>
        </w:rPr>
      </w:pPr>
    </w:p>
    <w:p w14:paraId="2FCB2B1B" w14:textId="77777777" w:rsidR="00CF2692" w:rsidRPr="00B138F3" w:rsidRDefault="00CF2692" w:rsidP="00EE54EE">
      <w:pPr>
        <w:widowControl w:val="0"/>
        <w:ind w:left="567" w:right="565"/>
        <w:jc w:val="center"/>
        <w:rPr>
          <w:rFonts w:ascii="GHEA Grapalat" w:hAnsi="GHEA Grapalat"/>
          <w:b/>
        </w:rPr>
      </w:pPr>
    </w:p>
    <w:p w14:paraId="20417238" w14:textId="77777777" w:rsidR="00CF2692" w:rsidRPr="00B138F3" w:rsidRDefault="00CF2692" w:rsidP="00EE54EE">
      <w:pPr>
        <w:widowControl w:val="0"/>
        <w:ind w:left="567" w:right="565"/>
        <w:jc w:val="center"/>
        <w:rPr>
          <w:rFonts w:ascii="GHEA Grapalat" w:hAnsi="GHEA Grapalat"/>
          <w:b/>
        </w:rPr>
      </w:pPr>
    </w:p>
    <w:p w14:paraId="09C785CB" w14:textId="77777777" w:rsidR="00CF2692" w:rsidRPr="00B138F3" w:rsidRDefault="00CF2692" w:rsidP="00EE54EE">
      <w:pPr>
        <w:widowControl w:val="0"/>
        <w:ind w:left="567" w:right="565"/>
        <w:jc w:val="center"/>
        <w:rPr>
          <w:rFonts w:ascii="GHEA Grapalat" w:hAnsi="GHEA Grapalat"/>
          <w:b/>
        </w:rPr>
      </w:pPr>
    </w:p>
    <w:p w14:paraId="4664801B" w14:textId="77777777" w:rsidR="00CF2692" w:rsidRPr="00B138F3" w:rsidRDefault="00CF2692" w:rsidP="00EE54EE">
      <w:pPr>
        <w:widowControl w:val="0"/>
        <w:ind w:left="567" w:right="565"/>
        <w:jc w:val="center"/>
        <w:rPr>
          <w:rFonts w:ascii="GHEA Grapalat" w:hAnsi="GHEA Grapalat"/>
          <w:b/>
        </w:rPr>
      </w:pPr>
    </w:p>
    <w:p w14:paraId="189370F7" w14:textId="77777777" w:rsidR="00CF2692" w:rsidRPr="00B138F3" w:rsidRDefault="00CF2692" w:rsidP="00EE54EE">
      <w:pPr>
        <w:widowControl w:val="0"/>
        <w:ind w:left="567" w:right="565"/>
        <w:jc w:val="center"/>
        <w:rPr>
          <w:rFonts w:ascii="GHEA Grapalat" w:hAnsi="GHEA Grapalat"/>
          <w:b/>
        </w:rPr>
      </w:pPr>
    </w:p>
    <w:p w14:paraId="6B616F72" w14:textId="77777777" w:rsidR="00CF2692" w:rsidRPr="00B138F3" w:rsidRDefault="00CF2692" w:rsidP="00EE54EE">
      <w:pPr>
        <w:widowControl w:val="0"/>
        <w:ind w:left="567" w:right="565"/>
        <w:jc w:val="center"/>
        <w:rPr>
          <w:rFonts w:ascii="GHEA Grapalat" w:hAnsi="GHEA Grapalat"/>
          <w:b/>
        </w:rPr>
      </w:pPr>
    </w:p>
    <w:p w14:paraId="13FD5FB4" w14:textId="77777777" w:rsidR="00CF2692" w:rsidRPr="00B138F3" w:rsidRDefault="00CF2692" w:rsidP="00EE54EE">
      <w:pPr>
        <w:widowControl w:val="0"/>
        <w:ind w:left="567" w:right="565"/>
        <w:jc w:val="center"/>
        <w:rPr>
          <w:rFonts w:ascii="GHEA Grapalat" w:hAnsi="GHEA Grapalat"/>
          <w:b/>
        </w:rPr>
      </w:pPr>
    </w:p>
    <w:p w14:paraId="7A4D3675" w14:textId="77777777" w:rsidR="00CF2692" w:rsidRPr="00B138F3" w:rsidRDefault="00CF2692" w:rsidP="00EE54EE">
      <w:pPr>
        <w:widowControl w:val="0"/>
        <w:ind w:left="567" w:right="565"/>
        <w:jc w:val="center"/>
        <w:rPr>
          <w:rFonts w:ascii="GHEA Grapalat" w:hAnsi="GHEA Grapalat"/>
          <w:b/>
        </w:rPr>
      </w:pPr>
    </w:p>
    <w:p w14:paraId="7F2F1DF0" w14:textId="77777777" w:rsidR="00CF2692" w:rsidRPr="00B138F3" w:rsidRDefault="00CF2692" w:rsidP="00EE54EE">
      <w:pPr>
        <w:widowControl w:val="0"/>
        <w:ind w:left="567" w:right="565"/>
        <w:jc w:val="center"/>
        <w:rPr>
          <w:rFonts w:ascii="GHEA Grapalat" w:hAnsi="GHEA Grapalat"/>
          <w:b/>
        </w:rPr>
      </w:pPr>
    </w:p>
    <w:p w14:paraId="4D9C6EB5" w14:textId="77777777" w:rsidR="00CF2692" w:rsidRPr="00B138F3" w:rsidRDefault="00CF2692" w:rsidP="00EE54EE">
      <w:pPr>
        <w:widowControl w:val="0"/>
        <w:ind w:left="567" w:right="565"/>
        <w:jc w:val="center"/>
        <w:rPr>
          <w:rFonts w:ascii="GHEA Grapalat" w:hAnsi="GHEA Grapalat"/>
          <w:b/>
        </w:rPr>
      </w:pPr>
    </w:p>
    <w:p w14:paraId="054FEC9A" w14:textId="77777777" w:rsidR="009B7A85" w:rsidRDefault="009B7A85" w:rsidP="00EE54EE">
      <w:pPr>
        <w:widowControl w:val="0"/>
        <w:ind w:firstLine="567"/>
        <w:jc w:val="right"/>
        <w:rPr>
          <w:rFonts w:ascii="GHEA Grapalat" w:hAnsi="GHEA Grapalat"/>
          <w:b/>
        </w:rPr>
      </w:pPr>
    </w:p>
    <w:p w14:paraId="66347110" w14:textId="77777777" w:rsidR="00551887" w:rsidRPr="00503411" w:rsidRDefault="00551887" w:rsidP="00EE54EE">
      <w:pPr>
        <w:widowControl w:val="0"/>
        <w:ind w:firstLine="567"/>
        <w:jc w:val="right"/>
        <w:rPr>
          <w:rFonts w:ascii="GHEA Grapalat" w:hAnsi="GHEA Grapalat"/>
          <w:b/>
        </w:rPr>
      </w:pPr>
    </w:p>
    <w:p w14:paraId="04E25798" w14:textId="77777777" w:rsidR="00551887" w:rsidRPr="00503411" w:rsidRDefault="00551887" w:rsidP="00EE54EE">
      <w:pPr>
        <w:widowControl w:val="0"/>
        <w:ind w:firstLine="567"/>
        <w:jc w:val="right"/>
        <w:rPr>
          <w:rFonts w:ascii="GHEA Grapalat" w:hAnsi="GHEA Grapalat"/>
          <w:b/>
        </w:rPr>
      </w:pPr>
    </w:p>
    <w:p w14:paraId="7A472174" w14:textId="77777777" w:rsidR="00503411" w:rsidRDefault="00503411" w:rsidP="00EE54EE">
      <w:pPr>
        <w:rPr>
          <w:rFonts w:ascii="GHEA Grapalat" w:hAnsi="GHEA Grapalat"/>
          <w:b/>
        </w:rPr>
      </w:pPr>
      <w:r>
        <w:rPr>
          <w:rFonts w:ascii="GHEA Grapalat" w:hAnsi="GHEA Grapalat"/>
          <w:b/>
        </w:rPr>
        <w:br w:type="page"/>
      </w:r>
    </w:p>
    <w:p w14:paraId="15DB6B09" w14:textId="77777777" w:rsidR="001005B0" w:rsidRPr="00B138F3" w:rsidRDefault="007B3F5F" w:rsidP="00EE54EE">
      <w:pPr>
        <w:widowControl w:val="0"/>
        <w:ind w:firstLine="567"/>
        <w:jc w:val="right"/>
        <w:rPr>
          <w:rFonts w:ascii="GHEA Grapalat" w:hAnsi="GHEA Grapalat"/>
          <w:b/>
        </w:rPr>
      </w:pPr>
      <w:r w:rsidRPr="00B138F3">
        <w:rPr>
          <w:rFonts w:ascii="GHEA Grapalat" w:hAnsi="GHEA Grapalat"/>
          <w:b/>
        </w:rPr>
        <w:lastRenderedPageBreak/>
        <w:t>Приложение № 4</w:t>
      </w:r>
    </w:p>
    <w:p w14:paraId="1DA5F08B" w14:textId="4A46098D" w:rsidR="007B3F5F" w:rsidRPr="00B138F3" w:rsidRDefault="007B3F5F" w:rsidP="00EE54EE">
      <w:pPr>
        <w:widowControl w:val="0"/>
        <w:ind w:firstLine="567"/>
        <w:jc w:val="right"/>
        <w:rPr>
          <w:rFonts w:ascii="GHEA Grapalat" w:hAnsi="GHEA Grapalat" w:cs="Arial"/>
          <w:b/>
        </w:rPr>
      </w:pPr>
      <w:r w:rsidRPr="00B138F3">
        <w:rPr>
          <w:rFonts w:ascii="GHEA Grapalat" w:hAnsi="GHEA Grapalat"/>
          <w:b/>
        </w:rPr>
        <w:t xml:space="preserve">к Приглашению на </w:t>
      </w:r>
      <w:r w:rsidR="00C11C6B">
        <w:rPr>
          <w:rFonts w:ascii="GHEA Grapalat" w:hAnsi="GHEA Grapalat"/>
          <w:b/>
        </w:rPr>
        <w:t>ОТКРЫТОГО КОНКУРСА</w:t>
      </w:r>
      <w:r w:rsidRPr="00B138F3">
        <w:rPr>
          <w:rFonts w:ascii="GHEA Grapalat" w:hAnsi="GHEA Grapalat" w:cs="Arial"/>
          <w:b/>
        </w:rPr>
        <w:br/>
      </w:r>
      <w:r w:rsidRPr="00B138F3">
        <w:rPr>
          <w:rFonts w:ascii="GHEA Grapalat" w:hAnsi="GHEA Grapalat"/>
          <w:b/>
        </w:rPr>
        <w:t xml:space="preserve">под кодом </w:t>
      </w:r>
      <w:r w:rsidR="00C11C6B">
        <w:rPr>
          <w:rFonts w:ascii="GHEA Grapalat" w:hAnsi="GHEA Grapalat"/>
          <w:b/>
        </w:rPr>
        <w:t>EQ-BMTsDzB-</w:t>
      </w:r>
      <w:r w:rsidR="00300561">
        <w:rPr>
          <w:rFonts w:ascii="GHEA Grapalat" w:hAnsi="GHEA Grapalat"/>
          <w:b/>
        </w:rPr>
        <w:t>24/10</w:t>
      </w:r>
    </w:p>
    <w:p w14:paraId="0209C7C9" w14:textId="77777777" w:rsidR="0016001A" w:rsidRPr="00B138F3" w:rsidRDefault="0016001A" w:rsidP="00EE54EE">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4C4221D7" w14:textId="77777777" w:rsidR="007B3F5F" w:rsidRPr="00B138F3" w:rsidRDefault="0016001A" w:rsidP="00EE54EE">
      <w:pPr>
        <w:widowControl w:val="0"/>
        <w:ind w:left="567" w:right="565"/>
        <w:jc w:val="center"/>
        <w:rPr>
          <w:rFonts w:ascii="GHEA Grapalat" w:hAnsi="GHEA Grapalat"/>
          <w:b/>
        </w:rPr>
      </w:pPr>
      <w:r w:rsidRPr="00B138F3">
        <w:rPr>
          <w:rFonts w:ascii="GHEA Grapalat" w:hAnsi="GHEA Grapalat"/>
          <w:b/>
        </w:rPr>
        <w:t>(обеспечение квалификации)</w:t>
      </w:r>
    </w:p>
    <w:p w14:paraId="20191B50" w14:textId="77777777" w:rsidR="007B3F5F" w:rsidRPr="00B138F3" w:rsidRDefault="007B3F5F" w:rsidP="00EE54EE">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14:paraId="7E398D3F" w14:textId="77777777" w:rsidR="007B3F5F" w:rsidRPr="00B138F3" w:rsidRDefault="007B3F5F" w:rsidP="00EE54EE">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14:paraId="00ECAB24" w14:textId="77777777" w:rsidR="007B3F5F" w:rsidRPr="00B138F3" w:rsidRDefault="007B3F5F" w:rsidP="00EE54EE">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126E444B" w14:textId="77777777" w:rsidR="007B3F5F" w:rsidRPr="00B138F3" w:rsidRDefault="007B3F5F" w:rsidP="00EE54EE">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14:paraId="2B3EBE46"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14:paraId="21165E48" w14:textId="77777777" w:rsidR="007B3F5F" w:rsidRPr="00B138F3" w:rsidRDefault="007B3F5F" w:rsidP="00EE54EE">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722BBFFD" w14:textId="77777777" w:rsidR="007B3F5F" w:rsidRPr="00B138F3" w:rsidRDefault="007B3F5F" w:rsidP="00EE54EE">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13714E94" w14:textId="77777777" w:rsidR="007B3F5F" w:rsidRPr="00B138F3" w:rsidRDefault="007B3F5F" w:rsidP="00EE54EE">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7CE030CB"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3FBCE251"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4C431FF5"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w:t>
      </w:r>
      <w:r w:rsidR="00FC7753" w:rsidRPr="00B138F3">
        <w:rPr>
          <w:rFonts w:ascii="GHEA Grapalat" w:eastAsiaTheme="minorHAnsi" w:hAnsi="GHEA Grapalat" w:cstheme="minorBidi"/>
          <w:sz w:val="18"/>
          <w:szCs w:val="18"/>
        </w:rPr>
        <w:t xml:space="preserve">выдающего гарантию </w:t>
      </w:r>
      <w:r w:rsidRPr="00B138F3">
        <w:rPr>
          <w:rFonts w:ascii="GHEA Grapalat" w:eastAsiaTheme="minorHAnsi" w:hAnsi="GHEA Grapalat" w:cstheme="minorBidi"/>
          <w:sz w:val="18"/>
          <w:szCs w:val="18"/>
        </w:rPr>
        <w:t>банка</w:t>
      </w:r>
      <w:r w:rsidR="00FC7753">
        <w:rPr>
          <w:rFonts w:ascii="GHEA Grapalat" w:eastAsiaTheme="minorHAnsi" w:hAnsi="GHEA Grapalat" w:cstheme="minorBidi"/>
          <w:sz w:val="18"/>
          <w:szCs w:val="18"/>
        </w:rPr>
        <w:t xml:space="preserve"> </w:t>
      </w:r>
    </w:p>
    <w:p w14:paraId="462DCE60"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rPr>
      </w:pPr>
    </w:p>
    <w:p w14:paraId="66530094"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194A2774"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4CD84004" w14:textId="77777777" w:rsidR="007B3F5F" w:rsidRPr="00B138F3" w:rsidRDefault="007B3F5F"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98373E">
        <w:rPr>
          <w:rFonts w:ascii="GHEA Grapalat" w:eastAsiaTheme="minorHAnsi" w:hAnsi="GHEA Grapalat" w:cstheme="minorBidi"/>
        </w:rPr>
        <w:t>пяти</w:t>
      </w:r>
      <w:r w:rsidR="0098373E"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1F1CC01B" w14:textId="462AF3EC" w:rsidR="007B3F5F" w:rsidRPr="00B138F3" w:rsidRDefault="007B3F5F" w:rsidP="00EE54EE">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7A7025">
        <w:rPr>
          <w:rFonts w:ascii="GHEA Grapalat" w:eastAsiaTheme="minorHAnsi" w:hAnsi="GHEA Grapalat" w:cstheme="minorBidi"/>
        </w:rPr>
        <w:t xml:space="preserve"> </w:t>
      </w:r>
      <w:r w:rsidR="007A7025" w:rsidRPr="00206B87">
        <w:rPr>
          <w:rFonts w:ascii="GHEA Grapalat" w:hAnsi="GHEA Grapalat" w:cs="Arial"/>
          <w:sz w:val="20"/>
          <w:szCs w:val="20"/>
          <w:lang w:val="hy-AM"/>
        </w:rPr>
        <w:t>900015211429</w:t>
      </w:r>
      <w:r w:rsidRPr="00B138F3">
        <w:rPr>
          <w:rFonts w:ascii="GHEA Grapalat" w:eastAsiaTheme="minorHAnsi" w:hAnsi="GHEA Grapalat" w:cstheme="minorBidi"/>
        </w:rPr>
        <w:t xml:space="preserve"> бенефициара.</w:t>
      </w:r>
    </w:p>
    <w:p w14:paraId="58B96D10" w14:textId="77777777" w:rsidR="007B3F5F" w:rsidRPr="00B138F3" w:rsidRDefault="007B3F5F" w:rsidP="00EE54E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5C99E6BD" w14:textId="77777777" w:rsidR="007B3F5F" w:rsidRPr="00B138F3" w:rsidRDefault="007B3F5F" w:rsidP="00EE54E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735B808"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2E1B672" w14:textId="77777777" w:rsidR="00905268" w:rsidRPr="00FE49C7" w:rsidRDefault="00905268"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E49C7">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2820D4FC" w14:textId="77777777" w:rsidR="00905268" w:rsidRPr="00FE49C7" w:rsidRDefault="00905268"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E49C7">
        <w:rPr>
          <w:rFonts w:ascii="GHEA Grapalat" w:eastAsiaTheme="minorHAnsi" w:hAnsi="GHEA Grapalat" w:cstheme="minorBidi"/>
          <w:sz w:val="18"/>
          <w:szCs w:val="18"/>
        </w:rPr>
        <w:t>номер заключаемого договара</w:t>
      </w:r>
    </w:p>
    <w:p w14:paraId="0E97896A" w14:textId="77777777" w:rsidR="00905268" w:rsidRPr="00FE49C7" w:rsidRDefault="00905268"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667F6506" w14:textId="77777777" w:rsidR="00905268" w:rsidRPr="00FE49C7" w:rsidRDefault="00905268" w:rsidP="00EE54EE">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E49C7">
        <w:rPr>
          <w:rFonts w:ascii="GHEA Grapalat" w:eastAsiaTheme="minorHAnsi" w:hAnsi="GHEA Grapalat" w:cstheme="minorBidi"/>
        </w:rPr>
        <w:t xml:space="preserve">и  действует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в</w:t>
      </w:r>
      <w:r w:rsidRPr="00FE49C7">
        <w:rPr>
          <w:rFonts w:ascii="GHEA Grapalat" w:hAnsi="GHEA Grapalat"/>
        </w:rPr>
        <w:t>ключительно</w:t>
      </w:r>
      <w:r w:rsidRPr="00FE49C7">
        <w:rPr>
          <w:rFonts w:ascii="GHEA Grapalat" w:eastAsiaTheme="minorHAnsi" w:hAnsi="GHEA Grapalat" w:cstheme="minorBidi"/>
        </w:rPr>
        <w:t xml:space="preserve">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девяностого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рабочего </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дня</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 xml:space="preserve">следующего за днем </w:t>
      </w:r>
    </w:p>
    <w:p w14:paraId="405375E4" w14:textId="77777777" w:rsidR="00905268" w:rsidRPr="00FE49C7" w:rsidRDefault="00905268" w:rsidP="00EE54EE">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5CDE7615" w14:textId="77777777" w:rsidR="00905268" w:rsidRPr="00A3315E" w:rsidRDefault="00905268" w:rsidP="00EE54EE">
      <w:pPr>
        <w:pStyle w:val="NormalWeb"/>
        <w:shd w:val="clear" w:color="auto" w:fill="FFFFFF"/>
        <w:spacing w:before="0" w:beforeAutospacing="0" w:after="0" w:afterAutospacing="0"/>
        <w:contextualSpacing/>
        <w:rPr>
          <w:rFonts w:eastAsiaTheme="minorHAnsi" w:cstheme="minorBidi"/>
        </w:rPr>
      </w:pPr>
      <w:r w:rsidRPr="00FE49C7">
        <w:rPr>
          <w:rFonts w:ascii="GHEA Grapalat" w:eastAsiaTheme="minorHAnsi" w:hAnsi="GHEA Grapalat" w:cstheme="minorBidi"/>
          <w:lang w:val="hy-AM"/>
        </w:rPr>
        <w:t>--------------------------------------------------------</w:t>
      </w:r>
      <w:r w:rsidRPr="00FE49C7">
        <w:rPr>
          <w:rFonts w:ascii="GHEA Grapalat" w:eastAsiaTheme="minorHAnsi" w:hAnsi="GHEA Grapalat" w:cstheme="minorBidi"/>
        </w:rPr>
        <w:t>------------------</w:t>
      </w:r>
      <w:r w:rsidRPr="00FE49C7">
        <w:rPr>
          <w:rFonts w:ascii="GHEA Grapalat" w:eastAsiaTheme="minorHAnsi" w:hAnsi="GHEA Grapalat" w:cstheme="minorBidi"/>
          <w:lang w:val="hy-AM"/>
        </w:rPr>
        <w:t>----------------------</w:t>
      </w:r>
      <w:r w:rsidR="003C6D42">
        <w:rPr>
          <w:rFonts w:ascii="GHEA Grapalat" w:eastAsiaTheme="minorHAnsi" w:hAnsi="GHEA Grapalat" w:cstheme="minorBidi"/>
        </w:rPr>
        <w:t>---------------</w:t>
      </w:r>
      <w:r w:rsidRPr="00FE49C7">
        <w:rPr>
          <w:rFonts w:eastAsiaTheme="minorHAnsi" w:cstheme="minorBidi"/>
        </w:rPr>
        <w:t xml:space="preserve"> </w:t>
      </w:r>
      <w:r w:rsidRPr="00FE49C7">
        <w:rPr>
          <w:rFonts w:eastAsiaTheme="minorHAnsi" w:cstheme="minorBidi"/>
          <w:lang w:val="hy-AM"/>
        </w:rPr>
        <w:t>.</w:t>
      </w:r>
      <w:r w:rsidRPr="00FE49C7">
        <w:rPr>
          <w:rFonts w:eastAsiaTheme="minorHAnsi" w:cstheme="minorBidi"/>
        </w:rPr>
        <w:t xml:space="preserve">           </w:t>
      </w:r>
      <w:r w:rsidRPr="00FE49C7">
        <w:rPr>
          <w:rFonts w:ascii="GHEA Grapalat" w:eastAsiaTheme="minorHAnsi" w:hAnsi="GHEA Grapalat" w:cstheme="minorBidi"/>
          <w:sz w:val="16"/>
          <w:szCs w:val="16"/>
        </w:rPr>
        <w:t xml:space="preserve"> крайн</w:t>
      </w:r>
      <w:r w:rsidR="00376F24">
        <w:rPr>
          <w:rFonts w:ascii="GHEA Grapalat" w:eastAsiaTheme="minorHAnsi" w:hAnsi="GHEA Grapalat" w:cstheme="minorBidi"/>
          <w:sz w:val="16"/>
          <w:szCs w:val="16"/>
        </w:rPr>
        <w:t>и</w:t>
      </w:r>
      <w:r w:rsidRPr="00FE49C7">
        <w:rPr>
          <w:rFonts w:ascii="GHEA Grapalat" w:eastAsiaTheme="minorHAnsi" w:hAnsi="GHEA Grapalat" w:cstheme="minorBidi"/>
          <w:sz w:val="16"/>
          <w:szCs w:val="16"/>
        </w:rPr>
        <w:t>й срок оказния услуг</w:t>
      </w:r>
      <w:r w:rsidRPr="00FE49C7">
        <w:rPr>
          <w:rFonts w:ascii="GHEA Grapalat" w:eastAsiaTheme="minorHAnsi" w:hAnsi="GHEA Grapalat" w:cstheme="minorBidi"/>
          <w:sz w:val="16"/>
          <w:szCs w:val="16"/>
          <w:lang w:val="hy-AM"/>
        </w:rPr>
        <w:t>, предусмотренн</w:t>
      </w:r>
      <w:r w:rsidRPr="00FE49C7">
        <w:rPr>
          <w:rFonts w:ascii="GHEA Grapalat" w:eastAsiaTheme="minorHAnsi" w:hAnsi="GHEA Grapalat" w:cstheme="minorBidi"/>
          <w:sz w:val="16"/>
          <w:szCs w:val="16"/>
        </w:rPr>
        <w:t xml:space="preserve">ый </w:t>
      </w:r>
      <w:r w:rsidRPr="00FE49C7">
        <w:rPr>
          <w:rFonts w:ascii="GHEA Grapalat" w:eastAsiaTheme="minorHAnsi" w:hAnsi="GHEA Grapalat" w:cstheme="minorBidi"/>
          <w:sz w:val="16"/>
          <w:szCs w:val="16"/>
          <w:lang w:val="hy-AM"/>
        </w:rPr>
        <w:t>заключаемым договором</w:t>
      </w:r>
      <w:r w:rsidR="00A3315E">
        <w:rPr>
          <w:rFonts w:ascii="GHEA Grapalat" w:eastAsiaTheme="minorHAnsi" w:hAnsi="GHEA Grapalat" w:cstheme="minorBidi"/>
          <w:sz w:val="16"/>
          <w:szCs w:val="16"/>
        </w:rPr>
        <w:t xml:space="preserve"> </w:t>
      </w:r>
      <w:r w:rsidR="00F84BB9">
        <w:rPr>
          <w:rFonts w:ascii="GHEA Grapalat" w:eastAsiaTheme="minorHAnsi" w:hAnsi="GHEA Grapalat" w:cstheme="minorBidi"/>
          <w:sz w:val="16"/>
          <w:szCs w:val="16"/>
        </w:rPr>
        <w:t xml:space="preserve">  </w:t>
      </w:r>
    </w:p>
    <w:p w14:paraId="5D64DDB1" w14:textId="77777777" w:rsidR="00905268" w:rsidRPr="00FE49C7" w:rsidRDefault="00905268" w:rsidP="00EE54EE">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E49C7">
        <w:rPr>
          <w:rFonts w:ascii="GHEA Grapalat" w:eastAsiaTheme="minorHAnsi" w:hAnsi="GHEA Grapalat" w:cstheme="minorBidi"/>
        </w:rPr>
        <w:t>В день предоставления гарантии лицо</w:t>
      </w:r>
      <w:r w:rsidR="009870A7" w:rsidRPr="00FE49C7">
        <w:rPr>
          <w:rFonts w:ascii="GHEA Grapalat" w:eastAsiaTheme="minorHAnsi" w:hAnsi="GHEA Grapalat" w:cstheme="minorBidi"/>
        </w:rPr>
        <w:t>,</w:t>
      </w:r>
      <w:r w:rsidRPr="00FE49C7">
        <w:rPr>
          <w:rFonts w:ascii="GHEA Grapalat" w:eastAsiaTheme="minorHAnsi" w:hAnsi="GHEA Grapalat" w:cstheme="minorBidi"/>
        </w:rPr>
        <w:t xml:space="preserve"> выдающее гарантию</w:t>
      </w:r>
      <w:r w:rsidR="009870A7" w:rsidRPr="00FE49C7">
        <w:rPr>
          <w:rFonts w:ascii="GHEA Grapalat" w:eastAsiaTheme="minorHAnsi" w:hAnsi="GHEA Grapalat" w:cstheme="minorBidi"/>
        </w:rPr>
        <w:t>,</w:t>
      </w:r>
      <w:r w:rsidRPr="00FE49C7">
        <w:rPr>
          <w:rFonts w:ascii="GHEA Grapalat" w:eastAsiaTheme="minorHAnsi" w:hAnsi="GHEA Grapalat" w:cstheme="minorBidi"/>
        </w:rPr>
        <w:t xml:space="preserve"> с официального адреса</w:t>
      </w:r>
      <w:r w:rsidRPr="00FE49C7">
        <w:rPr>
          <w:rFonts w:ascii="GHEA Grapalat" w:eastAsiaTheme="minorHAnsi" w:hAnsi="GHEA Grapalat" w:cstheme="minorBidi"/>
          <w:lang w:val="hy-AM"/>
        </w:rPr>
        <w:t xml:space="preserve"> </w:t>
      </w:r>
      <w:r w:rsidRPr="00FE49C7">
        <w:rPr>
          <w:rFonts w:ascii="GHEA Grapalat" w:eastAsiaTheme="minorHAnsi" w:hAnsi="GHEA Grapalat" w:cstheme="minorBidi"/>
        </w:rPr>
        <w:t>электронной почты высылает воспроизведенный (отсканированный) с оригинала</w:t>
      </w:r>
      <w:r w:rsidR="009870A7" w:rsidRPr="00FE49C7">
        <w:rPr>
          <w:rFonts w:ascii="GHEA Grapalat" w:eastAsiaTheme="minorHAnsi" w:hAnsi="GHEA Grapalat" w:cstheme="minorBidi"/>
        </w:rPr>
        <w:t xml:space="preserve"> настоящей гарантии</w:t>
      </w:r>
      <w:r w:rsidRPr="00FE49C7">
        <w:rPr>
          <w:rFonts w:ascii="GHEA Grapalat" w:eastAsiaTheme="minorHAnsi" w:hAnsi="GHEA Grapalat" w:cstheme="minorBidi"/>
        </w:rPr>
        <w:t xml:space="preserve">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FE49C7">
        <w:rPr>
          <w:rFonts w:ascii="GHEA Grapalat" w:eastAsiaTheme="minorHAnsi" w:hAnsi="GHEA Grapalat" w:cstheme="minorBidi"/>
          <w:lang w:val="hy-AM"/>
        </w:rPr>
        <w:t>.</w:t>
      </w:r>
      <w:r w:rsidRPr="00FE49C7">
        <w:rPr>
          <w:rFonts w:ascii="GHEA Grapalat" w:eastAsiaTheme="minorHAnsi" w:hAnsi="GHEA Grapalat" w:cstheme="minorBidi"/>
        </w:rPr>
        <w:t xml:space="preserve"> </w:t>
      </w:r>
    </w:p>
    <w:p w14:paraId="0199B5E2" w14:textId="77777777" w:rsidR="00374F5C" w:rsidRDefault="00374F5C" w:rsidP="00EE54EE">
      <w:pPr>
        <w:pStyle w:val="NormalWeb"/>
        <w:shd w:val="clear" w:color="auto" w:fill="FFFFFF"/>
        <w:spacing w:before="0" w:beforeAutospacing="0" w:after="0" w:afterAutospacing="0"/>
        <w:contextualSpacing/>
        <w:jc w:val="both"/>
        <w:rPr>
          <w:rFonts w:ascii="GHEA Grapalat" w:eastAsiaTheme="minorHAnsi" w:hAnsi="GHEA Grapalat" w:cstheme="minorBidi"/>
        </w:rPr>
      </w:pPr>
    </w:p>
    <w:p w14:paraId="00E345C5"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29F83F8E" w14:textId="77777777" w:rsidR="007B3F5F" w:rsidRPr="00B138F3" w:rsidRDefault="007B3F5F"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33AAF746" w14:textId="77777777" w:rsidR="007B3F5F" w:rsidRPr="00B138F3" w:rsidRDefault="007B3F5F" w:rsidP="00EE54EE">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0DD0AF7"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7AFA6F58"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48E81BF" w14:textId="5BCA9B92"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2B6127" w:rsidRPr="0076724B">
          <w:rPr>
            <w:rStyle w:val="Hyperlink"/>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14:paraId="1A14631E" w14:textId="77777777" w:rsidR="00503411" w:rsidRPr="00234B8B" w:rsidRDefault="00503411"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2B2A93"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20D177A"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B4A8780"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653D0DB8"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2442BF9" w14:textId="77777777" w:rsidR="007B3F5F" w:rsidRPr="00B138F3" w:rsidRDefault="007B3F5F"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C57F162" w14:textId="77777777" w:rsidR="007B3F5F" w:rsidRPr="00B138F3" w:rsidRDefault="007B3F5F" w:rsidP="00EE54EE">
      <w:pPr>
        <w:pStyle w:val="NormalWeb"/>
        <w:shd w:val="clear" w:color="auto" w:fill="FFFFFF"/>
        <w:spacing w:before="0" w:beforeAutospacing="0" w:after="0" w:afterAutospacing="0"/>
        <w:ind w:firstLine="375"/>
        <w:rPr>
          <w:rFonts w:ascii="GHEA Grapalat" w:eastAsiaTheme="minorHAnsi" w:hAnsi="GHEA Grapalat" w:cstheme="minorBidi"/>
        </w:rPr>
      </w:pPr>
    </w:p>
    <w:p w14:paraId="14D4153F" w14:textId="77777777" w:rsidR="007B3F5F" w:rsidRPr="00B138F3" w:rsidRDefault="007B3F5F"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73FC0CB" w14:textId="77777777" w:rsidR="007B3F5F" w:rsidRPr="00B138F3" w:rsidRDefault="007B3F5F"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3D3FA58"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637F091"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B14A20D"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hAnsi="GHEA Grapalat"/>
          <w:sz w:val="20"/>
          <w:szCs w:val="20"/>
        </w:rPr>
      </w:pPr>
    </w:p>
    <w:p w14:paraId="5199891D"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A2E06D0"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22C814E8"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0D6DCB9"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E9A3E" w14:textId="77777777" w:rsidR="007B3F5F" w:rsidRPr="00B138F3" w:rsidRDefault="007B3F5F" w:rsidP="00EE54EE">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5FD0323C"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1240F6C"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F708417" w14:textId="77777777" w:rsidR="007B3F5F" w:rsidRPr="00B138F3" w:rsidRDefault="007B3F5F"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A8848BC" w14:textId="77777777" w:rsidR="00CF2692" w:rsidRPr="00B138F3" w:rsidRDefault="00CF2692" w:rsidP="00EE54EE">
      <w:pPr>
        <w:widowControl w:val="0"/>
        <w:ind w:left="567" w:right="565"/>
        <w:jc w:val="center"/>
        <w:rPr>
          <w:rFonts w:ascii="GHEA Grapalat" w:hAnsi="GHEA Grapalat"/>
          <w:b/>
        </w:rPr>
      </w:pPr>
    </w:p>
    <w:p w14:paraId="695B412A" w14:textId="77777777" w:rsidR="00CF2692" w:rsidRPr="00B138F3" w:rsidRDefault="00CF2692" w:rsidP="00EE54EE">
      <w:pPr>
        <w:widowControl w:val="0"/>
        <w:ind w:left="567" w:right="565"/>
        <w:jc w:val="center"/>
        <w:rPr>
          <w:rFonts w:ascii="GHEA Grapalat" w:hAnsi="GHEA Grapalat"/>
          <w:b/>
        </w:rPr>
      </w:pPr>
    </w:p>
    <w:p w14:paraId="6CDFE589" w14:textId="77777777" w:rsidR="007B3F5F" w:rsidRPr="00B138F3" w:rsidRDefault="007B3F5F" w:rsidP="00EE54EE">
      <w:pPr>
        <w:widowControl w:val="0"/>
        <w:ind w:left="567" w:right="565"/>
        <w:jc w:val="center"/>
        <w:rPr>
          <w:rFonts w:ascii="GHEA Grapalat" w:hAnsi="GHEA Grapalat"/>
          <w:b/>
        </w:rPr>
      </w:pPr>
    </w:p>
    <w:p w14:paraId="6475AD95" w14:textId="77777777" w:rsidR="00CF2692" w:rsidRPr="00B138F3" w:rsidRDefault="00CF2692" w:rsidP="00EE54EE">
      <w:pPr>
        <w:widowControl w:val="0"/>
        <w:ind w:left="567" w:right="565"/>
        <w:jc w:val="center"/>
        <w:rPr>
          <w:rFonts w:ascii="GHEA Grapalat" w:hAnsi="GHEA Grapalat"/>
          <w:b/>
        </w:rPr>
      </w:pPr>
    </w:p>
    <w:p w14:paraId="11910DDD" w14:textId="77777777" w:rsidR="001005B0" w:rsidRPr="00B138F3" w:rsidRDefault="001005B0" w:rsidP="00EE54EE">
      <w:pPr>
        <w:widowControl w:val="0"/>
        <w:ind w:left="567" w:right="565"/>
        <w:jc w:val="center"/>
        <w:rPr>
          <w:rFonts w:ascii="GHEA Grapalat" w:hAnsi="GHEA Grapalat"/>
          <w:b/>
        </w:rPr>
      </w:pPr>
    </w:p>
    <w:p w14:paraId="04CD9DDF" w14:textId="77777777" w:rsidR="001005B0" w:rsidRPr="00B138F3" w:rsidRDefault="001005B0" w:rsidP="00EE54EE">
      <w:pPr>
        <w:widowControl w:val="0"/>
        <w:ind w:left="567" w:right="565"/>
        <w:jc w:val="center"/>
        <w:rPr>
          <w:rFonts w:ascii="GHEA Grapalat" w:hAnsi="GHEA Grapalat"/>
          <w:b/>
        </w:rPr>
      </w:pPr>
    </w:p>
    <w:p w14:paraId="45440B89" w14:textId="78DC7FB2" w:rsidR="00A77CB2" w:rsidRPr="00B138F3" w:rsidRDefault="00551887" w:rsidP="007A7025">
      <w:pPr>
        <w:widowControl w:val="0"/>
        <w:ind w:firstLine="567"/>
        <w:jc w:val="right"/>
        <w:rPr>
          <w:rFonts w:ascii="GHEA Grapalat" w:eastAsiaTheme="minorHAnsi" w:hAnsi="GHEA Grapalat" w:cstheme="minorBidi"/>
          <w:lang w:val="hy-AM"/>
        </w:rPr>
      </w:pPr>
      <w:r>
        <w:rPr>
          <w:rFonts w:ascii="GHEA Grapalat" w:hAnsi="GHEA Grapalat"/>
          <w:i/>
          <w:sz w:val="22"/>
          <w:szCs w:val="22"/>
        </w:rPr>
        <w:br w:type="page"/>
      </w:r>
    </w:p>
    <w:p w14:paraId="5E7B6853" w14:textId="77777777" w:rsidR="00A77CB2" w:rsidRPr="00B138F3" w:rsidRDefault="00A77CB2"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F5E2506" w14:textId="77777777" w:rsidR="00A77CB2" w:rsidRPr="00B138F3" w:rsidRDefault="00A77CB2"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B3E0CA" w14:textId="77777777" w:rsidR="00A77CB2" w:rsidRDefault="00A77CB2" w:rsidP="00EE54EE">
      <w:pPr>
        <w:jc w:val="both"/>
        <w:rPr>
          <w:rFonts w:ascii="GHEA Grapalat" w:hAnsi="GHEA Grapalat"/>
          <w:i/>
          <w:sz w:val="22"/>
          <w:szCs w:val="22"/>
        </w:rPr>
      </w:pPr>
    </w:p>
    <w:p w14:paraId="290DEFDD" w14:textId="77777777" w:rsidR="001005B0" w:rsidRPr="00B138F3" w:rsidRDefault="001005B0" w:rsidP="00EE54EE">
      <w:pPr>
        <w:widowControl w:val="0"/>
        <w:ind w:left="567" w:right="565"/>
        <w:jc w:val="center"/>
        <w:rPr>
          <w:rFonts w:ascii="GHEA Grapalat" w:hAnsi="GHEA Grapalat"/>
          <w:b/>
        </w:rPr>
      </w:pPr>
    </w:p>
    <w:p w14:paraId="16B7C07D" w14:textId="77777777" w:rsidR="00235549" w:rsidRPr="00B138F3" w:rsidRDefault="00235549" w:rsidP="00EE54EE">
      <w:pPr>
        <w:widowControl w:val="0"/>
        <w:ind w:firstLine="567"/>
        <w:jc w:val="right"/>
        <w:rPr>
          <w:rFonts w:ascii="GHEA Grapalat" w:hAnsi="GHEA Grapalat" w:cs="Arial"/>
          <w:b/>
        </w:rPr>
      </w:pPr>
      <w:r w:rsidRPr="00B138F3">
        <w:rPr>
          <w:rFonts w:ascii="GHEA Grapalat" w:hAnsi="GHEA Grapalat"/>
          <w:b/>
        </w:rPr>
        <w:t>Приложение № 5</w:t>
      </w:r>
    </w:p>
    <w:p w14:paraId="22602EAA" w14:textId="0FC194BA" w:rsidR="00235549" w:rsidRPr="00B138F3" w:rsidRDefault="00235549" w:rsidP="00EE54EE">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C11C6B">
        <w:rPr>
          <w:rFonts w:ascii="GHEA Grapalat" w:hAnsi="GHEA Grapalat"/>
          <w:b/>
          <w:sz w:val="24"/>
          <w:szCs w:val="24"/>
        </w:rPr>
        <w:t>ОТКРЫТОГО КОНКУРСА</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C11C6B">
        <w:rPr>
          <w:rFonts w:ascii="GHEA Grapalat" w:hAnsi="GHEA Grapalat"/>
          <w:b/>
          <w:sz w:val="24"/>
          <w:szCs w:val="24"/>
        </w:rPr>
        <w:t>EQ-BMTsDzB-</w:t>
      </w:r>
      <w:r w:rsidR="00300561">
        <w:rPr>
          <w:rFonts w:ascii="GHEA Grapalat" w:hAnsi="GHEA Grapalat"/>
          <w:b/>
          <w:sz w:val="24"/>
          <w:szCs w:val="24"/>
        </w:rPr>
        <w:t>24/10</w:t>
      </w:r>
    </w:p>
    <w:p w14:paraId="5EEAEC86" w14:textId="77777777" w:rsidR="001005B0" w:rsidRPr="00B138F3" w:rsidRDefault="001005B0" w:rsidP="00EE54EE">
      <w:pPr>
        <w:widowControl w:val="0"/>
        <w:ind w:left="567" w:right="565"/>
        <w:jc w:val="center"/>
        <w:rPr>
          <w:rFonts w:ascii="GHEA Grapalat" w:hAnsi="GHEA Grapalat"/>
          <w:b/>
        </w:rPr>
      </w:pPr>
    </w:p>
    <w:p w14:paraId="7580B66E" w14:textId="77777777" w:rsidR="0075061D" w:rsidRPr="00B138F3" w:rsidRDefault="0075061D" w:rsidP="00EE54EE">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5E38D6C" w14:textId="77777777" w:rsidR="0075061D" w:rsidRPr="00B138F3" w:rsidRDefault="0075061D" w:rsidP="00EE54EE">
      <w:pPr>
        <w:widowControl w:val="0"/>
        <w:ind w:left="567" w:right="565"/>
        <w:jc w:val="center"/>
        <w:rPr>
          <w:rFonts w:ascii="GHEA Grapalat" w:hAnsi="GHEA Grapalat"/>
          <w:b/>
        </w:rPr>
      </w:pPr>
      <w:r w:rsidRPr="00B138F3">
        <w:rPr>
          <w:rFonts w:ascii="GHEA Grapalat" w:hAnsi="GHEA Grapalat"/>
          <w:b/>
        </w:rPr>
        <w:t>(обеспечение договора)</w:t>
      </w:r>
    </w:p>
    <w:p w14:paraId="65B564FD" w14:textId="77777777" w:rsidR="001005B0" w:rsidRPr="00B138F3" w:rsidRDefault="001005B0" w:rsidP="00EE54EE">
      <w:pPr>
        <w:widowControl w:val="0"/>
        <w:ind w:left="567" w:right="565"/>
        <w:jc w:val="center"/>
        <w:rPr>
          <w:rFonts w:ascii="GHEA Grapalat" w:hAnsi="GHEA Grapalat"/>
          <w:b/>
        </w:rPr>
      </w:pPr>
    </w:p>
    <w:p w14:paraId="7AF0284E" w14:textId="77777777" w:rsidR="005B3A59" w:rsidRPr="00B138F3" w:rsidRDefault="005B3A59" w:rsidP="00EE54EE">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6A4735D7" w14:textId="77777777" w:rsidR="005B3A59" w:rsidRPr="00B138F3" w:rsidRDefault="005B3A59" w:rsidP="00EE54EE">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48E95C89" w14:textId="77777777" w:rsidR="005B3A59" w:rsidRPr="00B138F3" w:rsidRDefault="005B3A59" w:rsidP="00EE54EE">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3B8FCF08" w14:textId="77777777" w:rsidR="005B3A59" w:rsidRPr="00B138F3" w:rsidRDefault="005B3A59" w:rsidP="00EE54EE">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170648E4" w14:textId="77777777" w:rsidR="005B3A59" w:rsidRPr="00B138F3" w:rsidRDefault="005B3A59" w:rsidP="00EE54EE">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67270447" w14:textId="77777777" w:rsidR="005B3A59" w:rsidRPr="00B138F3" w:rsidRDefault="00875F09" w:rsidP="00EE54EE">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5EDC137F"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3BE4EB12" w14:textId="77777777" w:rsidR="005B3A59" w:rsidRPr="00B138F3" w:rsidRDefault="005B3A59" w:rsidP="00EE54EE">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581AD5A6" w14:textId="77777777" w:rsidR="005B3A59" w:rsidRPr="00B138F3" w:rsidRDefault="005B3A59"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18831F6B" w14:textId="77777777" w:rsidR="005B3A59" w:rsidRPr="00B138F3" w:rsidRDefault="005B3A59" w:rsidP="00EE54EE">
      <w:pPr>
        <w:pStyle w:val="NormalWeb"/>
        <w:shd w:val="clear" w:color="auto" w:fill="FFFFFF"/>
        <w:spacing w:before="0" w:beforeAutospacing="0" w:after="0" w:afterAutospacing="0"/>
        <w:jc w:val="both"/>
        <w:rPr>
          <w:rFonts w:ascii="GHEA Grapalat" w:eastAsiaTheme="minorHAnsi" w:hAnsi="GHEA Grapalat" w:cstheme="minorBidi"/>
        </w:rPr>
      </w:pPr>
    </w:p>
    <w:p w14:paraId="795904BD" w14:textId="77777777" w:rsidR="00286CDB" w:rsidRPr="00B138F3" w:rsidRDefault="005B3A59"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6717C1B1" w14:textId="77777777" w:rsidR="00286CDB" w:rsidRPr="00B138F3" w:rsidRDefault="00286CDB" w:rsidP="00EE54EE">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156E8709" w14:textId="77777777" w:rsidR="005B3A59" w:rsidRPr="00B138F3" w:rsidRDefault="005B3A59" w:rsidP="00EE54E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C3F0EAE" w14:textId="09CCC6D3" w:rsidR="005B3A59" w:rsidRPr="00B138F3" w:rsidRDefault="002D4EEB" w:rsidP="00EE54EE">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6B1A">
        <w:rPr>
          <w:rFonts w:ascii="GHEA Grapalat" w:eastAsiaTheme="minorHAnsi" w:hAnsi="GHEA Grapalat" w:cstheme="minorBidi"/>
        </w:rPr>
        <w:t>пяти</w:t>
      </w:r>
      <w:r w:rsidR="009D6B1A"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E56E9B">
        <w:rPr>
          <w:rFonts w:ascii="GHEA Grapalat" w:eastAsiaTheme="minorHAnsi" w:hAnsi="GHEA Grapalat" w:cstheme="minorBidi"/>
        </w:rPr>
        <w:t xml:space="preserve"> </w:t>
      </w:r>
      <w:r w:rsidR="00E56E9B" w:rsidRPr="00206B87">
        <w:rPr>
          <w:rFonts w:ascii="GHEA Grapalat" w:hAnsi="GHEA Grapalat" w:cs="Arial"/>
          <w:sz w:val="20"/>
          <w:szCs w:val="20"/>
          <w:lang w:val="hy-AM"/>
        </w:rPr>
        <w:t>900015211429</w:t>
      </w:r>
      <w:r w:rsidR="005B3A59" w:rsidRPr="00B138F3">
        <w:rPr>
          <w:rFonts w:ascii="GHEA Grapalat" w:eastAsiaTheme="minorHAnsi" w:hAnsi="GHEA Grapalat" w:cstheme="minorBidi"/>
        </w:rPr>
        <w:t xml:space="preserve"> бенефициара.</w:t>
      </w:r>
    </w:p>
    <w:p w14:paraId="1B1F2812" w14:textId="77777777" w:rsidR="005B3A59" w:rsidRPr="00B138F3" w:rsidRDefault="005B3A59" w:rsidP="00EE54E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155101CC" w14:textId="77777777" w:rsidR="005B3A59" w:rsidRPr="00B138F3" w:rsidRDefault="005B3A59" w:rsidP="00EE54E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FBEBEFB"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3B19527" w14:textId="77777777" w:rsidR="00ED3432" w:rsidRPr="00200B3B" w:rsidRDefault="00ED3432"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200B3B">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3EB3B736" w14:textId="77777777" w:rsidR="00ED3432" w:rsidRPr="00200B3B" w:rsidRDefault="00ED3432"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200B3B">
        <w:rPr>
          <w:rFonts w:ascii="GHEA Grapalat" w:eastAsiaTheme="minorHAnsi" w:hAnsi="GHEA Grapalat" w:cstheme="minorBidi"/>
          <w:sz w:val="18"/>
          <w:szCs w:val="18"/>
        </w:rPr>
        <w:t>номер заключаемого договара</w:t>
      </w:r>
    </w:p>
    <w:p w14:paraId="0F885562" w14:textId="77777777" w:rsidR="00ED3432" w:rsidRPr="00200B3B" w:rsidRDefault="00ED3432"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7C403E01" w14:textId="77777777" w:rsidR="00ED3432" w:rsidRPr="00200B3B" w:rsidRDefault="00ED3432" w:rsidP="00EE54EE">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200B3B">
        <w:rPr>
          <w:rFonts w:ascii="GHEA Grapalat" w:eastAsiaTheme="minorHAnsi" w:hAnsi="GHEA Grapalat" w:cstheme="minorBidi"/>
        </w:rPr>
        <w:t xml:space="preserve">и  действует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в</w:t>
      </w:r>
      <w:r w:rsidRPr="00200B3B">
        <w:rPr>
          <w:rFonts w:ascii="GHEA Grapalat" w:hAnsi="GHEA Grapalat"/>
        </w:rPr>
        <w:t>ключительно</w:t>
      </w:r>
      <w:r w:rsidRPr="00200B3B">
        <w:rPr>
          <w:rFonts w:ascii="GHEA Grapalat" w:eastAsiaTheme="minorHAnsi" w:hAnsi="GHEA Grapalat" w:cstheme="minorBidi"/>
        </w:rPr>
        <w:t xml:space="preserve">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девяностого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рабочего </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дня</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 xml:space="preserve">следующего за днем </w:t>
      </w:r>
    </w:p>
    <w:p w14:paraId="4797AF6A" w14:textId="77777777" w:rsidR="00ED3432" w:rsidRPr="00200B3B" w:rsidRDefault="00ED3432" w:rsidP="00EE54EE">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1314383" w14:textId="77777777" w:rsidR="00ED3432" w:rsidRPr="00200B3B" w:rsidRDefault="00ED3432" w:rsidP="00EE54EE">
      <w:pPr>
        <w:pStyle w:val="NormalWeb"/>
        <w:shd w:val="clear" w:color="auto" w:fill="FFFFFF"/>
        <w:spacing w:before="0" w:beforeAutospacing="0" w:after="0" w:afterAutospacing="0"/>
        <w:contextualSpacing/>
        <w:jc w:val="center"/>
        <w:rPr>
          <w:rFonts w:eastAsiaTheme="minorHAnsi" w:cstheme="minorBidi"/>
        </w:rPr>
      </w:pPr>
      <w:r w:rsidRPr="00200B3B">
        <w:rPr>
          <w:rFonts w:ascii="GHEA Grapalat" w:eastAsiaTheme="minorHAnsi" w:hAnsi="GHEA Grapalat" w:cstheme="minorBidi"/>
          <w:lang w:val="hy-AM"/>
        </w:rPr>
        <w:t>--------------------------------------------------------</w:t>
      </w:r>
      <w:r w:rsidRPr="00200B3B">
        <w:rPr>
          <w:rFonts w:ascii="GHEA Grapalat" w:eastAsiaTheme="minorHAnsi" w:hAnsi="GHEA Grapalat" w:cstheme="minorBidi"/>
        </w:rPr>
        <w:t>------------------</w:t>
      </w:r>
      <w:r w:rsidRPr="00200B3B">
        <w:rPr>
          <w:rFonts w:ascii="GHEA Grapalat" w:eastAsiaTheme="minorHAnsi" w:hAnsi="GHEA Grapalat" w:cstheme="minorBidi"/>
          <w:lang w:val="hy-AM"/>
        </w:rPr>
        <w:t>----------------------</w:t>
      </w:r>
      <w:r w:rsidRPr="00200B3B">
        <w:rPr>
          <w:rFonts w:eastAsiaTheme="minorHAnsi" w:cstheme="minorBidi"/>
        </w:rPr>
        <w:t xml:space="preserve"> </w:t>
      </w:r>
      <w:r w:rsidRPr="00200B3B">
        <w:rPr>
          <w:rFonts w:eastAsiaTheme="minorHAnsi" w:cstheme="minorBidi"/>
          <w:lang w:val="hy-AM"/>
        </w:rPr>
        <w:t>.</w:t>
      </w:r>
      <w:r w:rsidRPr="00200B3B">
        <w:rPr>
          <w:rFonts w:eastAsiaTheme="minorHAnsi" w:cstheme="minorBidi"/>
        </w:rPr>
        <w:t xml:space="preserve">                    </w:t>
      </w:r>
      <w:r w:rsidRPr="00200B3B">
        <w:rPr>
          <w:rFonts w:ascii="GHEA Grapalat" w:hAnsi="GHEA Grapalat"/>
          <w:sz w:val="16"/>
          <w:szCs w:val="16"/>
        </w:rPr>
        <w:t>крайний   срок</w:t>
      </w:r>
      <w:r w:rsidRPr="00200B3B">
        <w:rPr>
          <w:rFonts w:ascii="GHEA Grapalat" w:eastAsiaTheme="minorHAnsi" w:hAnsi="GHEA Grapalat" w:cstheme="minorBidi"/>
          <w:sz w:val="16"/>
          <w:szCs w:val="16"/>
        </w:rPr>
        <w:t xml:space="preserve"> </w:t>
      </w:r>
      <w:r w:rsidR="00CF75C9" w:rsidRPr="00200B3B">
        <w:rPr>
          <w:rFonts w:ascii="GHEA Grapalat" w:eastAsiaTheme="minorHAnsi" w:hAnsi="GHEA Grapalat" w:cstheme="minorBidi"/>
          <w:sz w:val="16"/>
          <w:szCs w:val="16"/>
        </w:rPr>
        <w:t>оказания услуг</w:t>
      </w:r>
      <w:r w:rsidRPr="00200B3B">
        <w:rPr>
          <w:rFonts w:ascii="GHEA Grapalat" w:hAnsi="GHEA Grapalat"/>
          <w:sz w:val="16"/>
          <w:szCs w:val="16"/>
        </w:rPr>
        <w:t>, предусмотренный заключаемым договором, включая гарантийный срок</w:t>
      </w:r>
    </w:p>
    <w:p w14:paraId="79F7AF6F" w14:textId="77777777" w:rsidR="00ED3432" w:rsidRPr="00BF38E7" w:rsidRDefault="00ED3432" w:rsidP="00EE54EE">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200B3B">
        <w:rPr>
          <w:rFonts w:ascii="GHEA Grapalat" w:eastAsiaTheme="minorHAnsi" w:hAnsi="GHEA Grapalat" w:cstheme="minorBidi"/>
        </w:rPr>
        <w:t>В день предоставления гарантии лицо</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выдающее гарантию</w:t>
      </w:r>
      <w:r w:rsidR="00AF1572" w:rsidRPr="00200B3B">
        <w:rPr>
          <w:rFonts w:ascii="GHEA Grapalat" w:eastAsiaTheme="minorHAnsi" w:hAnsi="GHEA Grapalat" w:cstheme="minorBidi"/>
        </w:rPr>
        <w:t>,</w:t>
      </w:r>
      <w:r w:rsidRPr="00200B3B">
        <w:rPr>
          <w:rFonts w:ascii="GHEA Grapalat" w:eastAsiaTheme="minorHAnsi" w:hAnsi="GHEA Grapalat" w:cstheme="minorBidi"/>
        </w:rPr>
        <w:t xml:space="preserve"> с официального адреса</w:t>
      </w:r>
      <w:r w:rsidRPr="00200B3B">
        <w:rPr>
          <w:rFonts w:ascii="GHEA Grapalat" w:eastAsiaTheme="minorHAnsi" w:hAnsi="GHEA Grapalat" w:cstheme="minorBidi"/>
          <w:lang w:val="hy-AM"/>
        </w:rPr>
        <w:t xml:space="preserve"> </w:t>
      </w:r>
      <w:r w:rsidRPr="00200B3B">
        <w:rPr>
          <w:rFonts w:ascii="GHEA Grapalat" w:eastAsiaTheme="minorHAnsi" w:hAnsi="GHEA Grapalat" w:cstheme="minorBidi"/>
        </w:rPr>
        <w:t>электронной почты высылает воспроизведенный (отсканированный) с оригинала</w:t>
      </w:r>
      <w:r w:rsidR="00AF1572" w:rsidRPr="00200B3B">
        <w:rPr>
          <w:rFonts w:ascii="GHEA Grapalat" w:eastAsiaTheme="minorHAnsi" w:hAnsi="GHEA Grapalat" w:cstheme="minorBidi"/>
        </w:rPr>
        <w:t xml:space="preserve"> настоящей гарантии</w:t>
      </w:r>
      <w:r w:rsidRPr="00200B3B">
        <w:rPr>
          <w:rFonts w:ascii="GHEA Grapalat" w:eastAsiaTheme="minorHAnsi" w:hAnsi="GHEA Grapalat" w:cstheme="minorBidi"/>
        </w:rPr>
        <w:t xml:space="preserve"> вариант также на адрес электронной почты секретаря оценочной комиссии указанный </w:t>
      </w:r>
      <w:r w:rsidR="002461B3">
        <w:rPr>
          <w:rFonts w:ascii="GHEA Grapalat" w:eastAsiaTheme="minorHAnsi" w:hAnsi="GHEA Grapalat" w:cstheme="minorBidi"/>
        </w:rPr>
        <w:t>в приглашении к процедуре закуп</w:t>
      </w:r>
      <w:r w:rsidRPr="00200B3B">
        <w:rPr>
          <w:rFonts w:ascii="GHEA Grapalat" w:eastAsiaTheme="minorHAnsi" w:hAnsi="GHEA Grapalat" w:cstheme="minorBidi"/>
        </w:rPr>
        <w:t xml:space="preserve">ок, организованной с целью заключения договора упомянутого в пункте 1 настоящей гарантии. </w:t>
      </w:r>
    </w:p>
    <w:p w14:paraId="2E123408" w14:textId="77777777" w:rsidR="00ED3432" w:rsidRPr="00B138F3" w:rsidRDefault="00ED3432" w:rsidP="00EE54EE">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0B62D061"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6. Бенефициар предъявляет требование лицу, выдающему гарантию, в письменной форме. К требованию прилагаются следующие документы:</w:t>
      </w:r>
    </w:p>
    <w:p w14:paraId="68E0D8ED" w14:textId="77777777" w:rsidR="00D273E6" w:rsidRPr="00B138F3" w:rsidRDefault="00D273E6"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4EEE513" w14:textId="77777777" w:rsidR="005B3A59" w:rsidRPr="00B138F3" w:rsidRDefault="005B3A59" w:rsidP="00EE54EE">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2BD6CFBD" w14:textId="77777777" w:rsidR="005B3A59" w:rsidRPr="00B138F3" w:rsidRDefault="005B3A59" w:rsidP="00EE54EE">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6AEC4439"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05023240"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04E7853"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D6ACF09"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5955FAB"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E83DCF7"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C0D243"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274F28C9"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2DC75B2" w14:textId="77777777" w:rsidR="005B3A59" w:rsidRPr="00B138F3" w:rsidRDefault="005B3A59"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E9BFCDC" w14:textId="77777777" w:rsidR="005B3A59" w:rsidRPr="00B138F3" w:rsidRDefault="005B3A59" w:rsidP="00EE54EE">
      <w:pPr>
        <w:pStyle w:val="NormalWeb"/>
        <w:shd w:val="clear" w:color="auto" w:fill="FFFFFF"/>
        <w:spacing w:before="0" w:beforeAutospacing="0" w:after="0" w:afterAutospacing="0"/>
        <w:ind w:firstLine="375"/>
        <w:rPr>
          <w:rFonts w:ascii="GHEA Grapalat" w:eastAsiaTheme="minorHAnsi" w:hAnsi="GHEA Grapalat" w:cstheme="minorBidi"/>
        </w:rPr>
      </w:pPr>
    </w:p>
    <w:p w14:paraId="414083E6" w14:textId="77777777" w:rsidR="005B3A59" w:rsidRPr="00B138F3" w:rsidRDefault="005B3A59"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310F1AF" w14:textId="77777777" w:rsidR="005B3A59" w:rsidRPr="00B138F3" w:rsidRDefault="005B3A59" w:rsidP="00EE54EE">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C14AC54"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6023DF9D"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B4686B7"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hAnsi="GHEA Grapalat"/>
          <w:sz w:val="20"/>
          <w:szCs w:val="20"/>
        </w:rPr>
      </w:pPr>
    </w:p>
    <w:p w14:paraId="3BAAFDE9"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9DBAEE9"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BD1DD42"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D222B27"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2DE72E0" w14:textId="77777777" w:rsidR="005B3A59" w:rsidRPr="00B138F3" w:rsidRDefault="005B3A59" w:rsidP="00EE54EE">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AE9D105"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70477E5" w14:textId="77777777" w:rsidR="005B3A59" w:rsidRPr="00B138F3" w:rsidRDefault="005B3A59" w:rsidP="00EE54E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178662E" w14:textId="77777777" w:rsidR="001005B0" w:rsidRPr="00B138F3" w:rsidRDefault="001005B0" w:rsidP="00EE54EE">
      <w:pPr>
        <w:widowControl w:val="0"/>
        <w:ind w:left="567" w:right="565"/>
        <w:jc w:val="center"/>
        <w:rPr>
          <w:rFonts w:ascii="GHEA Grapalat" w:hAnsi="GHEA Grapalat"/>
          <w:b/>
        </w:rPr>
      </w:pPr>
    </w:p>
    <w:p w14:paraId="42F4D252" w14:textId="77777777" w:rsidR="001005B0" w:rsidRPr="00B138F3" w:rsidRDefault="001005B0" w:rsidP="00EE54EE">
      <w:pPr>
        <w:widowControl w:val="0"/>
        <w:ind w:left="567" w:right="565"/>
        <w:jc w:val="center"/>
        <w:rPr>
          <w:rFonts w:ascii="GHEA Grapalat" w:hAnsi="GHEA Grapalat"/>
          <w:b/>
        </w:rPr>
      </w:pPr>
    </w:p>
    <w:p w14:paraId="453564F0" w14:textId="77777777" w:rsidR="00E15A1C" w:rsidRDefault="00E15A1C" w:rsidP="00EE54EE">
      <w:pPr>
        <w:widowControl w:val="0"/>
        <w:jc w:val="right"/>
        <w:rPr>
          <w:rFonts w:ascii="GHEA Grapalat" w:hAnsi="GHEA Grapalat"/>
          <w:i/>
        </w:rPr>
      </w:pPr>
    </w:p>
    <w:p w14:paraId="2C6E1A2A" w14:textId="77777777" w:rsidR="00E15A1C" w:rsidRDefault="00E15A1C" w:rsidP="00EE54EE">
      <w:pPr>
        <w:widowControl w:val="0"/>
        <w:jc w:val="right"/>
        <w:rPr>
          <w:rFonts w:ascii="GHEA Grapalat" w:hAnsi="GHEA Grapalat"/>
          <w:i/>
        </w:rPr>
      </w:pPr>
    </w:p>
    <w:p w14:paraId="16EE81F8" w14:textId="77777777" w:rsidR="00E15A1C" w:rsidRDefault="00E15A1C" w:rsidP="00EE54EE">
      <w:pPr>
        <w:widowControl w:val="0"/>
        <w:jc w:val="right"/>
        <w:rPr>
          <w:rFonts w:ascii="GHEA Grapalat" w:hAnsi="GHEA Grapalat"/>
          <w:i/>
        </w:rPr>
      </w:pPr>
    </w:p>
    <w:p w14:paraId="56FCD039" w14:textId="77777777" w:rsidR="00E15A1C" w:rsidRDefault="00E15A1C" w:rsidP="00EE54EE">
      <w:pPr>
        <w:widowControl w:val="0"/>
        <w:jc w:val="right"/>
        <w:rPr>
          <w:rFonts w:ascii="GHEA Grapalat" w:hAnsi="GHEA Grapalat"/>
          <w:i/>
        </w:rPr>
      </w:pPr>
    </w:p>
    <w:p w14:paraId="3BCCFF56" w14:textId="77777777" w:rsidR="00E15A1C" w:rsidRDefault="00E15A1C" w:rsidP="00EE54EE">
      <w:pPr>
        <w:widowControl w:val="0"/>
        <w:jc w:val="right"/>
        <w:rPr>
          <w:rFonts w:ascii="GHEA Grapalat" w:hAnsi="GHEA Grapalat"/>
          <w:i/>
        </w:rPr>
      </w:pPr>
    </w:p>
    <w:p w14:paraId="426C5DE9" w14:textId="77777777" w:rsidR="005F68FA" w:rsidRDefault="005F68FA" w:rsidP="00EE54EE">
      <w:pPr>
        <w:rPr>
          <w:rFonts w:ascii="GHEA Grapalat" w:hAnsi="GHEA Grapalat"/>
          <w:i/>
        </w:rPr>
      </w:pPr>
      <w:r>
        <w:rPr>
          <w:rFonts w:ascii="GHEA Grapalat" w:hAnsi="GHEA Grapalat"/>
          <w:i/>
        </w:rPr>
        <w:br w:type="page"/>
      </w:r>
    </w:p>
    <w:p w14:paraId="24366654" w14:textId="77777777" w:rsidR="00BE2572" w:rsidRPr="00B138F3" w:rsidRDefault="00BE2572" w:rsidP="00EE54EE">
      <w:pPr>
        <w:widowControl w:val="0"/>
        <w:ind w:left="567" w:right="565"/>
        <w:jc w:val="center"/>
        <w:rPr>
          <w:rFonts w:ascii="GHEA Grapalat" w:hAnsi="GHEA Grapalat"/>
          <w:b/>
        </w:rPr>
      </w:pPr>
    </w:p>
    <w:p w14:paraId="56006C5F" w14:textId="77777777" w:rsidR="00F42158" w:rsidRDefault="00F42158" w:rsidP="00EE54EE">
      <w:pPr>
        <w:rPr>
          <w:rFonts w:ascii="GHEA Grapalat" w:hAnsi="GHEA Grapalat"/>
          <w:b/>
        </w:rPr>
      </w:pPr>
    </w:p>
    <w:p w14:paraId="694A59C4" w14:textId="77777777" w:rsidR="003B2F27" w:rsidRPr="006F1605" w:rsidRDefault="003B2F27" w:rsidP="00EE54EE">
      <w:pPr>
        <w:pStyle w:val="norm"/>
        <w:widowControl w:val="0"/>
        <w:spacing w:line="24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14:paraId="6462AB90" w14:textId="5BE2334B" w:rsidR="003B2F27" w:rsidRPr="00C95D0C" w:rsidRDefault="003B2F27" w:rsidP="00EE54EE">
      <w:pPr>
        <w:pStyle w:val="BodyTextIndent3"/>
        <w:widowControl w:val="0"/>
        <w:spacing w:line="240" w:lineRule="auto"/>
        <w:jc w:val="right"/>
        <w:rPr>
          <w:rFonts w:ascii="GHEA Grapalat" w:hAnsi="GHEA Grapalat" w:cs="Sylfaen"/>
          <w:b/>
          <w:sz w:val="24"/>
          <w:szCs w:val="24"/>
        </w:rPr>
      </w:pPr>
      <w:r w:rsidRPr="00AD29CE">
        <w:rPr>
          <w:rFonts w:ascii="GHEA Grapalat" w:hAnsi="GHEA Grapalat"/>
          <w:b/>
          <w:sz w:val="24"/>
          <w:szCs w:val="24"/>
        </w:rPr>
        <w:t xml:space="preserve">к Приглашению на </w:t>
      </w:r>
      <w:r w:rsidR="00C11C6B">
        <w:rPr>
          <w:rFonts w:ascii="GHEA Grapalat" w:hAnsi="GHEA Grapalat"/>
          <w:b/>
          <w:sz w:val="24"/>
          <w:szCs w:val="24"/>
        </w:rPr>
        <w:t>ОТКРЫТОГО КОНКУРСА</w:t>
      </w:r>
      <w:r w:rsidRPr="00C95D0C">
        <w:rPr>
          <w:rFonts w:ascii="GHEA Grapalat" w:hAnsi="GHEA Grapalat" w:cs="Sylfaen"/>
          <w:b/>
          <w:sz w:val="24"/>
          <w:szCs w:val="24"/>
        </w:rPr>
        <w:br/>
      </w:r>
      <w:r>
        <w:rPr>
          <w:rFonts w:ascii="GHEA Grapalat" w:hAnsi="GHEA Grapalat"/>
          <w:b/>
          <w:sz w:val="24"/>
          <w:szCs w:val="24"/>
        </w:rPr>
        <w:t xml:space="preserve">под кодом </w:t>
      </w:r>
      <w:r w:rsidR="00C11C6B">
        <w:rPr>
          <w:rFonts w:ascii="GHEA Grapalat" w:hAnsi="GHEA Grapalat"/>
          <w:b/>
          <w:sz w:val="24"/>
          <w:szCs w:val="24"/>
        </w:rPr>
        <w:t>EQ-BMTsDzB-</w:t>
      </w:r>
      <w:r w:rsidR="00300561">
        <w:rPr>
          <w:rFonts w:ascii="GHEA Grapalat" w:hAnsi="GHEA Grapalat"/>
          <w:b/>
          <w:sz w:val="24"/>
          <w:szCs w:val="24"/>
        </w:rPr>
        <w:t>24/10</w:t>
      </w:r>
    </w:p>
    <w:p w14:paraId="385C9AB7" w14:textId="77777777" w:rsidR="003B2F27" w:rsidRPr="00AD29CE" w:rsidRDefault="003B2F27" w:rsidP="00EE54EE">
      <w:pPr>
        <w:widowControl w:val="0"/>
        <w:jc w:val="right"/>
        <w:rPr>
          <w:rFonts w:ascii="GHEA Grapalat" w:hAnsi="GHEA Grapalat"/>
          <w:i/>
        </w:rPr>
      </w:pPr>
    </w:p>
    <w:p w14:paraId="53A82B6E" w14:textId="77777777" w:rsidR="00764224" w:rsidRPr="00936B04" w:rsidRDefault="00764224" w:rsidP="00EE54EE">
      <w:pPr>
        <w:widowControl w:val="0"/>
        <w:ind w:firstLine="142"/>
        <w:jc w:val="center"/>
        <w:rPr>
          <w:rFonts w:ascii="GHEA Grapalat" w:hAnsi="GHEA Grapalat" w:cs="Times Armenian"/>
          <w:b/>
        </w:rPr>
      </w:pPr>
      <w:r w:rsidRPr="00936B04">
        <w:rPr>
          <w:rFonts w:ascii="GHEA Grapalat" w:hAnsi="GHEA Grapalat"/>
          <w:b/>
        </w:rPr>
        <w:t xml:space="preserve">ДОГОВОР НА ПРЕДОСТАВЛЕНИЕ </w:t>
      </w:r>
      <w:r>
        <w:rPr>
          <w:rFonts w:ascii="GHEA Grapalat" w:hAnsi="GHEA Grapalat"/>
          <w:b/>
        </w:rPr>
        <w:t>УСЛУГ</w:t>
      </w:r>
      <w:r w:rsidRPr="00936B04">
        <w:rPr>
          <w:rFonts w:ascii="GHEA Grapalat" w:hAnsi="GHEA Grapalat"/>
          <w:b/>
        </w:rPr>
        <w:t xml:space="preserve"> </w:t>
      </w:r>
    </w:p>
    <w:p w14:paraId="759709B4" w14:textId="3B021B0E" w:rsidR="003B2F27" w:rsidRPr="00764224" w:rsidRDefault="003B2F27" w:rsidP="00EE54EE">
      <w:pPr>
        <w:widowControl w:val="0"/>
        <w:jc w:val="center"/>
        <w:rPr>
          <w:rFonts w:ascii="GHEA Grapalat" w:hAnsi="GHEA Grapalat"/>
          <w:b/>
        </w:rPr>
      </w:pPr>
      <w:r w:rsidRPr="00936B04">
        <w:rPr>
          <w:rFonts w:ascii="GHEA Grapalat" w:hAnsi="GHEA Grapalat"/>
          <w:b/>
        </w:rPr>
        <w:t xml:space="preserve">№ </w:t>
      </w:r>
      <w:r w:rsidR="00C11C6B">
        <w:rPr>
          <w:rFonts w:ascii="GHEA Grapalat" w:hAnsi="GHEA Grapalat"/>
          <w:b/>
        </w:rPr>
        <w:t>EQ-BMTsDzB-</w:t>
      </w:r>
      <w:r w:rsidR="00300561">
        <w:rPr>
          <w:rFonts w:ascii="GHEA Grapalat" w:hAnsi="GHEA Grapalat"/>
          <w:b/>
        </w:rPr>
        <w:t>24/10</w:t>
      </w:r>
    </w:p>
    <w:p w14:paraId="3E5C2A10" w14:textId="77777777" w:rsidR="003B2F27" w:rsidRPr="00D04EA3" w:rsidDel="00DE24EF" w:rsidRDefault="003B2F27" w:rsidP="00EE54EE">
      <w:pPr>
        <w:widowControl w:val="0"/>
        <w:jc w:val="center"/>
        <w:rPr>
          <w:del w:id="26" w:author="Vardan" w:date="2022-03-24T23:12:00Z"/>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3CC1C6E7" w14:textId="77777777" w:rsidTr="005B7138">
        <w:tc>
          <w:tcPr>
            <w:tcW w:w="4643" w:type="dxa"/>
          </w:tcPr>
          <w:p w14:paraId="70C68266" w14:textId="77777777" w:rsidR="003B2F27" w:rsidRPr="00D04EA3" w:rsidRDefault="003B2F27" w:rsidP="00EE54EE">
            <w:pPr>
              <w:widowControl w:val="0"/>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0A85740D" w14:textId="77777777" w:rsidR="003B2F27" w:rsidRPr="00D04EA3" w:rsidRDefault="003B2F27" w:rsidP="00EE54EE">
            <w:pPr>
              <w:widowControl w:val="0"/>
              <w:tabs>
                <w:tab w:val="left" w:pos="1701"/>
                <w:tab w:val="left" w:pos="2552"/>
                <w:tab w:val="left" w:pos="8865"/>
              </w:tabs>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70F85DE3" w14:textId="77777777" w:rsidR="003B2F27" w:rsidRPr="00AD29CE" w:rsidRDefault="003B2F27" w:rsidP="00EE54EE">
      <w:pPr>
        <w:widowControl w:val="0"/>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0336C2BB" w14:textId="77777777" w:rsidR="003B2F27" w:rsidRPr="00AD29CE" w:rsidDel="00DE24EF" w:rsidRDefault="003B2F27" w:rsidP="00EE54EE">
      <w:pPr>
        <w:widowControl w:val="0"/>
        <w:jc w:val="both"/>
        <w:rPr>
          <w:del w:id="27" w:author="Vardan" w:date="2022-03-24T23:12:00Z"/>
          <w:rFonts w:ascii="GHEA Grapalat" w:hAnsi="GHEA Grapalat"/>
          <w:i/>
        </w:rPr>
      </w:pPr>
    </w:p>
    <w:p w14:paraId="66D93DBF" w14:textId="77777777" w:rsidR="003B2F27" w:rsidRPr="00D04EA3" w:rsidRDefault="003B2F27" w:rsidP="00EE54EE">
      <w:pPr>
        <w:jc w:val="center"/>
        <w:rPr>
          <w:rFonts w:ascii="GHEA Grapalat" w:hAnsi="GHEA Grapalat"/>
          <w:b/>
        </w:rPr>
      </w:pPr>
      <w:r w:rsidRPr="00D04EA3">
        <w:rPr>
          <w:rFonts w:ascii="GHEA Grapalat" w:hAnsi="GHEA Grapalat"/>
          <w:b/>
        </w:rPr>
        <w:t>1. ПРЕДМЕТ ДОГОВОРА</w:t>
      </w:r>
    </w:p>
    <w:p w14:paraId="3722C2F9" w14:textId="734A4120"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000E228B" w:rsidRPr="00AD29CE">
        <w:rPr>
          <w:rFonts w:ascii="GHEA Grapalat" w:hAnsi="GHEA Grapalat"/>
        </w:rPr>
        <w:t xml:space="preserve">заказчик поручает, а исполнитель принимает обязательство </w:t>
      </w:r>
      <w:r w:rsidR="000E228B" w:rsidRPr="00DC0119">
        <w:rPr>
          <w:rFonts w:ascii="GHEA Grapalat" w:hAnsi="GHEA Grapalat"/>
        </w:rPr>
        <w:t xml:space="preserve">оказание услуг </w:t>
      </w:r>
      <w:r w:rsidR="000E228B" w:rsidRPr="00282967">
        <w:rPr>
          <w:rFonts w:ascii="GHEA Grapalat" w:hAnsi="GHEA Grapalat"/>
        </w:rPr>
        <w:t xml:space="preserve">по </w:t>
      </w:r>
      <w:r w:rsidR="000E228B" w:rsidRPr="00300561">
        <w:rPr>
          <w:rFonts w:ascii="GHEA Grapalat" w:hAnsi="GHEA Grapalat"/>
        </w:rPr>
        <w:t>эксплуатациии и сохранению  мостов, мостовых  сооружений, транпортных узлов и надземных переходов</w:t>
      </w:r>
      <w:r w:rsidRPr="00AD29CE">
        <w:rPr>
          <w:rFonts w:ascii="GHEA Grapalat" w:hAnsi="GHEA Grapalat"/>
        </w:rPr>
        <w:t xml:space="preserve">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4B9E9B3B" w14:textId="77777777" w:rsidR="003B2F27" w:rsidRPr="003F3FE8" w:rsidRDefault="003B2F27" w:rsidP="00EE54EE">
      <w:pPr>
        <w:widowControl w:val="0"/>
        <w:tabs>
          <w:tab w:val="left" w:pos="1134"/>
        </w:tabs>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8B7378">
        <w:rPr>
          <w:rFonts w:ascii="GHEA Grapalat" w:hAnsi="GHEA Grapalat"/>
        </w:rPr>
        <w:t>.</w:t>
      </w:r>
      <w:r w:rsidR="003F3FE8" w:rsidRPr="008B7378">
        <w:rPr>
          <w:rFonts w:ascii="GHEA Grapalat" w:hAnsi="GHEA Grapalat"/>
          <w:vertAlign w:val="superscript"/>
        </w:rPr>
        <w:t>16.1</w:t>
      </w:r>
    </w:p>
    <w:p w14:paraId="1EB5F8EF" w14:textId="77777777" w:rsidR="003B2F27" w:rsidRDefault="003B2F27" w:rsidP="00EE54EE">
      <w:pPr>
        <w:rPr>
          <w:rFonts w:ascii="GHEA Grapalat" w:hAnsi="GHEA Grapalat" w:cs="Sylfaen"/>
        </w:rPr>
      </w:pPr>
    </w:p>
    <w:p w14:paraId="461B9BC7" w14:textId="77777777" w:rsidR="003B2F27" w:rsidRPr="00AD29CE" w:rsidRDefault="003B2F27" w:rsidP="00EE54EE">
      <w:pPr>
        <w:widowControl w:val="0"/>
        <w:jc w:val="center"/>
        <w:rPr>
          <w:rFonts w:ascii="GHEA Grapalat" w:hAnsi="GHEA Grapalat" w:cs="Sylfaen"/>
          <w:b/>
          <w:smallCaps/>
        </w:rPr>
      </w:pPr>
      <w:r w:rsidRPr="00AD29CE">
        <w:rPr>
          <w:rFonts w:ascii="GHEA Grapalat" w:hAnsi="GHEA Grapalat"/>
          <w:b/>
          <w:smallCaps/>
        </w:rPr>
        <w:t>2. ПРАВА И ОБЯЗАННОСТИ СТОРОН</w:t>
      </w:r>
    </w:p>
    <w:p w14:paraId="2C33E88D" w14:textId="77777777" w:rsidR="003B2F27" w:rsidRPr="00AD29CE" w:rsidRDefault="003B2F27" w:rsidP="00EE54EE">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5E6D3918" w14:textId="77777777" w:rsidR="00255F0E" w:rsidRPr="008B7378" w:rsidRDefault="003B2F27" w:rsidP="00EE54EE">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 xml:space="preserve">В любое время проверять ход и качество предоставляемой </w:t>
      </w:r>
    </w:p>
    <w:p w14:paraId="1F343FB0" w14:textId="77777777" w:rsidR="003B2F27" w:rsidRPr="00AD29CE" w:rsidRDefault="003B2F27" w:rsidP="00EE54EE">
      <w:pPr>
        <w:rPr>
          <w:rFonts w:ascii="GHEA Grapalat" w:hAnsi="GHEA Grapalat" w:cs="Sylfaen"/>
        </w:rPr>
      </w:pPr>
      <w:r w:rsidRPr="00AD29CE">
        <w:rPr>
          <w:rFonts w:ascii="GHEA Grapalat" w:hAnsi="GHEA Grapalat"/>
        </w:rPr>
        <w:t>Исполнителем услуги, без вмешательства в деятельность Исполнителя.</w:t>
      </w:r>
    </w:p>
    <w:p w14:paraId="327C00FB" w14:textId="77777777"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5A3E5FF2" w14:textId="77777777" w:rsidR="003B2F27" w:rsidRPr="00A115B0" w:rsidRDefault="003B2F27" w:rsidP="00EE54EE">
      <w:pPr>
        <w:widowControl w:val="0"/>
        <w:tabs>
          <w:tab w:val="left" w:pos="1134"/>
        </w:tabs>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1F56F3" w:rsidRPr="004B7F02">
        <w:rPr>
          <w:rFonts w:ascii="GHEA Grapalat" w:hAnsi="GHEA Grapalat"/>
          <w:vertAlign w:val="superscript"/>
        </w:rPr>
        <w:t>16.</w:t>
      </w:r>
      <w:r w:rsidR="00A115B0" w:rsidRPr="004B7F02">
        <w:rPr>
          <w:rFonts w:ascii="GHEA Grapalat" w:hAnsi="GHEA Grapalat"/>
          <w:vertAlign w:val="superscript"/>
        </w:rPr>
        <w:t>2</w:t>
      </w:r>
    </w:p>
    <w:p w14:paraId="25F39AB0" w14:textId="77777777" w:rsidR="003B2F27" w:rsidRPr="00BC61E7" w:rsidRDefault="003B2F27" w:rsidP="00EE54EE">
      <w:pPr>
        <w:widowControl w:val="0"/>
        <w:tabs>
          <w:tab w:val="left" w:pos="1080"/>
          <w:tab w:val="left" w:pos="1134"/>
        </w:tabs>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0D820844" w14:textId="77777777"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5083C044"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6973C6F2"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19A40E61" w14:textId="77777777" w:rsidR="003B2F27" w:rsidRPr="00AD29CE" w:rsidRDefault="003B2F27" w:rsidP="00EE54EE">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45C85842"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 xml:space="preserve">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w:t>
      </w:r>
      <w:r w:rsidRPr="00AD29CE">
        <w:rPr>
          <w:rFonts w:ascii="GHEA Grapalat" w:hAnsi="GHEA Grapalat"/>
        </w:rPr>
        <w:lastRenderedPageBreak/>
        <w:t>Исполнителя.</w:t>
      </w:r>
    </w:p>
    <w:p w14:paraId="31EEBE95"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w:t>
      </w:r>
      <w:r w:rsidR="005E3152" w:rsidRPr="005E3152">
        <w:rPr>
          <w:rFonts w:ascii="GHEA Grapalat" w:hAnsi="GHEA Grapalat"/>
        </w:rPr>
        <w:t xml:space="preserve"> </w:t>
      </w:r>
      <w:r w:rsidR="005E3152" w:rsidRPr="004B7F02">
        <w:rPr>
          <w:rFonts w:ascii="GHEA Grapalat" w:hAnsi="GHEA Grapalat"/>
        </w:rPr>
        <w:t>за должным образом оказанные услуги</w:t>
      </w:r>
      <w:r w:rsidRPr="00AD29CE">
        <w:rPr>
          <w:rFonts w:ascii="GHEA Grapalat" w:hAnsi="GHEA Grapalat"/>
        </w:rPr>
        <w:t>, а в случае нарушения срока — также предусмотренную пунктом 5.5 договора пеню.</w:t>
      </w:r>
    </w:p>
    <w:p w14:paraId="2F123578" w14:textId="77777777" w:rsidR="00F72272" w:rsidRPr="004B7F02" w:rsidRDefault="00F72272" w:rsidP="00EE54EE">
      <w:pPr>
        <w:rPr>
          <w:rFonts w:ascii="GHEA Grapalat" w:hAnsi="GHEA Grapalat"/>
          <w:b/>
        </w:rPr>
      </w:pPr>
      <w:r w:rsidRPr="004B7F02">
        <w:rPr>
          <w:rFonts w:ascii="GHEA Grapalat" w:hAnsi="GHEA Grapalat"/>
          <w:b/>
        </w:rPr>
        <w:t>-----------------------------------</w:t>
      </w:r>
    </w:p>
    <w:p w14:paraId="689A002D" w14:textId="77777777" w:rsidR="00F72272" w:rsidRPr="004B7F02" w:rsidRDefault="00F72272" w:rsidP="00EE54EE">
      <w:pPr>
        <w:jc w:val="both"/>
        <w:rPr>
          <w:rFonts w:ascii="GHEA Grapalat" w:hAnsi="GHEA Grapalat"/>
          <w:b/>
          <w:sz w:val="18"/>
          <w:szCs w:val="18"/>
          <w:vertAlign w:val="superscript"/>
        </w:rPr>
      </w:pPr>
      <w:r w:rsidRPr="004B7F02">
        <w:rPr>
          <w:rFonts w:ascii="GHEA Grapalat" w:hAnsi="GHEA Grapalat"/>
          <w:b/>
          <w:sz w:val="18"/>
          <w:szCs w:val="18"/>
          <w:vertAlign w:val="superscript"/>
        </w:rPr>
        <w:t>16.2</w:t>
      </w:r>
      <w:r w:rsidRPr="004B7F02">
        <w:rPr>
          <w:rFonts w:ascii="GHEA Grapalat" w:hAnsi="GHEA Grapalat"/>
          <w:b/>
          <w:sz w:val="18"/>
          <w:szCs w:val="18"/>
        </w:rPr>
        <w:t xml:space="preserve"> </w:t>
      </w:r>
      <w:r w:rsidRPr="004B7F02">
        <w:rPr>
          <w:rFonts w:ascii="GHEA Grapalat" w:hAnsi="GHEA Grapalat"/>
          <w:i/>
          <w:sz w:val="18"/>
          <w:szCs w:val="18"/>
        </w:rPr>
        <w:t xml:space="preserve">Если предметом закупки является оказание услуг технического </w:t>
      </w:r>
      <w:r w:rsidR="00145EEE" w:rsidRPr="004B7F02">
        <w:rPr>
          <w:rFonts w:ascii="GHEA Grapalat" w:hAnsi="GHEA Grapalat"/>
          <w:i/>
          <w:sz w:val="18"/>
          <w:szCs w:val="18"/>
        </w:rPr>
        <w:t>надзора</w:t>
      </w:r>
      <w:r w:rsidRPr="004B7F02">
        <w:rPr>
          <w:rFonts w:ascii="GHEA Grapalat" w:hAnsi="GHEA Grapalat"/>
          <w:i/>
          <w:sz w:val="18"/>
          <w:szCs w:val="18"/>
        </w:rPr>
        <w:t xml:space="preserve"> за выполнением строительных проектов, то пункт «а» пункта 2.1.2 излагается в следующей редакции: </w:t>
      </w:r>
      <w:r w:rsidR="0021329C" w:rsidRPr="004B7F02">
        <w:rPr>
          <w:rFonts w:ascii="GHEA Grapalat" w:hAnsi="GHEA Grapalat"/>
          <w:i/>
          <w:sz w:val="18"/>
          <w:szCs w:val="18"/>
        </w:rPr>
        <w:t>«</w:t>
      </w:r>
      <w:r w:rsidRPr="004B7F02">
        <w:rPr>
          <w:rFonts w:ascii="GHEA Grapalat" w:hAnsi="GHEA Grapalat"/>
          <w:i/>
          <w:sz w:val="18"/>
          <w:szCs w:val="18"/>
        </w:rPr>
        <w:t>Не прин</w:t>
      </w:r>
      <w:r w:rsidR="00145EEE" w:rsidRPr="004B7F02">
        <w:rPr>
          <w:rFonts w:ascii="GHEA Grapalat" w:hAnsi="GHEA Grapalat"/>
          <w:i/>
          <w:sz w:val="18"/>
          <w:szCs w:val="18"/>
        </w:rPr>
        <w:t>има</w:t>
      </w:r>
      <w:r w:rsidRPr="004B7F02">
        <w:rPr>
          <w:rFonts w:ascii="GHEA Grapalat" w:hAnsi="GHEA Grapalat"/>
          <w:i/>
          <w:sz w:val="18"/>
          <w:szCs w:val="18"/>
        </w:rPr>
        <w:t>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w:t>
      </w:r>
      <w:r w:rsidR="00145EEE" w:rsidRPr="004B7F02">
        <w:rPr>
          <w:rFonts w:ascii="GHEA Grapalat" w:hAnsi="GHEA Grapalat"/>
          <w:i/>
          <w:sz w:val="18"/>
          <w:szCs w:val="18"/>
        </w:rPr>
        <w:t>ей</w:t>
      </w:r>
      <w:r w:rsidRPr="004B7F02">
        <w:rPr>
          <w:rFonts w:ascii="GHEA Grapalat" w:hAnsi="GHEA Grapalat"/>
          <w:i/>
          <w:sz w:val="18"/>
          <w:szCs w:val="18"/>
        </w:rPr>
        <w:t xml:space="preserve"> пунктом 5.3 договора»</w:t>
      </w:r>
      <w:r w:rsidRPr="004B7F02">
        <w:rPr>
          <w:rFonts w:ascii="GHEA Grapalat" w:hAnsi="GHEA Grapalat"/>
          <w:i/>
          <w:sz w:val="18"/>
          <w:szCs w:val="18"/>
          <w:vertAlign w:val="superscript"/>
        </w:rPr>
        <w:br w:type="page"/>
      </w:r>
    </w:p>
    <w:p w14:paraId="7705B867" w14:textId="77777777" w:rsidR="003B2F27" w:rsidRPr="00AD29CE" w:rsidRDefault="003B2F27" w:rsidP="00EE54EE">
      <w:pPr>
        <w:widowControl w:val="0"/>
        <w:tabs>
          <w:tab w:val="left" w:pos="1134"/>
        </w:tabs>
        <w:ind w:firstLine="567"/>
        <w:jc w:val="both"/>
        <w:rPr>
          <w:rFonts w:ascii="GHEA Grapalat" w:hAnsi="GHEA Grapalat" w:cs="Sylfaen"/>
          <w:b/>
        </w:rPr>
      </w:pPr>
      <w:r w:rsidRPr="00AD29CE">
        <w:rPr>
          <w:rFonts w:ascii="GHEA Grapalat" w:hAnsi="GHEA Grapalat"/>
          <w:b/>
        </w:rPr>
        <w:lastRenderedPageBreak/>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31804380"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 xml:space="preserve">Требовать от Заказчика подлежащие уплате ему </w:t>
      </w:r>
      <w:r w:rsidRPr="00675436">
        <w:rPr>
          <w:rFonts w:ascii="GHEA Grapalat" w:hAnsi="GHEA Grapalat"/>
        </w:rPr>
        <w:t>суммы</w:t>
      </w:r>
      <w:r w:rsidR="0041043D" w:rsidRPr="00675436">
        <w:rPr>
          <w:rFonts w:ascii="GHEA Grapalat" w:hAnsi="GHEA Grapalat"/>
        </w:rPr>
        <w:t xml:space="preserve"> за должным образом оказанные услуги</w:t>
      </w:r>
      <w:r w:rsidRPr="00675436">
        <w:rPr>
          <w:rFonts w:ascii="GHEA Grapalat" w:hAnsi="GHEA Grapalat"/>
        </w:rPr>
        <w:t>, а в случае нарушения Заказчиком срока</w:t>
      </w:r>
      <w:r w:rsidR="000005D0" w:rsidRPr="00675436">
        <w:rPr>
          <w:rFonts w:ascii="GHEA Grapalat" w:hAnsi="GHEA Grapalat"/>
        </w:rPr>
        <w:t xml:space="preserve"> уплаты</w:t>
      </w:r>
      <w:r w:rsidRPr="00675436">
        <w:rPr>
          <w:rFonts w:ascii="GHEA Grapalat" w:hAnsi="GHEA Grapalat"/>
        </w:rPr>
        <w:t>, указанного в пункте 4.2 договора — также предусмотренную пунктом 5</w:t>
      </w:r>
      <w:r w:rsidRPr="00AD29CE">
        <w:rPr>
          <w:rFonts w:ascii="GHEA Grapalat" w:hAnsi="GHEA Grapalat"/>
        </w:rPr>
        <w:t>.5 договора пеню.</w:t>
      </w:r>
    </w:p>
    <w:p w14:paraId="20AA578C" w14:textId="77777777" w:rsidR="003B2F27" w:rsidRPr="00AD29CE" w:rsidRDefault="003B2F27" w:rsidP="00EE54EE">
      <w:pPr>
        <w:widowControl w:val="0"/>
        <w:tabs>
          <w:tab w:val="left" w:pos="1134"/>
        </w:tabs>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41ED6BBA"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 xml:space="preserve">Обеспечивать </w:t>
      </w:r>
      <w:r w:rsidR="005F640A">
        <w:rPr>
          <w:rFonts w:ascii="GHEA Grapalat" w:hAnsi="GHEA Grapalat"/>
        </w:rPr>
        <w:t xml:space="preserve">надлежащее </w:t>
      </w:r>
      <w:r w:rsidRPr="00AD29CE">
        <w:rPr>
          <w:rFonts w:ascii="GHEA Grapalat" w:hAnsi="GHEA Grapalat"/>
        </w:rPr>
        <w:t>предоставление услуги по условиям, установленным Приложением № 1 к договору, руководствуясь действующим законодательством.</w:t>
      </w:r>
    </w:p>
    <w:p w14:paraId="4C4A9E8E" w14:textId="77777777" w:rsidR="003B2F27" w:rsidRPr="00AD29CE" w:rsidRDefault="003B2F27" w:rsidP="00EE54EE">
      <w:pPr>
        <w:widowControl w:val="0"/>
        <w:tabs>
          <w:tab w:val="left" w:pos="1276"/>
        </w:tabs>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65B17B36" w14:textId="77777777"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3777988A" w14:textId="77777777" w:rsidR="00C8503C" w:rsidRPr="00B138F3" w:rsidRDefault="00C8503C" w:rsidP="00EE54EE">
      <w:pPr>
        <w:widowControl w:val="0"/>
        <w:tabs>
          <w:tab w:val="left" w:pos="1418"/>
        </w:tabs>
        <w:ind w:firstLine="567"/>
        <w:jc w:val="both"/>
        <w:rPr>
          <w:rFonts w:ascii="GHEA Grapalat" w:hAnsi="GHEA Grapalat"/>
        </w:rPr>
      </w:pPr>
    </w:p>
    <w:p w14:paraId="0223C72B" w14:textId="77777777" w:rsidR="003B2F27" w:rsidRPr="00AD29CE" w:rsidRDefault="003B2F27" w:rsidP="00EE54EE">
      <w:pPr>
        <w:widowControl w:val="0"/>
        <w:jc w:val="center"/>
        <w:rPr>
          <w:rFonts w:ascii="GHEA Grapalat" w:hAnsi="GHEA Grapalat" w:cs="Sylfaen"/>
          <w:b/>
        </w:rPr>
      </w:pPr>
      <w:r w:rsidRPr="00AD29CE">
        <w:rPr>
          <w:rFonts w:ascii="GHEA Grapalat" w:hAnsi="GHEA Grapalat"/>
          <w:b/>
        </w:rPr>
        <w:t>3. ПОРЯДОК СДАЧИ И ПРИЕМКИ УСЛУГИ</w:t>
      </w:r>
    </w:p>
    <w:p w14:paraId="319C78B7"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3.</w:t>
      </w:r>
      <w:r>
        <w:rPr>
          <w:rFonts w:ascii="GHEA Grapalat" w:hAnsi="GHEA Grapalat"/>
        </w:rPr>
        <w:t>1.</w:t>
      </w:r>
      <w:r>
        <w:rPr>
          <w:rFonts w:ascii="GHEA Grapalat" w:hAnsi="GHEA Grapalat"/>
        </w:rPr>
        <w:tab/>
      </w:r>
      <w:r w:rsidRPr="00AD29CE">
        <w:rPr>
          <w:rFonts w:ascii="GHEA Grapalat" w:hAnsi="GHEA Grapalat"/>
        </w:rPr>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B86FB7">
        <w:rPr>
          <w:rFonts w:ascii="GHEA Grapalat" w:hAnsi="GHEA Grapalat"/>
          <w:vertAlign w:val="superscript"/>
        </w:rPr>
        <w:t>17.1</w:t>
      </w:r>
      <w:r w:rsidRPr="00B86FB7">
        <w:rPr>
          <w:rFonts w:ascii="GHEA Grapalat" w:hAnsi="GHEA Grapalat"/>
        </w:rPr>
        <w:t xml:space="preserve"> </w:t>
      </w:r>
    </w:p>
    <w:p w14:paraId="5ACFD1E2" w14:textId="77777777" w:rsidR="003B2F27" w:rsidRPr="00AD29CE" w:rsidRDefault="003B2F27" w:rsidP="00EE54EE">
      <w:pPr>
        <w:widowControl w:val="0"/>
        <w:ind w:firstLine="567"/>
        <w:jc w:val="both"/>
        <w:rPr>
          <w:rFonts w:ascii="GHEA Grapalat" w:hAnsi="GHEA Grapalat" w:cs="Sylfaen"/>
        </w:rPr>
      </w:pPr>
      <w:r w:rsidRPr="00AD29CE">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r>
        <w:rPr>
          <w:rFonts w:ascii="GHEA Grapalat" w:hAnsi="GHEA Grapalat"/>
        </w:rPr>
        <w:t xml:space="preserve"> </w:t>
      </w:r>
    </w:p>
    <w:p w14:paraId="71B3ADEE" w14:textId="440FBACE"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2.</w:t>
      </w:r>
      <w:r>
        <w:rPr>
          <w:rFonts w:ascii="GHEA Grapalat" w:hAnsi="GHEA Grapalat"/>
        </w:rPr>
        <w:tab/>
      </w:r>
      <w:r w:rsidRPr="00AD29CE">
        <w:rPr>
          <w:rFonts w:ascii="GHEA Grapalat" w:hAnsi="GHEA Grapalat"/>
        </w:rPr>
        <w:t xml:space="preserve">Если предоставленная услуга соответствует условиям договора, Заказчик в течение </w:t>
      </w:r>
      <w:r w:rsidR="0008386A">
        <w:rPr>
          <w:rFonts w:ascii="GHEA Grapalat" w:hAnsi="GHEA Grapalat"/>
        </w:rPr>
        <w:t>1</w:t>
      </w:r>
      <w:r w:rsidR="000E228B">
        <w:rPr>
          <w:rFonts w:ascii="GHEA Grapalat" w:hAnsi="GHEA Grapalat"/>
        </w:rPr>
        <w:t>5</w:t>
      </w:r>
      <w:r w:rsidRPr="00AD29CE">
        <w:rPr>
          <w:rFonts w:ascii="GHEA Grapalat" w:hAnsi="GHEA Grapalat"/>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послужившее основанием для его подписания. </w:t>
      </w:r>
    </w:p>
    <w:p w14:paraId="152473B5"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3.</w:t>
      </w:r>
      <w:r>
        <w:rPr>
          <w:rFonts w:ascii="GHEA Grapalat" w:hAnsi="GHEA Grapalat"/>
        </w:rPr>
        <w:tab/>
      </w:r>
      <w:r w:rsidRPr="00AD29CE">
        <w:rPr>
          <w:rFonts w:ascii="GHEA Grapalat" w:hAnsi="GHEA Grapalat"/>
        </w:rPr>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32779E21"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3.</w:t>
      </w:r>
      <w:r>
        <w:rPr>
          <w:rFonts w:ascii="GHEA Grapalat" w:hAnsi="GHEA Grapalat"/>
        </w:rPr>
        <w:t>4.</w:t>
      </w:r>
      <w:r>
        <w:rPr>
          <w:rFonts w:ascii="GHEA Grapalat" w:hAnsi="GHEA Grapalat"/>
        </w:rPr>
        <w:tab/>
      </w:r>
      <w:r w:rsidRPr="00AD29CE">
        <w:rPr>
          <w:rFonts w:ascii="GHEA Grapalat" w:hAnsi="GHEA Grapalat"/>
        </w:rPr>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31FA1462" w14:textId="77777777" w:rsidR="003B2F27" w:rsidRPr="00AD29CE" w:rsidRDefault="003B2F27" w:rsidP="00EE54EE">
      <w:pPr>
        <w:widowControl w:val="0"/>
        <w:jc w:val="center"/>
        <w:rPr>
          <w:rFonts w:ascii="GHEA Grapalat" w:hAnsi="GHEA Grapalat" w:cs="Sylfaen"/>
          <w:b/>
        </w:rPr>
      </w:pPr>
      <w:r w:rsidRPr="00AD29CE">
        <w:rPr>
          <w:rFonts w:ascii="GHEA Grapalat" w:hAnsi="GHEA Grapalat"/>
          <w:b/>
        </w:rPr>
        <w:t>4. ЦЕНА ДОГОВОРА</w:t>
      </w:r>
    </w:p>
    <w:p w14:paraId="61ECB683" w14:textId="77777777" w:rsidR="003B2F27" w:rsidRPr="00D04EA3"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 xml:space="preserve">у </w:t>
      </w:r>
      <w:r>
        <w:rPr>
          <w:rFonts w:ascii="GHEA Grapalat" w:hAnsi="GHEA Grapalat"/>
        </w:rPr>
        <w:lastRenderedPageBreak/>
        <w:t>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8E3117">
        <w:rPr>
          <w:rStyle w:val="FootnoteReference"/>
          <w:rFonts w:ascii="GHEA Grapalat" w:hAnsi="GHEA Grapalat"/>
        </w:rPr>
        <w:footnoteReference w:customMarkFollows="1" w:id="11"/>
        <w:t>18</w:t>
      </w:r>
      <w:r>
        <w:rPr>
          <w:rFonts w:ascii="GHEA Grapalat" w:hAnsi="GHEA Grapalat"/>
        </w:rPr>
        <w:t>.</w:t>
      </w:r>
    </w:p>
    <w:p w14:paraId="5122A14C" w14:textId="77777777" w:rsidR="003B2F27" w:rsidRPr="00AD29CE" w:rsidRDefault="003B2F27" w:rsidP="00EE54EE">
      <w:pPr>
        <w:widowControl w:val="0"/>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3892B50E" w14:textId="77777777" w:rsidR="003B2F27" w:rsidRPr="00AD29CE" w:rsidRDefault="003B2F27" w:rsidP="00EE54EE">
      <w:pPr>
        <w:widowControl w:val="0"/>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6F38A8C2" w14:textId="77777777" w:rsidR="003B2F27" w:rsidRDefault="003B2F27" w:rsidP="00EE54EE">
      <w:pPr>
        <w:widowControl w:val="0"/>
        <w:tabs>
          <w:tab w:val="left" w:pos="1134"/>
        </w:tabs>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001B5DD1" w:rsidRPr="00976E3D">
        <w:rPr>
          <w:rFonts w:ascii="GHEA Grapalat" w:hAnsi="GHEA Grapalat"/>
        </w:rPr>
        <w:t xml:space="preserve">, </w:t>
      </w:r>
      <w:r w:rsidRPr="00976E3D">
        <w:rPr>
          <w:rFonts w:ascii="GHEA Grapalat" w:hAnsi="GHEA Grapalat"/>
        </w:rPr>
        <w:t>Заказчик платит за предоставленную ему услугу</w:t>
      </w:r>
      <w:r w:rsidR="00703CC6" w:rsidRPr="00976E3D">
        <w:rPr>
          <w:rFonts w:ascii="GHEA Grapalat" w:hAnsi="GHEA Grapalat"/>
        </w:rPr>
        <w:t>,</w:t>
      </w:r>
      <w:r w:rsidRPr="00976E3D">
        <w:rPr>
          <w:rFonts w:ascii="GHEA Grapalat" w:hAnsi="GHEA Grapalat"/>
        </w:rPr>
        <w:t xml:space="preserve"> </w:t>
      </w:r>
      <w:r w:rsidR="007B4FB7" w:rsidRPr="00976E3D">
        <w:rPr>
          <w:rFonts w:ascii="GHEA Grapalat" w:hAnsi="GHEA Grapalat"/>
        </w:rPr>
        <w:t>в случае принятия в порядке, предусмотренном разделом 3 договора</w:t>
      </w:r>
      <w:r w:rsidR="00703CC6" w:rsidRPr="00976E3D">
        <w:rPr>
          <w:rFonts w:ascii="GHEA Grapalat" w:hAnsi="GHEA Grapalat"/>
        </w:rPr>
        <w:t>,</w:t>
      </w:r>
      <w:r w:rsidR="007B4FB7" w:rsidRPr="00976E3D">
        <w:rPr>
          <w:rFonts w:ascii="GHEA Grapalat" w:hAnsi="GHEA Grapalat"/>
        </w:rPr>
        <w:t xml:space="preserve"> </w:t>
      </w:r>
      <w:r w:rsidRPr="00AD29CE">
        <w:rPr>
          <w:rFonts w:ascii="GHEA Grapalat" w:hAnsi="GHEA Grapalat"/>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1515B8">
        <w:rPr>
          <w:rFonts w:ascii="GHEA Grapalat" w:hAnsi="GHEA Grapalat"/>
        </w:rPr>
        <w:t>в течение месяцев</w:t>
      </w:r>
      <w:r w:rsidR="002035B5" w:rsidRPr="00CF61D6">
        <w:rPr>
          <w:rFonts w:ascii="GHEA Grapalat" w:hAnsi="GHEA Grapalat"/>
        </w:rPr>
        <w:t>, предусмотренных</w:t>
      </w:r>
      <w:r w:rsidR="002035B5" w:rsidRPr="00AD29CE" w:rsidDel="002035B5">
        <w:rPr>
          <w:rFonts w:ascii="GHEA Grapalat" w:hAnsi="GHEA Grapalat"/>
        </w:rPr>
        <w:t xml:space="preserve"> </w:t>
      </w:r>
      <w:r w:rsidRPr="00AD29CE">
        <w:rPr>
          <w:rFonts w:ascii="GHEA Grapalat" w:hAnsi="GHEA Grapalat"/>
        </w:rPr>
        <w:t xml:space="preserve">графиком оплаты договора (Приложение № 2), но не позднее чем до </w:t>
      </w:r>
      <w:r w:rsidR="002035B5">
        <w:rPr>
          <w:rFonts w:ascii="GHEA Grapalat" w:hAnsi="GHEA Grapalat"/>
        </w:rPr>
        <w:t xml:space="preserve">-   </w:t>
      </w:r>
      <w:r w:rsidR="002035B5" w:rsidRPr="00AD29CE">
        <w:rPr>
          <w:rFonts w:ascii="GHEA Grapalat" w:hAnsi="GHEA Grapalat"/>
        </w:rPr>
        <w:t xml:space="preserve"> </w:t>
      </w:r>
      <w:r w:rsidR="002035B5" w:rsidRPr="00B138F3">
        <w:rPr>
          <w:rFonts w:ascii="GHEA Grapalat" w:hAnsi="GHEA Grapalat"/>
        </w:rPr>
        <w:t>ого</w:t>
      </w:r>
      <w:r w:rsidR="002035B5">
        <w:rPr>
          <w:rFonts w:ascii="GHEA Grapalat" w:hAnsi="GHEA Grapalat"/>
        </w:rPr>
        <w:t xml:space="preserve"> </w:t>
      </w:r>
      <w:r w:rsidRPr="00AD29CE">
        <w:rPr>
          <w:rFonts w:ascii="GHEA Grapalat" w:hAnsi="GHEA Grapalat"/>
        </w:rPr>
        <w:t xml:space="preserve">декабря данного года. </w:t>
      </w:r>
    </w:p>
    <w:p w14:paraId="6BAF1009" w14:textId="77777777" w:rsidR="00DE24EF" w:rsidRPr="00DE24EF" w:rsidRDefault="00DE24EF" w:rsidP="00EE54EE">
      <w:pPr>
        <w:widowControl w:val="0"/>
        <w:tabs>
          <w:tab w:val="left" w:pos="1134"/>
        </w:tabs>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273F5F">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rPr>
        <w:t xml:space="preserve"> </w:t>
      </w:r>
      <w:r w:rsidRPr="00273F5F">
        <w:rPr>
          <w:rFonts w:ascii="GHEA Grapalat" w:hAnsi="GHEA Grapalat"/>
          <w:vertAlign w:val="superscript"/>
        </w:rPr>
        <w:t>18,1</w:t>
      </w:r>
      <w:r>
        <w:rPr>
          <w:rFonts w:ascii="GHEA Grapalat" w:hAnsi="GHEA Grapalat"/>
        </w:rPr>
        <w:t>:</w:t>
      </w:r>
    </w:p>
    <w:p w14:paraId="7C98918C" w14:textId="77777777" w:rsidR="003B2F27" w:rsidRPr="00AD29CE" w:rsidRDefault="003B2F27" w:rsidP="00EE54EE">
      <w:pPr>
        <w:widowControl w:val="0"/>
        <w:jc w:val="center"/>
        <w:rPr>
          <w:rFonts w:ascii="GHEA Grapalat" w:hAnsi="GHEA Grapalat" w:cs="Sylfaen"/>
          <w:b/>
        </w:rPr>
      </w:pPr>
      <w:r w:rsidRPr="00AD29CE">
        <w:rPr>
          <w:rFonts w:ascii="GHEA Grapalat" w:hAnsi="GHEA Grapalat"/>
          <w:b/>
        </w:rPr>
        <w:t>5. ОТВЕТСТВЕННОСТЬ СТОРОН</w:t>
      </w:r>
    </w:p>
    <w:p w14:paraId="0414A1D9"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2691AA38"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w:t>
      </w:r>
      <w:r w:rsidR="00764224">
        <w:rPr>
          <w:rFonts w:ascii="GHEA Grapalat" w:hAnsi="GHEA Grapalat"/>
        </w:rPr>
        <w:t xml:space="preserve">еля взимается штраф в размере </w:t>
      </w:r>
      <w:r w:rsidRPr="00AD29CE">
        <w:rPr>
          <w:rFonts w:ascii="GHEA Grapalat" w:hAnsi="GHEA Grapalat"/>
        </w:rPr>
        <w:t>5 (пять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3D3BFC83"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w:t>
      </w:r>
      <w:r w:rsidR="00764224">
        <w:rPr>
          <w:rFonts w:ascii="GHEA Grapalat" w:hAnsi="GHEA Grapalat"/>
          <w:lang w:val="hy-AM"/>
        </w:rPr>
        <w:t>0,15</w:t>
      </w:r>
      <w:r w:rsidR="00764224">
        <w:rPr>
          <w:rFonts w:ascii="GHEA Grapalat" w:hAnsi="GHEA Grapalat"/>
        </w:rPr>
        <w:t xml:space="preserve"> (ноль целых </w:t>
      </w:r>
      <w:r w:rsidR="00764224" w:rsidRPr="00764224">
        <w:rPr>
          <w:rFonts w:ascii="GHEA Grapalat" w:hAnsi="GHEA Grapalat"/>
        </w:rPr>
        <w:t>пятнадцать</w:t>
      </w:r>
      <w:r w:rsidRPr="00AD29CE">
        <w:rPr>
          <w:rFonts w:ascii="GHEA Grapalat" w:hAnsi="GHEA Grapalat"/>
        </w:rPr>
        <w:t xml:space="preserve"> сотых) процента от цены подлежащей предоставлению, но непредоставленной услуги.</w:t>
      </w:r>
    </w:p>
    <w:p w14:paraId="41530315"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28AA2023" w14:textId="77777777" w:rsidR="003B2F27" w:rsidRPr="0029734E" w:rsidRDefault="003B2F27" w:rsidP="00EE54EE">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D76C3C" w:rsidRPr="00D76C3C">
        <w:rPr>
          <w:rFonts w:ascii="GHEA Grapalat" w:hAnsi="GHEA Grapalat"/>
        </w:rPr>
        <w:t xml:space="preserve"> </w:t>
      </w:r>
      <w:r w:rsidR="00D76C3C" w:rsidRPr="00D077F8">
        <w:rPr>
          <w:rFonts w:ascii="GHEA Grapalat" w:hAnsi="GHEA Grapalat"/>
        </w:rPr>
        <w:t>в указанный срок</w:t>
      </w:r>
      <w:r w:rsidRPr="00D077F8">
        <w:rPr>
          <w:rFonts w:ascii="GHEA Grapalat" w:hAnsi="GHEA Grapalat"/>
        </w:rPr>
        <w:t xml:space="preserve"> суммы.</w:t>
      </w:r>
      <w:r w:rsidR="0029734E" w:rsidRPr="00D077F8">
        <w:rPr>
          <w:rFonts w:ascii="GHEA Grapalat" w:hAnsi="GHEA Grapalat"/>
          <w:vertAlign w:val="superscript"/>
        </w:rPr>
        <w:t>21.1</w:t>
      </w:r>
    </w:p>
    <w:p w14:paraId="219F9A96" w14:textId="77777777" w:rsidR="003B2F27" w:rsidRPr="00844C3A" w:rsidRDefault="003B2F27" w:rsidP="00EE54EE">
      <w:pPr>
        <w:widowControl w:val="0"/>
        <w:tabs>
          <w:tab w:val="left" w:pos="1134"/>
        </w:tabs>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2FA24FE" w14:textId="77777777" w:rsidR="003B2F27" w:rsidRPr="00AD29CE" w:rsidRDefault="003B2F27" w:rsidP="00EE54EE">
      <w:pPr>
        <w:widowControl w:val="0"/>
        <w:tabs>
          <w:tab w:val="left" w:pos="1134"/>
        </w:tabs>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395B34" w:rsidRPr="00395B34">
        <w:rPr>
          <w:rFonts w:ascii="GHEA Grapalat" w:hAnsi="GHEA Grapalat"/>
        </w:rPr>
        <w:t>полностью и надлежащим образом в соответствии с требованиями, установленными договором</w:t>
      </w:r>
      <w:r w:rsidRPr="00AD29CE">
        <w:rPr>
          <w:rFonts w:ascii="GHEA Grapalat" w:hAnsi="GHEA Grapalat"/>
        </w:rPr>
        <w:t xml:space="preserve"> исполнения своих договорных обязательств.</w:t>
      </w:r>
    </w:p>
    <w:p w14:paraId="5169D61A" w14:textId="77777777" w:rsidR="003B2F27" w:rsidRPr="00AD29CE" w:rsidRDefault="003B2F27" w:rsidP="00EE54EE">
      <w:pPr>
        <w:widowControl w:val="0"/>
        <w:ind w:firstLine="720"/>
        <w:jc w:val="center"/>
        <w:rPr>
          <w:rFonts w:ascii="GHEA Grapalat" w:hAnsi="GHEA Grapalat" w:cs="Sylfaen"/>
        </w:rPr>
      </w:pPr>
    </w:p>
    <w:p w14:paraId="64477544" w14:textId="77777777" w:rsidR="003B2F27" w:rsidRPr="00AD29CE" w:rsidRDefault="003B2F27" w:rsidP="00EE54EE">
      <w:pPr>
        <w:widowControl w:val="0"/>
        <w:jc w:val="center"/>
        <w:rPr>
          <w:rFonts w:ascii="GHEA Grapalat" w:hAnsi="GHEA Grapalat" w:cs="Sylfaen"/>
        </w:rPr>
      </w:pPr>
      <w:r w:rsidRPr="00AD29CE">
        <w:rPr>
          <w:rFonts w:ascii="GHEA Grapalat" w:hAnsi="GHEA Grapalat"/>
          <w:b/>
        </w:rPr>
        <w:lastRenderedPageBreak/>
        <w:t>6. ДЕЙСТВИЕ НЕПРЕОДОЛИМОЙ СИЛЫ (ФОРС-МАЖОР)</w:t>
      </w:r>
    </w:p>
    <w:p w14:paraId="246AB009" w14:textId="77777777" w:rsidR="003B2F27" w:rsidRPr="00AD29CE" w:rsidRDefault="003B2F27" w:rsidP="00EE54EE">
      <w:pPr>
        <w:widowControl w:val="0"/>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BF00630" w14:textId="77777777" w:rsidR="003B2F27" w:rsidRDefault="003B2F27" w:rsidP="00EE54EE">
      <w:pPr>
        <w:rPr>
          <w:rFonts w:ascii="GHEA Grapalat" w:hAnsi="GHEA Grapalat" w:cs="Sylfaen"/>
        </w:rPr>
      </w:pPr>
      <w:r>
        <w:rPr>
          <w:rFonts w:ascii="GHEA Grapalat" w:hAnsi="GHEA Grapalat" w:cs="Sylfaen"/>
        </w:rPr>
        <w:br w:type="page"/>
      </w:r>
    </w:p>
    <w:p w14:paraId="322A2CC4" w14:textId="77777777" w:rsidR="003B2F27" w:rsidRPr="00AD29CE" w:rsidRDefault="003B2F27" w:rsidP="00EE54EE">
      <w:pPr>
        <w:widowControl w:val="0"/>
        <w:jc w:val="center"/>
        <w:rPr>
          <w:rFonts w:ascii="GHEA Grapalat" w:hAnsi="GHEA Grapalat" w:cs="Sylfaen"/>
          <w:b/>
        </w:rPr>
      </w:pPr>
      <w:r w:rsidRPr="00AD29CE">
        <w:rPr>
          <w:rFonts w:ascii="GHEA Grapalat" w:hAnsi="GHEA Grapalat"/>
          <w:b/>
        </w:rPr>
        <w:lastRenderedPageBreak/>
        <w:t>7. ИНЫЕ УСЛОВИЯ</w:t>
      </w:r>
    </w:p>
    <w:p w14:paraId="17042011"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144EDCE2"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07C8020" w14:textId="77777777" w:rsidR="003B2F27" w:rsidRPr="00844C3A" w:rsidRDefault="003B2F27" w:rsidP="00EE54EE">
      <w:pPr>
        <w:widowControl w:val="0"/>
        <w:tabs>
          <w:tab w:val="left" w:pos="1134"/>
        </w:tabs>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34C240B" w14:textId="77777777" w:rsidR="003B2F27" w:rsidRPr="00AD29CE" w:rsidRDefault="003B2F27" w:rsidP="00EE54EE">
      <w:pPr>
        <w:widowControl w:val="0"/>
        <w:tabs>
          <w:tab w:val="left" w:pos="1134"/>
        </w:tabs>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0B0F7A5D"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BD5F662"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0A59FB13" w14:textId="77777777" w:rsidR="003B2F27" w:rsidRPr="00AD29CE" w:rsidRDefault="003B2F27" w:rsidP="00EE54EE">
      <w:pPr>
        <w:widowControl w:val="0"/>
        <w:tabs>
          <w:tab w:val="left" w:pos="1134"/>
        </w:tabs>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901C9EA"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14ABF0D3" w14:textId="77777777" w:rsidR="003B2F27" w:rsidRPr="00AD29CE" w:rsidRDefault="003B2F27" w:rsidP="00EE54EE">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234287D3" w14:textId="77777777" w:rsidR="003B2F27" w:rsidRPr="00AD29CE" w:rsidRDefault="003B2F27" w:rsidP="00EE54EE">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Pr>
          <w:rStyle w:val="FootnoteReference"/>
          <w:rFonts w:ascii="GHEA Grapalat" w:hAnsi="GHEA Grapalat"/>
        </w:rPr>
        <w:footnoteReference w:customMarkFollows="1" w:id="12"/>
        <w:t>23</w:t>
      </w:r>
      <w:r w:rsidRPr="00AD29CE">
        <w:rPr>
          <w:rFonts w:ascii="GHEA Grapalat" w:hAnsi="GHEA Grapalat"/>
        </w:rPr>
        <w:t>.</w:t>
      </w:r>
    </w:p>
    <w:p w14:paraId="4A6173D5"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Pr>
          <w:rStyle w:val="FootnoteReference"/>
          <w:rFonts w:ascii="GHEA Grapalat" w:hAnsi="GHEA Grapalat"/>
        </w:rPr>
        <w:footnoteReference w:customMarkFollows="1" w:id="13"/>
        <w:t>24</w:t>
      </w:r>
      <w:r w:rsidRPr="00AD29CE">
        <w:rPr>
          <w:rFonts w:ascii="GHEA Grapalat" w:hAnsi="GHEA Grapalat"/>
        </w:rPr>
        <w:t>.</w:t>
      </w:r>
    </w:p>
    <w:p w14:paraId="17A5857A" w14:textId="77777777" w:rsidR="003B2F27" w:rsidRPr="00AD29CE" w:rsidRDefault="003B2F27" w:rsidP="00EE54EE">
      <w:pPr>
        <w:widowControl w:val="0"/>
        <w:tabs>
          <w:tab w:val="left" w:pos="1134"/>
        </w:tabs>
        <w:ind w:firstLine="567"/>
        <w:jc w:val="both"/>
        <w:rPr>
          <w:rFonts w:ascii="GHEA Grapalat" w:hAnsi="GHEA Grapalat"/>
        </w:rPr>
      </w:pPr>
      <w:r w:rsidRPr="00AD29CE">
        <w:rPr>
          <w:rFonts w:ascii="GHEA Grapalat" w:hAnsi="GHEA Grapalat"/>
        </w:rPr>
        <w:lastRenderedPageBreak/>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5D2FE1" w:rsidRPr="006F3BDC">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6F3BDC">
        <w:rPr>
          <w:rFonts w:ascii="GHEA Grapalat" w:hAnsi="GHEA Grapalat"/>
        </w:rPr>
        <w:t xml:space="preserve">оказании </w:t>
      </w:r>
      <w:r w:rsidR="00FC1506" w:rsidRPr="00AD29CE">
        <w:rPr>
          <w:rFonts w:ascii="GHEA Grapalat" w:hAnsi="GHEA Grapalat"/>
        </w:rPr>
        <w:t>услуг</w:t>
      </w:r>
      <w:r w:rsidR="00FC1506">
        <w:rPr>
          <w:rFonts w:ascii="GHEA Grapalat" w:hAnsi="GHEA Grapalat"/>
        </w:rPr>
        <w:t>и</w:t>
      </w:r>
      <w:r>
        <w:rPr>
          <w:rFonts w:ascii="GHEA Grapalat" w:hAnsi="GHEA Grapalat"/>
        </w:rPr>
        <w:t xml:space="preserve">, </w:t>
      </w:r>
      <w:r w:rsidRPr="005124C0">
        <w:rPr>
          <w:rFonts w:ascii="GHEA Grapalat" w:hAnsi="GHEA Grapalat"/>
        </w:rPr>
        <w:t xml:space="preserve">а </w:t>
      </w:r>
      <w:r w:rsidR="005D2FE1" w:rsidRPr="00C8334C">
        <w:rPr>
          <w:rFonts w:ascii="GHEA Grapalat" w:hAnsi="GHEA Grapalat"/>
        </w:rPr>
        <w:t>письменно</w:t>
      </w:r>
      <w:r w:rsidR="005D2FE1" w:rsidRPr="006F3BDC">
        <w:rPr>
          <w:rFonts w:ascii="GHEA Grapalat" w:hAnsi="GHEA Grapalat"/>
        </w:rPr>
        <w:t>е</w:t>
      </w:r>
      <w:r w:rsidR="005D2FE1"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5D2FE1" w:rsidRPr="006F3BDC">
        <w:rPr>
          <w:rFonts w:ascii="GHEA Grapalat" w:hAnsi="GHEA Grapalat"/>
        </w:rPr>
        <w:t>7-и</w:t>
      </w:r>
      <w:r w:rsidR="005D2FE1" w:rsidRPr="005124C0">
        <w:rPr>
          <w:rFonts w:ascii="GHEA Grapalat" w:hAnsi="GHEA Grapalat"/>
        </w:rPr>
        <w:t xml:space="preserve"> </w:t>
      </w:r>
      <w:r w:rsidRPr="005124C0">
        <w:rPr>
          <w:rFonts w:ascii="GHEA Grapalat" w:hAnsi="GHEA Grapalat"/>
        </w:rPr>
        <w:t xml:space="preserve">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43FE5DA8" w14:textId="77777777" w:rsidR="003B2F27" w:rsidRPr="00AD29CE" w:rsidRDefault="003B2F27" w:rsidP="00EE54EE">
      <w:pPr>
        <w:widowControl w:val="0"/>
        <w:tabs>
          <w:tab w:val="left" w:pos="720"/>
          <w:tab w:val="left" w:pos="1134"/>
        </w:tabs>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05BC2B0" w14:textId="77777777" w:rsidR="003B2F27" w:rsidRPr="00AD29CE" w:rsidRDefault="003B2F27" w:rsidP="00EE54EE">
      <w:pPr>
        <w:widowControl w:val="0"/>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6F3BDC">
        <w:rPr>
          <w:rFonts w:ascii="GHEA Grapalat" w:hAnsi="GHEA Grapalat"/>
        </w:rPr>
        <w:t>рамок</w:t>
      </w:r>
      <w:r w:rsidR="005D2FE1" w:rsidRPr="00AD29CE">
        <w:rPr>
          <w:rFonts w:ascii="GHEA Grapalat" w:hAnsi="GHEA Grapalat"/>
        </w:rPr>
        <w:t xml:space="preserve"> </w:t>
      </w:r>
      <w:r w:rsidRPr="00AD29CE">
        <w:rPr>
          <w:rFonts w:ascii="GHEA Grapalat" w:hAnsi="GHEA Grapalat"/>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2B488672" w14:textId="77777777"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85A9936" w14:textId="77777777" w:rsidR="00076092" w:rsidRPr="00076092" w:rsidRDefault="003B2F27" w:rsidP="00EE54EE">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66B45F44" w14:textId="77777777"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DA4040" w:rsidRPr="00AD29CE">
        <w:rPr>
          <w:rFonts w:ascii="GHEA Grapalat" w:hAnsi="GHEA Grapalat"/>
        </w:rPr>
        <w:t>суд</w:t>
      </w:r>
      <w:r w:rsidR="00DA4040" w:rsidRPr="00E45C1A">
        <w:rPr>
          <w:rFonts w:ascii="GHEA Grapalat" w:hAnsi="GHEA Grapalat"/>
        </w:rPr>
        <w:t>ебном порядке</w:t>
      </w:r>
      <w:r w:rsidRPr="00AD29CE">
        <w:rPr>
          <w:rFonts w:ascii="GHEA Grapalat" w:hAnsi="GHEA Grapalat"/>
        </w:rPr>
        <w:t>.</w:t>
      </w:r>
    </w:p>
    <w:p w14:paraId="30B7ABD0" w14:textId="77777777" w:rsidR="003B2F27" w:rsidRPr="00AD29CE" w:rsidRDefault="003B2F27" w:rsidP="00EE54EE">
      <w:pPr>
        <w:widowControl w:val="0"/>
        <w:tabs>
          <w:tab w:val="left" w:pos="1276"/>
        </w:tabs>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11472AEC" w14:textId="77777777" w:rsidR="003B2F27" w:rsidRPr="00AD29CE" w:rsidRDefault="003B2F27" w:rsidP="00EE54EE">
      <w:pPr>
        <w:widowControl w:val="0"/>
        <w:tabs>
          <w:tab w:val="left" w:pos="1276"/>
        </w:tabs>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1257293C" w14:textId="77777777" w:rsidR="003B2F27" w:rsidRPr="00AD29CE" w:rsidRDefault="003B2F27" w:rsidP="00EE54EE">
      <w:pPr>
        <w:widowControl w:val="0"/>
        <w:rPr>
          <w:rFonts w:ascii="GHEA Grapalat" w:hAnsi="GHEA Grapalat"/>
        </w:rPr>
      </w:pPr>
    </w:p>
    <w:p w14:paraId="34D5AB41" w14:textId="77777777" w:rsidR="003B2F27" w:rsidRPr="00AD29CE" w:rsidRDefault="003B2F27" w:rsidP="00EE54EE">
      <w:pPr>
        <w:widowControl w:val="0"/>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47E0BB41" w14:textId="77777777" w:rsidTr="005B7138">
        <w:trPr>
          <w:jc w:val="center"/>
        </w:trPr>
        <w:tc>
          <w:tcPr>
            <w:tcW w:w="4536" w:type="dxa"/>
          </w:tcPr>
          <w:p w14:paraId="0417A8E5" w14:textId="77777777" w:rsidR="003B2F27" w:rsidRPr="00AD29CE" w:rsidRDefault="003B2F27" w:rsidP="00EE54EE">
            <w:pPr>
              <w:widowControl w:val="0"/>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1AB70939" w14:textId="77777777" w:rsidR="003B2F27" w:rsidRPr="00E40AC8" w:rsidRDefault="003B2F27" w:rsidP="00EE54EE">
            <w:pPr>
              <w:widowControl w:val="0"/>
              <w:jc w:val="center"/>
              <w:rPr>
                <w:rFonts w:ascii="GHEA Grapalat" w:hAnsi="GHEA Grapalat"/>
              </w:rPr>
            </w:pPr>
            <w:r w:rsidRPr="00E40AC8">
              <w:rPr>
                <w:rFonts w:ascii="GHEA Grapalat" w:hAnsi="GHEA Grapalat"/>
              </w:rPr>
              <w:t>____________________________</w:t>
            </w:r>
          </w:p>
          <w:p w14:paraId="7AE993BD" w14:textId="77777777" w:rsidR="003B2F27" w:rsidRPr="00E40AC8" w:rsidRDefault="003B2F27" w:rsidP="00EE54EE">
            <w:pPr>
              <w:widowControl w:val="0"/>
              <w:jc w:val="center"/>
              <w:rPr>
                <w:rFonts w:ascii="GHEA Grapalat" w:hAnsi="GHEA Grapalat"/>
                <w:vertAlign w:val="superscript"/>
              </w:rPr>
            </w:pPr>
            <w:r w:rsidRPr="00E40AC8">
              <w:rPr>
                <w:rFonts w:ascii="GHEA Grapalat" w:hAnsi="GHEA Grapalat"/>
                <w:vertAlign w:val="superscript"/>
              </w:rPr>
              <w:t>/подпись/</w:t>
            </w:r>
          </w:p>
          <w:p w14:paraId="6DD5B72A" w14:textId="77777777" w:rsidR="003B2F27" w:rsidRDefault="003B2F27" w:rsidP="00EE54EE">
            <w:pPr>
              <w:widowControl w:val="0"/>
              <w:jc w:val="center"/>
              <w:rPr>
                <w:rFonts w:ascii="GHEA Grapalat" w:hAnsi="GHEA Grapalat"/>
                <w:lang w:val="en-US"/>
              </w:rPr>
            </w:pPr>
          </w:p>
          <w:p w14:paraId="3AE0A9B0" w14:textId="77777777" w:rsidR="003B2F27" w:rsidRPr="00E40AC8" w:rsidRDefault="003B2F27" w:rsidP="00EE54EE">
            <w:pPr>
              <w:widowControl w:val="0"/>
              <w:jc w:val="center"/>
              <w:rPr>
                <w:rFonts w:ascii="GHEA Grapalat" w:hAnsi="GHEA Grapalat"/>
                <w:lang w:val="en-US"/>
              </w:rPr>
            </w:pPr>
            <w:r w:rsidRPr="00AD29CE">
              <w:rPr>
                <w:rFonts w:ascii="GHEA Grapalat" w:hAnsi="GHEA Grapalat"/>
              </w:rPr>
              <w:t>М. П.</w:t>
            </w:r>
          </w:p>
        </w:tc>
        <w:tc>
          <w:tcPr>
            <w:tcW w:w="4111" w:type="dxa"/>
          </w:tcPr>
          <w:p w14:paraId="57DAA046" w14:textId="77777777" w:rsidR="003B2F27" w:rsidRPr="00AD29CE" w:rsidRDefault="003B2F27" w:rsidP="00EE54EE">
            <w:pPr>
              <w:widowControl w:val="0"/>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14:paraId="79438760" w14:textId="77777777" w:rsidR="003B2F27" w:rsidRPr="00E40AC8" w:rsidRDefault="003B2F27" w:rsidP="00EE54EE">
            <w:pPr>
              <w:widowControl w:val="0"/>
              <w:jc w:val="center"/>
              <w:rPr>
                <w:rFonts w:ascii="GHEA Grapalat" w:hAnsi="GHEA Grapalat"/>
                <w:lang w:val="en-US"/>
              </w:rPr>
            </w:pPr>
            <w:r>
              <w:rPr>
                <w:rFonts w:ascii="GHEA Grapalat" w:hAnsi="GHEA Grapalat"/>
                <w:lang w:val="en-US"/>
              </w:rPr>
              <w:t>____________________________</w:t>
            </w:r>
          </w:p>
          <w:p w14:paraId="2EAD67EF" w14:textId="77777777" w:rsidR="003B2F27" w:rsidRPr="00E40AC8" w:rsidRDefault="003B2F27" w:rsidP="00EE54EE">
            <w:pPr>
              <w:widowControl w:val="0"/>
              <w:jc w:val="center"/>
              <w:rPr>
                <w:rFonts w:ascii="GHEA Grapalat" w:hAnsi="GHEA Grapalat"/>
                <w:vertAlign w:val="superscript"/>
              </w:rPr>
            </w:pPr>
            <w:r w:rsidRPr="00E40AC8">
              <w:rPr>
                <w:rFonts w:ascii="GHEA Grapalat" w:hAnsi="GHEA Grapalat"/>
                <w:vertAlign w:val="superscript"/>
              </w:rPr>
              <w:t>/подпись/</w:t>
            </w:r>
          </w:p>
          <w:p w14:paraId="4D79119E" w14:textId="77777777" w:rsidR="003B2F27" w:rsidRDefault="003B2F27" w:rsidP="00EE54EE">
            <w:pPr>
              <w:widowControl w:val="0"/>
              <w:jc w:val="center"/>
              <w:rPr>
                <w:rFonts w:ascii="GHEA Grapalat" w:hAnsi="GHEA Grapalat"/>
                <w:lang w:val="en-US"/>
              </w:rPr>
            </w:pPr>
          </w:p>
          <w:p w14:paraId="38A5B36A" w14:textId="77777777" w:rsidR="003B2F27" w:rsidRPr="00E40AC8" w:rsidRDefault="003B2F27" w:rsidP="00EE54EE">
            <w:pPr>
              <w:widowControl w:val="0"/>
              <w:jc w:val="center"/>
              <w:rPr>
                <w:rFonts w:ascii="GHEA Grapalat" w:hAnsi="GHEA Grapalat"/>
                <w:lang w:val="en-US"/>
              </w:rPr>
            </w:pPr>
            <w:r w:rsidRPr="00AD29CE">
              <w:rPr>
                <w:rFonts w:ascii="GHEA Grapalat" w:hAnsi="GHEA Grapalat"/>
              </w:rPr>
              <w:t>М. П.</w:t>
            </w:r>
          </w:p>
        </w:tc>
      </w:tr>
    </w:tbl>
    <w:p w14:paraId="137C8CF9" w14:textId="77777777" w:rsidR="003B2F27" w:rsidRPr="00AD29CE" w:rsidRDefault="003B2F27" w:rsidP="00EE54EE">
      <w:pPr>
        <w:widowControl w:val="0"/>
        <w:ind w:firstLine="709"/>
        <w:jc w:val="center"/>
        <w:rPr>
          <w:rFonts w:ascii="GHEA Grapalat" w:hAnsi="GHEA Grapalat"/>
          <w:b/>
        </w:rPr>
      </w:pPr>
    </w:p>
    <w:p w14:paraId="2C38F690" w14:textId="77777777" w:rsidR="003B2F27" w:rsidRPr="00AD29CE" w:rsidRDefault="003B2F27" w:rsidP="00EE54EE">
      <w:pPr>
        <w:widowControl w:val="0"/>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2057BE71" w14:textId="77777777" w:rsidR="003B2F27" w:rsidRPr="00AD29CE" w:rsidRDefault="003B2F27" w:rsidP="00EE54EE">
      <w:pPr>
        <w:widowControl w:val="0"/>
        <w:autoSpaceDE w:val="0"/>
        <w:autoSpaceDN w:val="0"/>
        <w:adjustRightInd w:val="0"/>
        <w:jc w:val="right"/>
        <w:rPr>
          <w:rFonts w:ascii="GHEA Grapalat" w:hAnsi="GHEA Grapalat" w:cs="TimesArmenianPSMT"/>
        </w:rPr>
      </w:pPr>
    </w:p>
    <w:p w14:paraId="6131BD81" w14:textId="77777777" w:rsidR="003B2F27" w:rsidRDefault="003B2F27" w:rsidP="00EE54EE">
      <w:pPr>
        <w:rPr>
          <w:rFonts w:ascii="GHEA Grapalat" w:hAnsi="GHEA Grapalat"/>
        </w:rPr>
      </w:pPr>
      <w:r>
        <w:rPr>
          <w:rFonts w:ascii="GHEA Grapalat" w:hAnsi="GHEA Grapalat"/>
        </w:rPr>
        <w:br w:type="page"/>
      </w:r>
    </w:p>
    <w:p w14:paraId="4C3FF081" w14:textId="77777777" w:rsidR="003B2F27" w:rsidRPr="00AD29CE" w:rsidRDefault="003B2F27" w:rsidP="00EE54EE">
      <w:pPr>
        <w:widowControl w:val="0"/>
        <w:jc w:val="right"/>
        <w:rPr>
          <w:rFonts w:ascii="GHEA Grapalat" w:hAnsi="GHEA Grapalat"/>
          <w:i/>
        </w:rPr>
      </w:pPr>
      <w:r w:rsidRPr="00AD29CE">
        <w:rPr>
          <w:rFonts w:ascii="GHEA Grapalat" w:hAnsi="GHEA Grapalat"/>
          <w:i/>
        </w:rPr>
        <w:lastRenderedPageBreak/>
        <w:t>Приложение № 1</w:t>
      </w:r>
    </w:p>
    <w:p w14:paraId="4BFA5B41" w14:textId="77777777" w:rsidR="003B2F27" w:rsidRPr="00AD29CE" w:rsidRDefault="003B2F27" w:rsidP="00EE54EE">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5E8BB703" w14:textId="77777777" w:rsidR="003B2F27" w:rsidRPr="00AD29CE" w:rsidRDefault="003B2F27" w:rsidP="00EE54EE">
      <w:pPr>
        <w:widowControl w:val="0"/>
        <w:jc w:val="center"/>
        <w:rPr>
          <w:rFonts w:ascii="GHEA Grapalat" w:hAnsi="GHEA Grapalat"/>
        </w:rPr>
      </w:pPr>
    </w:p>
    <w:p w14:paraId="30F8C53C" w14:textId="77777777" w:rsidR="003B2F27" w:rsidRPr="00E40AC8" w:rsidRDefault="003B2F27" w:rsidP="00EE54EE">
      <w:pPr>
        <w:widowControl w:val="0"/>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14"/>
        <w:t>*</w:t>
      </w:r>
    </w:p>
    <w:p w14:paraId="52B34BCA" w14:textId="77777777" w:rsidR="003B2F27" w:rsidRPr="00AD29CE" w:rsidRDefault="003B2F27" w:rsidP="00EE54EE">
      <w:pPr>
        <w:widowControl w:val="0"/>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2284"/>
        <w:gridCol w:w="1674"/>
        <w:gridCol w:w="1174"/>
        <w:gridCol w:w="1355"/>
        <w:gridCol w:w="822"/>
        <w:gridCol w:w="796"/>
        <w:gridCol w:w="1212"/>
      </w:tblGrid>
      <w:tr w:rsidR="003B2F27" w:rsidRPr="00E40AC8" w14:paraId="21A9CBF3" w14:textId="77777777" w:rsidTr="005B7138">
        <w:trPr>
          <w:trHeight w:val="422"/>
          <w:jc w:val="center"/>
        </w:trPr>
        <w:tc>
          <w:tcPr>
            <w:tcW w:w="11197" w:type="dxa"/>
            <w:gridSpan w:val="8"/>
          </w:tcPr>
          <w:p w14:paraId="436F58AD" w14:textId="77777777" w:rsidR="003B2F27" w:rsidRPr="00E40AC8" w:rsidRDefault="003B2F27" w:rsidP="00EE54EE">
            <w:pPr>
              <w:widowControl w:val="0"/>
              <w:jc w:val="center"/>
              <w:rPr>
                <w:rFonts w:ascii="GHEA Grapalat" w:hAnsi="GHEA Grapalat"/>
                <w:sz w:val="20"/>
              </w:rPr>
            </w:pPr>
            <w:r w:rsidRPr="00E40AC8">
              <w:rPr>
                <w:rFonts w:ascii="GHEA Grapalat" w:hAnsi="GHEA Grapalat"/>
                <w:sz w:val="20"/>
              </w:rPr>
              <w:t>Услуги</w:t>
            </w:r>
          </w:p>
        </w:tc>
      </w:tr>
      <w:tr w:rsidR="003B2F27" w:rsidRPr="00E40AC8" w14:paraId="461B1354" w14:textId="77777777" w:rsidTr="00764224">
        <w:trPr>
          <w:trHeight w:val="247"/>
          <w:jc w:val="center"/>
        </w:trPr>
        <w:tc>
          <w:tcPr>
            <w:tcW w:w="919" w:type="dxa"/>
            <w:vMerge w:val="restart"/>
            <w:vAlign w:val="center"/>
          </w:tcPr>
          <w:p w14:paraId="0A0200B9" w14:textId="77777777" w:rsidR="003B2F27" w:rsidRPr="00E40AC8" w:rsidRDefault="003B2F27" w:rsidP="00EE54EE">
            <w:pPr>
              <w:widowControl w:val="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922" w:type="dxa"/>
            <w:vMerge w:val="restart"/>
            <w:vAlign w:val="center"/>
          </w:tcPr>
          <w:p w14:paraId="09E26BB6" w14:textId="77777777" w:rsidR="003B2F27" w:rsidRPr="00E40AC8" w:rsidRDefault="003B2F27" w:rsidP="00EE54EE">
            <w:pPr>
              <w:widowControl w:val="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772" w:type="dxa"/>
            <w:vMerge w:val="restart"/>
            <w:vAlign w:val="center"/>
          </w:tcPr>
          <w:p w14:paraId="4E4AE8ED" w14:textId="77777777" w:rsidR="003B2F27" w:rsidRPr="00E40AC8" w:rsidRDefault="003B2F27" w:rsidP="00EE54EE">
            <w:pPr>
              <w:widowControl w:val="0"/>
              <w:jc w:val="center"/>
              <w:rPr>
                <w:rFonts w:ascii="GHEA Grapalat" w:hAnsi="GHEA Grapalat"/>
                <w:sz w:val="20"/>
              </w:rPr>
            </w:pPr>
            <w:r w:rsidRPr="00E40AC8">
              <w:rPr>
                <w:rFonts w:ascii="GHEA Grapalat" w:hAnsi="GHEA Grapalat"/>
                <w:sz w:val="20"/>
              </w:rPr>
              <w:t>техническая характеристика</w:t>
            </w:r>
          </w:p>
        </w:tc>
        <w:tc>
          <w:tcPr>
            <w:tcW w:w="1174" w:type="dxa"/>
            <w:vMerge w:val="restart"/>
            <w:vAlign w:val="center"/>
          </w:tcPr>
          <w:p w14:paraId="2AD6B4B3" w14:textId="77777777" w:rsidR="003B2F27" w:rsidRPr="00E40AC8" w:rsidRDefault="003B2F27" w:rsidP="00EE54EE">
            <w:pPr>
              <w:widowControl w:val="0"/>
              <w:jc w:val="center"/>
              <w:rPr>
                <w:rFonts w:ascii="GHEA Grapalat" w:hAnsi="GHEA Grapalat"/>
                <w:sz w:val="20"/>
              </w:rPr>
            </w:pPr>
            <w:r w:rsidRPr="00E40AC8">
              <w:rPr>
                <w:rFonts w:ascii="GHEA Grapalat" w:hAnsi="GHEA Grapalat"/>
                <w:sz w:val="20"/>
              </w:rPr>
              <w:t>единица измерения</w:t>
            </w:r>
          </w:p>
        </w:tc>
        <w:tc>
          <w:tcPr>
            <w:tcW w:w="1355" w:type="dxa"/>
            <w:vMerge w:val="restart"/>
            <w:vAlign w:val="center"/>
          </w:tcPr>
          <w:p w14:paraId="09DF0063" w14:textId="493E0FDC" w:rsidR="003B2F27" w:rsidRPr="00E40AC8" w:rsidRDefault="003B2F27" w:rsidP="00EE54EE">
            <w:pPr>
              <w:widowControl w:val="0"/>
              <w:jc w:val="center"/>
              <w:rPr>
                <w:rFonts w:ascii="GHEA Grapalat" w:hAnsi="GHEA Grapalat"/>
                <w:sz w:val="20"/>
              </w:rPr>
            </w:pPr>
            <w:r w:rsidRPr="00E40AC8">
              <w:rPr>
                <w:rFonts w:ascii="GHEA Grapalat" w:hAnsi="GHEA Grapalat"/>
                <w:sz w:val="20"/>
              </w:rPr>
              <w:t>общая цена/драмов РА</w:t>
            </w:r>
            <w:r w:rsidR="008500CE">
              <w:rPr>
                <w:rFonts w:ascii="GHEA Grapalat" w:hAnsi="GHEA Grapalat"/>
                <w:sz w:val="20"/>
              </w:rPr>
              <w:t xml:space="preserve"> </w:t>
            </w:r>
            <w:r w:rsidR="008500CE">
              <w:rPr>
                <w:rFonts w:ascii="GHEA Grapalat" w:hAnsi="GHEA Grapalat"/>
              </w:rPr>
              <w:t>До</w:t>
            </w:r>
          </w:p>
        </w:tc>
        <w:tc>
          <w:tcPr>
            <w:tcW w:w="822" w:type="dxa"/>
            <w:vMerge w:val="restart"/>
            <w:vAlign w:val="center"/>
          </w:tcPr>
          <w:p w14:paraId="4B1E82C6" w14:textId="77777777" w:rsidR="003B2F27" w:rsidRPr="00E40AC8" w:rsidRDefault="003B2F27" w:rsidP="00EE54EE">
            <w:pPr>
              <w:widowControl w:val="0"/>
              <w:jc w:val="center"/>
              <w:rPr>
                <w:rFonts w:ascii="GHEA Grapalat" w:hAnsi="GHEA Grapalat"/>
                <w:sz w:val="20"/>
              </w:rPr>
            </w:pPr>
            <w:r w:rsidRPr="00E40AC8">
              <w:rPr>
                <w:rFonts w:ascii="GHEA Grapalat" w:hAnsi="GHEA Grapalat"/>
                <w:sz w:val="20"/>
              </w:rPr>
              <w:t>общий объем</w:t>
            </w:r>
          </w:p>
        </w:tc>
        <w:tc>
          <w:tcPr>
            <w:tcW w:w="2233" w:type="dxa"/>
            <w:gridSpan w:val="2"/>
            <w:vAlign w:val="center"/>
          </w:tcPr>
          <w:p w14:paraId="6C8BB13B" w14:textId="77777777" w:rsidR="003B2F27" w:rsidRPr="00E40AC8" w:rsidRDefault="003B2F27" w:rsidP="00EE54EE">
            <w:pPr>
              <w:widowControl w:val="0"/>
              <w:jc w:val="center"/>
              <w:rPr>
                <w:rFonts w:ascii="GHEA Grapalat" w:hAnsi="GHEA Grapalat"/>
                <w:sz w:val="20"/>
              </w:rPr>
            </w:pPr>
            <w:r w:rsidRPr="00E40AC8">
              <w:rPr>
                <w:rFonts w:ascii="GHEA Grapalat" w:hAnsi="GHEA Grapalat"/>
                <w:sz w:val="20"/>
              </w:rPr>
              <w:t>предоставления</w:t>
            </w:r>
          </w:p>
        </w:tc>
      </w:tr>
      <w:tr w:rsidR="003B2F27" w:rsidRPr="00E40AC8" w14:paraId="4C71C15A" w14:textId="77777777" w:rsidTr="00764224">
        <w:trPr>
          <w:trHeight w:val="501"/>
          <w:jc w:val="center"/>
        </w:trPr>
        <w:tc>
          <w:tcPr>
            <w:tcW w:w="919" w:type="dxa"/>
            <w:vMerge/>
            <w:vAlign w:val="center"/>
          </w:tcPr>
          <w:p w14:paraId="17C150C4" w14:textId="77777777" w:rsidR="003B2F27" w:rsidRPr="00E40AC8" w:rsidRDefault="003B2F27" w:rsidP="00EE54EE">
            <w:pPr>
              <w:widowControl w:val="0"/>
              <w:jc w:val="center"/>
              <w:rPr>
                <w:rFonts w:ascii="GHEA Grapalat" w:hAnsi="GHEA Grapalat"/>
                <w:sz w:val="20"/>
              </w:rPr>
            </w:pPr>
          </w:p>
        </w:tc>
        <w:tc>
          <w:tcPr>
            <w:tcW w:w="2922" w:type="dxa"/>
            <w:vMerge/>
            <w:vAlign w:val="center"/>
          </w:tcPr>
          <w:p w14:paraId="6E441B1C" w14:textId="77777777" w:rsidR="003B2F27" w:rsidRPr="00E40AC8" w:rsidRDefault="003B2F27" w:rsidP="00EE54EE">
            <w:pPr>
              <w:widowControl w:val="0"/>
              <w:jc w:val="center"/>
              <w:rPr>
                <w:rFonts w:ascii="GHEA Grapalat" w:hAnsi="GHEA Grapalat"/>
                <w:sz w:val="20"/>
              </w:rPr>
            </w:pPr>
          </w:p>
        </w:tc>
        <w:tc>
          <w:tcPr>
            <w:tcW w:w="1772" w:type="dxa"/>
            <w:vMerge/>
            <w:vAlign w:val="center"/>
          </w:tcPr>
          <w:p w14:paraId="45D0EBF2" w14:textId="77777777" w:rsidR="003B2F27" w:rsidRPr="00E40AC8" w:rsidRDefault="003B2F27" w:rsidP="00EE54EE">
            <w:pPr>
              <w:widowControl w:val="0"/>
              <w:jc w:val="center"/>
              <w:rPr>
                <w:rFonts w:ascii="GHEA Grapalat" w:hAnsi="GHEA Grapalat"/>
                <w:sz w:val="20"/>
              </w:rPr>
            </w:pPr>
          </w:p>
        </w:tc>
        <w:tc>
          <w:tcPr>
            <w:tcW w:w="1174" w:type="dxa"/>
            <w:vMerge/>
            <w:vAlign w:val="center"/>
          </w:tcPr>
          <w:p w14:paraId="7AF8769B" w14:textId="77777777" w:rsidR="003B2F27" w:rsidRPr="00E40AC8" w:rsidRDefault="003B2F27" w:rsidP="00EE54EE">
            <w:pPr>
              <w:widowControl w:val="0"/>
              <w:jc w:val="center"/>
              <w:rPr>
                <w:rFonts w:ascii="GHEA Grapalat" w:hAnsi="GHEA Grapalat"/>
                <w:sz w:val="20"/>
              </w:rPr>
            </w:pPr>
          </w:p>
        </w:tc>
        <w:tc>
          <w:tcPr>
            <w:tcW w:w="1355" w:type="dxa"/>
            <w:vMerge/>
            <w:vAlign w:val="center"/>
          </w:tcPr>
          <w:p w14:paraId="28EB1464" w14:textId="77777777" w:rsidR="003B2F27" w:rsidRPr="00E40AC8" w:rsidRDefault="003B2F27" w:rsidP="00EE54EE">
            <w:pPr>
              <w:widowControl w:val="0"/>
              <w:jc w:val="center"/>
              <w:rPr>
                <w:rFonts w:ascii="GHEA Grapalat" w:hAnsi="GHEA Grapalat"/>
                <w:sz w:val="20"/>
              </w:rPr>
            </w:pPr>
          </w:p>
        </w:tc>
        <w:tc>
          <w:tcPr>
            <w:tcW w:w="822" w:type="dxa"/>
            <w:vMerge/>
            <w:vAlign w:val="center"/>
          </w:tcPr>
          <w:p w14:paraId="5D7A1260" w14:textId="77777777" w:rsidR="003B2F27" w:rsidRPr="00E40AC8" w:rsidRDefault="003B2F27" w:rsidP="00EE54EE">
            <w:pPr>
              <w:widowControl w:val="0"/>
              <w:jc w:val="center"/>
              <w:rPr>
                <w:rFonts w:ascii="GHEA Grapalat" w:hAnsi="GHEA Grapalat"/>
                <w:sz w:val="20"/>
              </w:rPr>
            </w:pPr>
          </w:p>
        </w:tc>
        <w:tc>
          <w:tcPr>
            <w:tcW w:w="895" w:type="dxa"/>
            <w:vAlign w:val="center"/>
          </w:tcPr>
          <w:p w14:paraId="2F1FC2BF" w14:textId="77777777" w:rsidR="003B2F27" w:rsidRPr="00E40AC8" w:rsidRDefault="003B2F27" w:rsidP="00EE54EE">
            <w:pPr>
              <w:widowControl w:val="0"/>
              <w:jc w:val="center"/>
              <w:rPr>
                <w:rFonts w:ascii="GHEA Grapalat" w:hAnsi="GHEA Grapalat"/>
                <w:sz w:val="20"/>
              </w:rPr>
            </w:pPr>
            <w:r w:rsidRPr="00E40AC8">
              <w:rPr>
                <w:rFonts w:ascii="GHEA Grapalat" w:hAnsi="GHEA Grapalat"/>
                <w:sz w:val="20"/>
              </w:rPr>
              <w:t>адрес</w:t>
            </w:r>
          </w:p>
        </w:tc>
        <w:tc>
          <w:tcPr>
            <w:tcW w:w="1338" w:type="dxa"/>
            <w:vAlign w:val="center"/>
          </w:tcPr>
          <w:p w14:paraId="707ED301" w14:textId="77777777" w:rsidR="003B2F27" w:rsidRPr="00E40AC8" w:rsidRDefault="003B2F27" w:rsidP="00EE54EE">
            <w:pPr>
              <w:widowControl w:val="0"/>
              <w:jc w:val="center"/>
              <w:rPr>
                <w:rFonts w:ascii="GHEA Grapalat" w:hAnsi="GHEA Grapalat"/>
                <w:sz w:val="20"/>
                <w:lang w:val="en-US"/>
              </w:rPr>
            </w:pPr>
            <w:r w:rsidRPr="00E40AC8">
              <w:rPr>
                <w:rFonts w:ascii="GHEA Grapalat" w:hAnsi="GHEA Grapalat"/>
                <w:sz w:val="20"/>
              </w:rPr>
              <w:t>срок</w:t>
            </w:r>
            <w:r>
              <w:rPr>
                <w:rStyle w:val="FootnoteReference"/>
                <w:rFonts w:ascii="GHEA Grapalat" w:hAnsi="GHEA Grapalat"/>
                <w:sz w:val="20"/>
              </w:rPr>
              <w:footnoteReference w:customMarkFollows="1" w:id="15"/>
              <w:t>**</w:t>
            </w:r>
          </w:p>
        </w:tc>
      </w:tr>
      <w:tr w:rsidR="00764224" w:rsidRPr="00E40AC8" w14:paraId="5C4B2C18" w14:textId="77777777" w:rsidTr="00764224">
        <w:trPr>
          <w:trHeight w:val="277"/>
          <w:jc w:val="center"/>
        </w:trPr>
        <w:tc>
          <w:tcPr>
            <w:tcW w:w="919" w:type="dxa"/>
          </w:tcPr>
          <w:p w14:paraId="43137A6E" w14:textId="77777777" w:rsidR="00764224" w:rsidRPr="00921107" w:rsidRDefault="00764224" w:rsidP="00921107">
            <w:pPr>
              <w:jc w:val="center"/>
              <w:rPr>
                <w:rFonts w:ascii="GHEA Grapalat" w:hAnsi="GHEA Grapalat" w:cs="Calibri"/>
                <w:sz w:val="16"/>
                <w:szCs w:val="16"/>
                <w:lang w:val="hy-AM"/>
              </w:rPr>
            </w:pPr>
            <w:r w:rsidRPr="00921107">
              <w:rPr>
                <w:rFonts w:ascii="GHEA Grapalat" w:hAnsi="GHEA Grapalat" w:cs="Calibri"/>
                <w:sz w:val="16"/>
                <w:szCs w:val="16"/>
                <w:lang w:val="hy-AM"/>
              </w:rPr>
              <w:t>1</w:t>
            </w:r>
          </w:p>
          <w:p w14:paraId="5D4C948B" w14:textId="77777777" w:rsidR="00764224" w:rsidRPr="00921107" w:rsidRDefault="00764224" w:rsidP="00921107">
            <w:pPr>
              <w:jc w:val="center"/>
              <w:rPr>
                <w:rFonts w:ascii="GHEA Grapalat" w:hAnsi="GHEA Grapalat" w:cs="Calibri"/>
                <w:sz w:val="16"/>
                <w:szCs w:val="16"/>
                <w:lang w:val="hy-AM"/>
              </w:rPr>
            </w:pPr>
          </w:p>
        </w:tc>
        <w:tc>
          <w:tcPr>
            <w:tcW w:w="2922" w:type="dxa"/>
            <w:vAlign w:val="center"/>
          </w:tcPr>
          <w:p w14:paraId="192CDD7C" w14:textId="4054C492" w:rsidR="00EA1FEF" w:rsidRPr="00921107" w:rsidRDefault="00EA1FEF" w:rsidP="00921107">
            <w:pPr>
              <w:jc w:val="center"/>
              <w:rPr>
                <w:rFonts w:ascii="GHEA Grapalat" w:hAnsi="GHEA Grapalat" w:cs="Calibri"/>
                <w:sz w:val="16"/>
                <w:szCs w:val="16"/>
                <w:lang w:val="hy-AM"/>
              </w:rPr>
            </w:pPr>
            <w:r w:rsidRPr="00921107">
              <w:rPr>
                <w:rFonts w:ascii="GHEA Grapalat" w:hAnsi="GHEA Grapalat" w:cs="Calibri"/>
                <w:sz w:val="16"/>
                <w:szCs w:val="16"/>
                <w:lang w:val="hy-AM"/>
              </w:rPr>
              <w:t>63711180/2</w:t>
            </w:r>
          </w:p>
          <w:p w14:paraId="5DEB7661" w14:textId="778DE23B" w:rsidR="00764224" w:rsidRPr="00921107" w:rsidRDefault="00764224" w:rsidP="00921107">
            <w:pPr>
              <w:jc w:val="center"/>
              <w:rPr>
                <w:rFonts w:ascii="GHEA Grapalat" w:hAnsi="GHEA Grapalat" w:cs="Calibri"/>
                <w:sz w:val="16"/>
                <w:szCs w:val="16"/>
                <w:lang w:val="hy-AM"/>
              </w:rPr>
            </w:pPr>
          </w:p>
        </w:tc>
        <w:tc>
          <w:tcPr>
            <w:tcW w:w="1772" w:type="dxa"/>
          </w:tcPr>
          <w:p w14:paraId="7CD7924E" w14:textId="553A9927" w:rsidR="00764224" w:rsidRPr="00921107" w:rsidRDefault="0008386A" w:rsidP="00921107">
            <w:pPr>
              <w:jc w:val="center"/>
              <w:rPr>
                <w:rFonts w:ascii="GHEA Grapalat" w:hAnsi="GHEA Grapalat" w:cs="Calibri"/>
                <w:sz w:val="16"/>
                <w:szCs w:val="16"/>
                <w:lang w:val="hy-AM"/>
              </w:rPr>
            </w:pPr>
            <w:r w:rsidRPr="0008386A">
              <w:rPr>
                <w:rFonts w:ascii="GHEA Grapalat" w:hAnsi="GHEA Grapalat" w:cs="Calibri"/>
                <w:sz w:val="16"/>
                <w:szCs w:val="16"/>
                <w:lang w:val="hy-AM"/>
              </w:rPr>
              <w:t>Представлена ниже</w:t>
            </w:r>
          </w:p>
        </w:tc>
        <w:tc>
          <w:tcPr>
            <w:tcW w:w="1174" w:type="dxa"/>
          </w:tcPr>
          <w:p w14:paraId="7514B597" w14:textId="77777777" w:rsidR="00764224" w:rsidRPr="00921107" w:rsidRDefault="00764224" w:rsidP="00921107">
            <w:pPr>
              <w:jc w:val="center"/>
              <w:rPr>
                <w:rFonts w:ascii="GHEA Grapalat" w:hAnsi="GHEA Grapalat" w:cs="Calibri"/>
                <w:sz w:val="16"/>
                <w:szCs w:val="16"/>
                <w:lang w:val="hy-AM"/>
              </w:rPr>
            </w:pPr>
          </w:p>
          <w:p w14:paraId="36875A6A" w14:textId="77777777" w:rsidR="00764224" w:rsidRPr="00921107" w:rsidRDefault="00764224" w:rsidP="00921107">
            <w:pPr>
              <w:jc w:val="center"/>
              <w:rPr>
                <w:rFonts w:ascii="GHEA Grapalat" w:hAnsi="GHEA Grapalat" w:cs="Calibri"/>
                <w:sz w:val="16"/>
                <w:szCs w:val="16"/>
                <w:lang w:val="hy-AM"/>
              </w:rPr>
            </w:pPr>
          </w:p>
          <w:p w14:paraId="01A47864" w14:textId="77777777" w:rsidR="00764224" w:rsidRPr="00921107" w:rsidRDefault="00764224" w:rsidP="00921107">
            <w:pPr>
              <w:jc w:val="center"/>
              <w:rPr>
                <w:rFonts w:ascii="GHEA Grapalat" w:hAnsi="GHEA Grapalat" w:cs="Calibri"/>
                <w:sz w:val="16"/>
                <w:szCs w:val="16"/>
                <w:lang w:val="hy-AM"/>
              </w:rPr>
            </w:pPr>
          </w:p>
          <w:p w14:paraId="1DAB4CAD" w14:textId="0DF9A07B" w:rsidR="00764224" w:rsidRPr="00921107" w:rsidRDefault="0008386A" w:rsidP="00921107">
            <w:pPr>
              <w:jc w:val="center"/>
              <w:rPr>
                <w:rFonts w:ascii="GHEA Grapalat" w:hAnsi="GHEA Grapalat" w:cs="Calibri"/>
                <w:sz w:val="16"/>
                <w:szCs w:val="16"/>
                <w:lang w:val="hy-AM"/>
              </w:rPr>
            </w:pPr>
            <w:r w:rsidRPr="00921107">
              <w:rPr>
                <w:rFonts w:ascii="GHEA Grapalat" w:hAnsi="GHEA Grapalat" w:cs="Calibri"/>
                <w:sz w:val="16"/>
                <w:szCs w:val="16"/>
                <w:lang w:val="hy-AM"/>
              </w:rPr>
              <w:t>Драм</w:t>
            </w:r>
          </w:p>
          <w:p w14:paraId="4FA9531A" w14:textId="77777777" w:rsidR="00764224" w:rsidRPr="00921107" w:rsidRDefault="00764224" w:rsidP="00921107">
            <w:pPr>
              <w:jc w:val="center"/>
              <w:rPr>
                <w:rFonts w:ascii="GHEA Grapalat" w:hAnsi="GHEA Grapalat" w:cs="Calibri"/>
                <w:sz w:val="16"/>
                <w:szCs w:val="16"/>
                <w:lang w:val="hy-AM"/>
              </w:rPr>
            </w:pPr>
          </w:p>
          <w:p w14:paraId="2DE5F203" w14:textId="77777777" w:rsidR="00764224" w:rsidRPr="00921107" w:rsidRDefault="00764224" w:rsidP="00921107">
            <w:pPr>
              <w:jc w:val="center"/>
              <w:rPr>
                <w:rFonts w:ascii="GHEA Grapalat" w:hAnsi="GHEA Grapalat" w:cs="Calibri"/>
                <w:sz w:val="16"/>
                <w:szCs w:val="16"/>
                <w:lang w:val="hy-AM"/>
              </w:rPr>
            </w:pPr>
          </w:p>
          <w:p w14:paraId="69822BEA" w14:textId="77777777" w:rsidR="00764224" w:rsidRPr="00921107" w:rsidRDefault="00764224" w:rsidP="00921107">
            <w:pPr>
              <w:jc w:val="center"/>
              <w:rPr>
                <w:rFonts w:ascii="GHEA Grapalat" w:hAnsi="GHEA Grapalat" w:cs="Calibri"/>
                <w:sz w:val="16"/>
                <w:szCs w:val="16"/>
                <w:lang w:val="hy-AM"/>
              </w:rPr>
            </w:pPr>
          </w:p>
        </w:tc>
        <w:tc>
          <w:tcPr>
            <w:tcW w:w="1355" w:type="dxa"/>
            <w:vAlign w:val="center"/>
          </w:tcPr>
          <w:p w14:paraId="41DB8D25" w14:textId="77777777" w:rsidR="00764224" w:rsidRPr="00921107" w:rsidRDefault="00764224" w:rsidP="00921107">
            <w:pPr>
              <w:jc w:val="center"/>
              <w:rPr>
                <w:rFonts w:ascii="GHEA Grapalat" w:hAnsi="GHEA Grapalat" w:cs="Calibri"/>
                <w:sz w:val="16"/>
                <w:szCs w:val="16"/>
                <w:lang w:val="hy-AM"/>
              </w:rPr>
            </w:pPr>
          </w:p>
        </w:tc>
        <w:tc>
          <w:tcPr>
            <w:tcW w:w="822" w:type="dxa"/>
            <w:vAlign w:val="center"/>
          </w:tcPr>
          <w:p w14:paraId="1EC295D1" w14:textId="77777777" w:rsidR="00764224" w:rsidRPr="00921107" w:rsidRDefault="00764224" w:rsidP="00921107">
            <w:pPr>
              <w:jc w:val="center"/>
              <w:rPr>
                <w:rFonts w:ascii="GHEA Grapalat" w:hAnsi="GHEA Grapalat" w:cs="Calibri"/>
                <w:sz w:val="16"/>
                <w:szCs w:val="16"/>
                <w:lang w:val="hy-AM"/>
              </w:rPr>
            </w:pPr>
            <w:r w:rsidRPr="00921107">
              <w:rPr>
                <w:rFonts w:ascii="GHEA Grapalat" w:hAnsi="GHEA Grapalat" w:cs="Calibri"/>
                <w:sz w:val="16"/>
                <w:szCs w:val="16"/>
                <w:lang w:val="hy-AM"/>
              </w:rPr>
              <w:t>1</w:t>
            </w:r>
          </w:p>
        </w:tc>
        <w:tc>
          <w:tcPr>
            <w:tcW w:w="895" w:type="dxa"/>
            <w:vAlign w:val="center"/>
          </w:tcPr>
          <w:p w14:paraId="29FA3072" w14:textId="52BA4A84" w:rsidR="00764224" w:rsidRPr="00921107" w:rsidRDefault="0008386A" w:rsidP="00921107">
            <w:pPr>
              <w:jc w:val="center"/>
              <w:rPr>
                <w:rFonts w:ascii="GHEA Grapalat" w:hAnsi="GHEA Grapalat" w:cs="Calibri"/>
                <w:sz w:val="16"/>
                <w:szCs w:val="16"/>
                <w:lang w:val="hy-AM"/>
              </w:rPr>
            </w:pPr>
            <w:r w:rsidRPr="00921107">
              <w:rPr>
                <w:rFonts w:ascii="GHEA Grapalat" w:hAnsi="GHEA Grapalat" w:cs="Calibri"/>
                <w:sz w:val="16"/>
                <w:szCs w:val="16"/>
                <w:lang w:val="hy-AM"/>
              </w:rPr>
              <w:t>г. Ереван</w:t>
            </w:r>
          </w:p>
        </w:tc>
        <w:tc>
          <w:tcPr>
            <w:tcW w:w="1338" w:type="dxa"/>
            <w:vAlign w:val="center"/>
          </w:tcPr>
          <w:p w14:paraId="762BED28" w14:textId="68955E8A" w:rsidR="0008386A" w:rsidRPr="00921107" w:rsidRDefault="0008386A" w:rsidP="00921107">
            <w:pPr>
              <w:contextualSpacing/>
              <w:jc w:val="center"/>
              <w:rPr>
                <w:rFonts w:ascii="GHEA Grapalat" w:hAnsi="GHEA Grapalat" w:cs="Calibri"/>
                <w:sz w:val="16"/>
                <w:szCs w:val="16"/>
                <w:lang w:val="hy-AM"/>
              </w:rPr>
            </w:pPr>
            <w:r w:rsidRPr="00921107">
              <w:rPr>
                <w:rFonts w:ascii="GHEA Grapalat" w:hAnsi="GHEA Grapalat" w:cs="Calibri"/>
                <w:sz w:val="16"/>
                <w:szCs w:val="16"/>
                <w:lang w:val="hy-AM"/>
              </w:rPr>
              <w:t>Со дня вступления в силу договора (при наличии финансовых средств соглашения) до 25.12.202</w:t>
            </w:r>
            <w:r w:rsidR="00FB33F1" w:rsidRPr="00921107">
              <w:rPr>
                <w:rFonts w:ascii="GHEA Grapalat" w:hAnsi="GHEA Grapalat" w:cs="Calibri"/>
                <w:sz w:val="16"/>
                <w:szCs w:val="16"/>
                <w:lang w:val="hy-AM"/>
              </w:rPr>
              <w:t>4</w:t>
            </w:r>
            <w:r w:rsidRPr="00921107">
              <w:rPr>
                <w:rFonts w:ascii="GHEA Grapalat" w:hAnsi="GHEA Grapalat" w:cs="Calibri"/>
                <w:sz w:val="16"/>
                <w:szCs w:val="16"/>
                <w:lang w:val="hy-AM"/>
              </w:rPr>
              <w:t>г.</w:t>
            </w:r>
          </w:p>
          <w:p w14:paraId="7E213DC2" w14:textId="66EA20AB" w:rsidR="00764224" w:rsidRPr="00921107" w:rsidRDefault="00764224" w:rsidP="00921107">
            <w:pPr>
              <w:ind w:left="-198" w:firstLine="198"/>
              <w:jc w:val="center"/>
              <w:rPr>
                <w:rFonts w:ascii="GHEA Grapalat" w:hAnsi="GHEA Grapalat" w:cs="Calibri"/>
                <w:sz w:val="16"/>
                <w:szCs w:val="16"/>
                <w:lang w:val="hy-AM"/>
              </w:rPr>
            </w:pPr>
          </w:p>
        </w:tc>
      </w:tr>
    </w:tbl>
    <w:p w14:paraId="4AE76EDB" w14:textId="77777777" w:rsidR="003B2F27" w:rsidRDefault="003B2F27" w:rsidP="00EE54EE">
      <w:pPr>
        <w:widowControl w:val="0"/>
        <w:jc w:val="center"/>
        <w:rPr>
          <w:rFonts w:ascii="GHEA Grapalat" w:hAnsi="GHEA Grapalat"/>
        </w:rPr>
      </w:pPr>
    </w:p>
    <w:p w14:paraId="6365F1E0" w14:textId="77777777" w:rsidR="00CD0626" w:rsidRPr="00D50530" w:rsidRDefault="00CD0626" w:rsidP="00CD0626">
      <w:pPr>
        <w:numPr>
          <w:ilvl w:val="0"/>
          <w:numId w:val="51"/>
        </w:numPr>
        <w:ind w:left="522"/>
        <w:jc w:val="both"/>
        <w:rPr>
          <w:rFonts w:ascii="GHEA Grapalat" w:hAnsi="GHEA Grapalat" w:cs="Calibri"/>
          <w:b/>
          <w:bCs/>
          <w:iCs/>
          <w:sz w:val="18"/>
          <w:szCs w:val="18"/>
          <w:lang w:val="hy-AM"/>
        </w:rPr>
      </w:pPr>
      <w:r>
        <w:rPr>
          <w:rFonts w:ascii="GHEA Grapalat" w:hAnsi="GHEA Grapalat" w:cs="Calibri"/>
          <w:b/>
          <w:bCs/>
          <w:iCs/>
          <w:sz w:val="18"/>
          <w:szCs w:val="18"/>
        </w:rPr>
        <w:t>В</w:t>
      </w:r>
      <w:r w:rsidRPr="00500A60">
        <w:rPr>
          <w:rFonts w:ascii="GHEA Grapalat" w:hAnsi="GHEA Grapalat" w:cs="Calibri"/>
          <w:b/>
          <w:bCs/>
          <w:iCs/>
          <w:sz w:val="18"/>
          <w:szCs w:val="18"/>
        </w:rPr>
        <w:t xml:space="preserve"> 202</w:t>
      </w:r>
      <w:r>
        <w:rPr>
          <w:rFonts w:ascii="GHEA Grapalat" w:hAnsi="GHEA Grapalat" w:cs="Calibri"/>
          <w:b/>
          <w:bCs/>
          <w:iCs/>
          <w:sz w:val="18"/>
          <w:szCs w:val="18"/>
          <w:lang w:val="hy-AM"/>
        </w:rPr>
        <w:t>4</w:t>
      </w:r>
      <w:r>
        <w:rPr>
          <w:rFonts w:ascii="GHEA Grapalat" w:hAnsi="GHEA Grapalat" w:cs="Calibri"/>
          <w:b/>
          <w:bCs/>
          <w:iCs/>
          <w:sz w:val="18"/>
          <w:szCs w:val="18"/>
        </w:rPr>
        <w:t>г</w:t>
      </w:r>
      <w:r w:rsidRPr="00500A60">
        <w:rPr>
          <w:rFonts w:ascii="GHEA Grapalat" w:hAnsi="GHEA Grapalat" w:cs="Calibri"/>
          <w:b/>
          <w:bCs/>
          <w:iCs/>
          <w:sz w:val="18"/>
          <w:szCs w:val="18"/>
        </w:rPr>
        <w:t xml:space="preserve">. </w:t>
      </w:r>
      <w:r>
        <w:rPr>
          <w:rFonts w:ascii="GHEA Grapalat" w:hAnsi="GHEA Grapalat" w:cs="Calibri"/>
          <w:b/>
          <w:bCs/>
          <w:iCs/>
          <w:sz w:val="18"/>
          <w:szCs w:val="18"/>
        </w:rPr>
        <w:t xml:space="preserve">предоставление </w:t>
      </w:r>
      <w:r w:rsidRPr="00500A60">
        <w:rPr>
          <w:rFonts w:ascii="GHEA Grapalat" w:hAnsi="GHEA Grapalat" w:cs="Calibri"/>
          <w:b/>
          <w:bCs/>
          <w:iCs/>
          <w:sz w:val="18"/>
          <w:szCs w:val="18"/>
        </w:rPr>
        <w:t xml:space="preserve">услуг  по </w:t>
      </w:r>
      <w:r>
        <w:rPr>
          <w:rFonts w:ascii="GHEA Grapalat" w:hAnsi="GHEA Grapalat" w:cs="Calibri"/>
          <w:b/>
          <w:bCs/>
          <w:iCs/>
          <w:sz w:val="18"/>
          <w:szCs w:val="18"/>
        </w:rPr>
        <w:t xml:space="preserve">эксплуатациии </w:t>
      </w:r>
      <w:r w:rsidRPr="00500A60">
        <w:rPr>
          <w:rFonts w:ascii="GHEA Grapalat" w:hAnsi="GHEA Grapalat" w:cs="Calibri"/>
          <w:b/>
          <w:bCs/>
          <w:iCs/>
          <w:sz w:val="18"/>
          <w:szCs w:val="18"/>
        </w:rPr>
        <w:t>и сохранению  мостов, мостовых  сооружений, транпортных узлов и надземных переходов</w:t>
      </w:r>
      <w:r>
        <w:rPr>
          <w:rFonts w:ascii="GHEA Grapalat" w:hAnsi="GHEA Grapalat" w:cs="Sylfaen"/>
          <w:bCs/>
        </w:rPr>
        <w:t xml:space="preserve"> </w:t>
      </w:r>
      <w:r>
        <w:rPr>
          <w:rFonts w:ascii="GHEA Grapalat" w:hAnsi="GHEA Grapalat" w:cs="Calibri"/>
          <w:b/>
          <w:bCs/>
          <w:iCs/>
          <w:sz w:val="18"/>
          <w:szCs w:val="18"/>
        </w:rPr>
        <w:t>будут предоставляться согласно ниже представленному списку</w:t>
      </w:r>
    </w:p>
    <w:p w14:paraId="58FD0746" w14:textId="77777777" w:rsidR="00CD0626" w:rsidRPr="001A6FBA" w:rsidRDefault="00CD0626" w:rsidP="00CD0626">
      <w:pPr>
        <w:ind w:left="720"/>
        <w:rPr>
          <w:rFonts w:ascii="GHEA Grapalat" w:hAnsi="GHEA Grapalat" w:cs="Calibri"/>
          <w:bCs/>
          <w:iCs/>
          <w:sz w:val="8"/>
          <w:szCs w:val="8"/>
          <w:lang w:val="hy-AM"/>
        </w:rPr>
      </w:pPr>
    </w:p>
    <w:p w14:paraId="7E0CEDA8" w14:textId="77777777" w:rsidR="00CD0626" w:rsidRPr="000F7DDE" w:rsidRDefault="00CD0626" w:rsidP="00CD0626">
      <w:pPr>
        <w:rPr>
          <w:rFonts w:ascii="GHEA Grapalat" w:hAnsi="GHEA Grapalat" w:cs="Calibri"/>
          <w:b/>
          <w:bCs/>
          <w:iCs/>
          <w:sz w:val="18"/>
          <w:szCs w:val="18"/>
          <w:u w:val="single"/>
          <w:lang w:val="hy-AM"/>
        </w:rPr>
      </w:pPr>
      <w:r>
        <w:rPr>
          <w:rFonts w:ascii="GHEA Grapalat" w:hAnsi="GHEA Grapalat" w:cs="Calibri"/>
          <w:b/>
          <w:bCs/>
          <w:iCs/>
          <w:sz w:val="18"/>
          <w:szCs w:val="18"/>
          <w:u w:val="single"/>
        </w:rPr>
        <w:t xml:space="preserve">1, </w:t>
      </w:r>
      <w:r w:rsidRPr="00500A60">
        <w:rPr>
          <w:rFonts w:ascii="GHEA Grapalat" w:hAnsi="GHEA Grapalat" w:cs="Calibri"/>
          <w:b/>
          <w:bCs/>
          <w:iCs/>
          <w:sz w:val="18"/>
          <w:szCs w:val="18"/>
          <w:u w:val="single"/>
          <w:lang w:val="hy-AM"/>
        </w:rPr>
        <w:t xml:space="preserve">Мост Киевян </w:t>
      </w:r>
      <w:r w:rsidRPr="0051461F">
        <w:rPr>
          <w:rFonts w:ascii="GHEA Grapalat" w:hAnsi="GHEA Grapalat" w:cs="Calibri"/>
          <w:b/>
          <w:bCs/>
          <w:iCs/>
          <w:sz w:val="18"/>
          <w:szCs w:val="18"/>
          <w:u w:val="single"/>
          <w:lang w:val="hy-AM"/>
        </w:rPr>
        <w:t>(</w:t>
      </w:r>
      <w:r>
        <w:rPr>
          <w:rFonts w:ascii="GHEA Grapalat" w:hAnsi="GHEA Grapalat" w:cs="Calibri"/>
          <w:b/>
          <w:bCs/>
          <w:iCs/>
          <w:sz w:val="18"/>
          <w:szCs w:val="18"/>
          <w:u w:val="single"/>
        </w:rPr>
        <w:t>Большой мост на реке Раздан</w:t>
      </w:r>
      <w:r w:rsidRPr="0051461F">
        <w:rPr>
          <w:rFonts w:ascii="GHEA Grapalat" w:hAnsi="GHEA Grapalat" w:cs="Calibri"/>
          <w:b/>
          <w:bCs/>
          <w:iCs/>
          <w:sz w:val="18"/>
          <w:szCs w:val="18"/>
          <w:u w:val="single"/>
          <w:lang w:val="hy-AM"/>
        </w:rPr>
        <w:t>)</w:t>
      </w:r>
    </w:p>
    <w:p w14:paraId="51062F14" w14:textId="77777777" w:rsidR="00CD0626" w:rsidRPr="0039268E" w:rsidRDefault="00CD0626" w:rsidP="00CD0626">
      <w:pPr>
        <w:rPr>
          <w:rFonts w:ascii="GHEA Grapalat" w:hAnsi="GHEA Grapalat" w:cs="Calibri"/>
          <w:bCs/>
          <w:iCs/>
          <w:sz w:val="18"/>
          <w:szCs w:val="18"/>
        </w:rPr>
      </w:pPr>
      <w:r w:rsidRPr="0039268E">
        <w:rPr>
          <w:rFonts w:ascii="GHEA Grapalat" w:hAnsi="GHEA Grapalat" w:cs="Calibri"/>
          <w:bCs/>
          <w:iCs/>
          <w:sz w:val="18"/>
          <w:szCs w:val="18"/>
        </w:rPr>
        <w:t>Длина</w:t>
      </w:r>
      <w:r w:rsidRPr="0039268E">
        <w:rPr>
          <w:rFonts w:ascii="GHEA Grapalat" w:hAnsi="GHEA Grapalat" w:cs="Calibri"/>
          <w:bCs/>
          <w:iCs/>
          <w:sz w:val="18"/>
          <w:szCs w:val="18"/>
          <w:lang w:val="hy-AM"/>
        </w:rPr>
        <w:t xml:space="preserve"> – 309</w:t>
      </w:r>
      <w:r w:rsidRPr="0039268E">
        <w:rPr>
          <w:rFonts w:ascii="GHEA Grapalat" w:hAnsi="GHEA Grapalat" w:cs="Calibri"/>
          <w:bCs/>
          <w:iCs/>
          <w:sz w:val="18"/>
          <w:szCs w:val="18"/>
        </w:rPr>
        <w:t>м</w:t>
      </w:r>
    </w:p>
    <w:p w14:paraId="75490594" w14:textId="77777777" w:rsidR="00CD0626" w:rsidRPr="0039268E" w:rsidRDefault="00CD0626" w:rsidP="00CD0626">
      <w:pPr>
        <w:rPr>
          <w:rFonts w:ascii="GHEA Grapalat" w:hAnsi="GHEA Grapalat" w:cs="Calibri"/>
          <w:bCs/>
          <w:iCs/>
          <w:sz w:val="18"/>
          <w:szCs w:val="18"/>
        </w:rPr>
      </w:pPr>
      <w:r w:rsidRPr="0039268E">
        <w:rPr>
          <w:rFonts w:ascii="GHEA Grapalat" w:hAnsi="GHEA Grapalat" w:cs="Calibri"/>
          <w:bCs/>
          <w:iCs/>
          <w:sz w:val="18"/>
          <w:szCs w:val="18"/>
        </w:rPr>
        <w:t>Ширина</w:t>
      </w:r>
      <w:r w:rsidRPr="0039268E">
        <w:rPr>
          <w:rFonts w:ascii="GHEA Grapalat" w:hAnsi="GHEA Grapalat" w:cs="Calibri"/>
          <w:bCs/>
          <w:iCs/>
          <w:sz w:val="18"/>
          <w:szCs w:val="18"/>
          <w:lang w:val="hy-AM"/>
        </w:rPr>
        <w:t xml:space="preserve"> – 26մ</w:t>
      </w:r>
      <w:r w:rsidRPr="0039268E">
        <w:rPr>
          <w:rFonts w:ascii="GHEA Grapalat" w:hAnsi="GHEA Grapalat" w:cs="Calibri"/>
          <w:bCs/>
          <w:iCs/>
          <w:sz w:val="18"/>
          <w:szCs w:val="18"/>
        </w:rPr>
        <w:t>м</w:t>
      </w:r>
    </w:p>
    <w:p w14:paraId="0D67ED83" w14:textId="77777777" w:rsidR="00CD0626" w:rsidRPr="0039268E" w:rsidRDefault="00CD0626" w:rsidP="00CD0626">
      <w:pPr>
        <w:rPr>
          <w:rFonts w:ascii="GHEA Grapalat" w:hAnsi="GHEA Grapalat" w:cs="Calibri"/>
          <w:bCs/>
          <w:iCs/>
          <w:sz w:val="18"/>
          <w:szCs w:val="18"/>
        </w:rPr>
      </w:pPr>
      <w:r w:rsidRPr="0039268E">
        <w:rPr>
          <w:rFonts w:ascii="GHEA Grapalat" w:hAnsi="GHEA Grapalat" w:cs="Calibri"/>
          <w:bCs/>
          <w:iCs/>
          <w:sz w:val="18"/>
          <w:szCs w:val="18"/>
        </w:rPr>
        <w:t>Статическая схема</w:t>
      </w:r>
      <w:r w:rsidRPr="0039268E">
        <w:rPr>
          <w:rFonts w:ascii="GHEA Grapalat" w:hAnsi="GHEA Grapalat" w:cs="Calibri"/>
          <w:bCs/>
          <w:iCs/>
          <w:sz w:val="18"/>
          <w:szCs w:val="18"/>
          <w:lang w:val="hy-AM"/>
        </w:rPr>
        <w:t xml:space="preserve"> –31,35+33,6+118,26+33,6+31,35</w:t>
      </w:r>
      <w:r w:rsidRPr="0039268E">
        <w:rPr>
          <w:rFonts w:ascii="GHEA Grapalat" w:hAnsi="GHEA Grapalat" w:cs="Calibri"/>
          <w:bCs/>
          <w:iCs/>
          <w:sz w:val="18"/>
          <w:szCs w:val="18"/>
        </w:rPr>
        <w:t>м</w:t>
      </w:r>
      <w:r w:rsidRPr="0039268E">
        <w:rPr>
          <w:rFonts w:ascii="GHEA Grapalat" w:hAnsi="GHEA Grapalat" w:cs="Calibri"/>
          <w:bCs/>
          <w:iCs/>
          <w:sz w:val="18"/>
          <w:szCs w:val="18"/>
          <w:lang w:val="hy-AM"/>
        </w:rPr>
        <w:t xml:space="preserve">, </w:t>
      </w:r>
      <w:r w:rsidRPr="0039268E">
        <w:rPr>
          <w:rFonts w:ascii="GHEA Grapalat" w:hAnsi="GHEA Grapalat" w:cs="Calibri"/>
          <w:bCs/>
          <w:iCs/>
          <w:sz w:val="18"/>
          <w:szCs w:val="18"/>
        </w:rPr>
        <w:t>ж/б</w:t>
      </w:r>
    </w:p>
    <w:p w14:paraId="670F800C" w14:textId="77777777" w:rsidR="00CD0626" w:rsidRPr="0039268E" w:rsidRDefault="00CD0626" w:rsidP="00CD0626">
      <w:pPr>
        <w:rPr>
          <w:rFonts w:ascii="GHEA Grapalat" w:hAnsi="GHEA Grapalat" w:cs="Calibri"/>
          <w:bCs/>
          <w:iCs/>
          <w:sz w:val="18"/>
          <w:szCs w:val="18"/>
        </w:rPr>
      </w:pPr>
      <w:r w:rsidRPr="0039268E">
        <w:rPr>
          <w:rFonts w:ascii="GHEA Grapalat" w:hAnsi="GHEA Grapalat" w:cs="Calibri"/>
          <w:bCs/>
          <w:iCs/>
          <w:sz w:val="18"/>
          <w:szCs w:val="18"/>
        </w:rPr>
        <w:t>Схема проезжей части</w:t>
      </w:r>
      <w:r w:rsidRPr="0039268E">
        <w:rPr>
          <w:rFonts w:ascii="GHEA Grapalat" w:hAnsi="GHEA Grapalat" w:cs="Calibri"/>
          <w:bCs/>
          <w:iCs/>
          <w:sz w:val="18"/>
          <w:szCs w:val="18"/>
          <w:lang w:val="hy-AM"/>
        </w:rPr>
        <w:t xml:space="preserve"> – 3+20+3</w:t>
      </w:r>
      <w:r w:rsidRPr="0039268E">
        <w:rPr>
          <w:rFonts w:ascii="GHEA Grapalat" w:hAnsi="GHEA Grapalat" w:cs="Calibri"/>
          <w:bCs/>
          <w:iCs/>
          <w:sz w:val="18"/>
          <w:szCs w:val="18"/>
        </w:rPr>
        <w:t>м</w:t>
      </w:r>
    </w:p>
    <w:p w14:paraId="58B034CF" w14:textId="77777777" w:rsidR="00CD0626" w:rsidRPr="0039268E" w:rsidRDefault="00CD0626" w:rsidP="00CD0626">
      <w:pPr>
        <w:rPr>
          <w:rFonts w:ascii="GHEA Grapalat" w:hAnsi="GHEA Grapalat" w:cs="Calibri"/>
          <w:bCs/>
          <w:iCs/>
          <w:sz w:val="18"/>
          <w:szCs w:val="18"/>
          <w:lang w:val="hy-AM"/>
        </w:rPr>
      </w:pPr>
      <w:r w:rsidRPr="0039268E">
        <w:rPr>
          <w:rFonts w:ascii="GHEA Grapalat" w:hAnsi="GHEA Grapalat" w:cs="Calibri"/>
          <w:bCs/>
          <w:iCs/>
          <w:sz w:val="18"/>
          <w:szCs w:val="18"/>
        </w:rPr>
        <w:t>Расчетный груз</w:t>
      </w:r>
      <w:r w:rsidRPr="0039268E">
        <w:rPr>
          <w:rFonts w:ascii="GHEA Grapalat" w:hAnsi="GHEA Grapalat" w:cs="Calibri"/>
          <w:bCs/>
          <w:iCs/>
          <w:sz w:val="18"/>
          <w:szCs w:val="18"/>
          <w:lang w:val="hy-AM"/>
        </w:rPr>
        <w:t xml:space="preserve"> –  H-13, НГ-60, T-13</w:t>
      </w:r>
    </w:p>
    <w:p w14:paraId="7AE6CAFA" w14:textId="77777777" w:rsidR="00CD0626" w:rsidRPr="0039268E" w:rsidRDefault="00CD0626" w:rsidP="00CD0626">
      <w:pPr>
        <w:rPr>
          <w:rFonts w:ascii="GHEA Grapalat" w:hAnsi="GHEA Grapalat" w:cs="Calibri"/>
          <w:bCs/>
          <w:iCs/>
          <w:sz w:val="18"/>
          <w:szCs w:val="18"/>
          <w:lang w:val="hy-AM"/>
        </w:rPr>
      </w:pPr>
      <w:r w:rsidRPr="0039268E">
        <w:rPr>
          <w:rFonts w:ascii="GHEA Grapalat" w:hAnsi="GHEA Grapalat" w:cs="Calibri"/>
          <w:bCs/>
          <w:iCs/>
          <w:sz w:val="18"/>
          <w:szCs w:val="18"/>
          <w:lang w:val="hy-AM"/>
        </w:rPr>
        <w:t>Дата строительства – 1956г.</w:t>
      </w:r>
    </w:p>
    <w:p w14:paraId="0305DA9A" w14:textId="77777777" w:rsidR="00CD0626" w:rsidRPr="000F7DDE" w:rsidRDefault="00CD0626" w:rsidP="00CD0626">
      <w:pPr>
        <w:rPr>
          <w:rFonts w:ascii="GHEA Grapalat" w:hAnsi="GHEA Grapalat" w:cs="Calibri"/>
          <w:bCs/>
          <w:iCs/>
          <w:sz w:val="6"/>
          <w:szCs w:val="6"/>
          <w:lang w:val="hy-AM"/>
        </w:rPr>
      </w:pPr>
    </w:p>
    <w:p w14:paraId="129FEA24"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1.</w:t>
      </w:r>
      <w:r w:rsidRPr="00500A60">
        <w:rPr>
          <w:rFonts w:ascii="GHEA Grapalat" w:hAnsi="GHEA Grapalat" w:cs="Calibri"/>
          <w:bCs/>
          <w:iCs/>
          <w:sz w:val="18"/>
          <w:szCs w:val="18"/>
          <w:lang w:val="hy-AM"/>
        </w:rPr>
        <w:t>Очистка деформац</w:t>
      </w:r>
      <w:r>
        <w:rPr>
          <w:rFonts w:ascii="GHEA Grapalat" w:hAnsi="GHEA Grapalat" w:cs="Calibri"/>
          <w:bCs/>
          <w:iCs/>
          <w:sz w:val="18"/>
          <w:szCs w:val="18"/>
        </w:rPr>
        <w:t>ионных швов от грязи, заливка битумной мастикой,</w:t>
      </w:r>
    </w:p>
    <w:p w14:paraId="1BE6104B" w14:textId="77777777" w:rsidR="00CD0626" w:rsidRPr="00831D73"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2.</w:t>
      </w:r>
      <w:r>
        <w:rPr>
          <w:rFonts w:ascii="GHEA Grapalat" w:hAnsi="GHEA Grapalat" w:cs="Calibri"/>
          <w:bCs/>
          <w:iCs/>
          <w:sz w:val="18"/>
          <w:szCs w:val="18"/>
        </w:rPr>
        <w:t xml:space="preserve"> </w:t>
      </w:r>
      <w:r w:rsidRPr="00500A60">
        <w:rPr>
          <w:rFonts w:ascii="GHEA Grapalat" w:hAnsi="GHEA Grapalat" w:cs="Calibri"/>
          <w:bCs/>
          <w:iCs/>
          <w:sz w:val="18"/>
          <w:szCs w:val="18"/>
          <w:lang w:val="hy-AM"/>
        </w:rPr>
        <w:t xml:space="preserve">Постоянное обеспечение водоотвода с поверхностей арок </w:t>
      </w:r>
      <w:r>
        <w:rPr>
          <w:rFonts w:ascii="GHEA Grapalat" w:hAnsi="GHEA Grapalat" w:cs="Calibri"/>
          <w:bCs/>
          <w:iCs/>
          <w:sz w:val="18"/>
          <w:szCs w:val="18"/>
        </w:rPr>
        <w:t>и низов ферм,</w:t>
      </w:r>
    </w:p>
    <w:p w14:paraId="640BD3FA"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3.</w:t>
      </w:r>
      <w:r w:rsidRPr="002465CC">
        <w:rPr>
          <w:rFonts w:ascii="GHEA Grapalat" w:hAnsi="GHEA Grapalat" w:cs="Calibri"/>
          <w:bCs/>
          <w:iCs/>
          <w:sz w:val="18"/>
          <w:szCs w:val="18"/>
          <w:lang w:val="hy-AM"/>
        </w:rPr>
        <w:t>Периодическ</w:t>
      </w:r>
      <w:r>
        <w:rPr>
          <w:rFonts w:ascii="GHEA Grapalat" w:hAnsi="GHEA Grapalat" w:cs="Calibri"/>
          <w:bCs/>
          <w:iCs/>
          <w:sz w:val="18"/>
          <w:szCs w:val="18"/>
        </w:rPr>
        <w:t>ий</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осмотр</w:t>
      </w:r>
      <w:r w:rsidRPr="002465CC">
        <w:rPr>
          <w:rFonts w:ascii="GHEA Grapalat" w:hAnsi="GHEA Grapalat" w:cs="Calibri"/>
          <w:bCs/>
          <w:iCs/>
          <w:sz w:val="18"/>
          <w:szCs w:val="18"/>
          <w:lang w:val="hy-AM"/>
        </w:rPr>
        <w:t xml:space="preserve"> пролетных конструкций, при обнаружении </w:t>
      </w:r>
      <w:r w:rsidRPr="006E647D">
        <w:rPr>
          <w:rFonts w:ascii="GHEA Grapalat" w:hAnsi="GHEA Grapalat" w:cs="Calibri"/>
          <w:bCs/>
          <w:iCs/>
          <w:sz w:val="18"/>
          <w:szCs w:val="18"/>
          <w:lang w:val="hy-AM"/>
        </w:rPr>
        <w:t>повреждений</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34D009A5"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4.</w:t>
      </w:r>
      <w:r w:rsidRPr="002465CC">
        <w:rPr>
          <w:rFonts w:ascii="GHEA Grapalat" w:hAnsi="GHEA Grapalat" w:cs="Calibri"/>
          <w:bCs/>
          <w:iCs/>
          <w:sz w:val="18"/>
          <w:szCs w:val="18"/>
          <w:lang w:val="hy-AM"/>
        </w:rPr>
        <w:t xml:space="preserve">Очистка водоотводных труб и обеспеченое </w:t>
      </w:r>
      <w:r>
        <w:rPr>
          <w:rFonts w:ascii="GHEA Grapalat" w:hAnsi="GHEA Grapalat" w:cs="Calibri"/>
          <w:bCs/>
          <w:iCs/>
          <w:sz w:val="18"/>
          <w:szCs w:val="18"/>
          <w:lang w:val="hy-AM"/>
        </w:rPr>
        <w:t>бесперебойной работы системы водо</w:t>
      </w:r>
      <w:r w:rsidRPr="002465CC">
        <w:rPr>
          <w:rFonts w:ascii="GHEA Grapalat" w:hAnsi="GHEA Grapalat" w:cs="Calibri"/>
          <w:bCs/>
          <w:iCs/>
          <w:sz w:val="18"/>
          <w:szCs w:val="18"/>
          <w:lang w:val="hy-AM"/>
        </w:rPr>
        <w:t>отвода</w:t>
      </w:r>
      <w:r>
        <w:rPr>
          <w:rFonts w:ascii="GHEA Grapalat" w:hAnsi="GHEA Grapalat" w:cs="Calibri"/>
          <w:bCs/>
          <w:iCs/>
          <w:sz w:val="18"/>
          <w:szCs w:val="18"/>
        </w:rPr>
        <w:t>,</w:t>
      </w:r>
    </w:p>
    <w:p w14:paraId="2C0EC108"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5.</w:t>
      </w:r>
      <w:r w:rsidRPr="002465CC">
        <w:rPr>
          <w:rFonts w:ascii="GHEA Grapalat" w:hAnsi="GHEA Grapalat" w:cs="Calibri"/>
          <w:bCs/>
          <w:iCs/>
          <w:sz w:val="18"/>
          <w:szCs w:val="18"/>
          <w:lang w:val="hy-AM"/>
        </w:rPr>
        <w:t xml:space="preserve"> Периодическ</w:t>
      </w:r>
      <w:r>
        <w:rPr>
          <w:rFonts w:ascii="GHEA Grapalat" w:hAnsi="GHEA Grapalat" w:cs="Calibri"/>
          <w:bCs/>
          <w:iCs/>
          <w:sz w:val="18"/>
          <w:szCs w:val="18"/>
        </w:rPr>
        <w:t>ий</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опор</w:t>
      </w:r>
      <w:r w:rsidRPr="002465CC">
        <w:rPr>
          <w:rFonts w:ascii="GHEA Grapalat" w:hAnsi="GHEA Grapalat" w:cs="Calibri"/>
          <w:bCs/>
          <w:iCs/>
          <w:sz w:val="18"/>
          <w:szCs w:val="18"/>
          <w:lang w:val="hy-AM"/>
        </w:rPr>
        <w:t xml:space="preserve">ных конструкций, при обнаружении </w:t>
      </w:r>
      <w:r w:rsidRPr="006E647D">
        <w:rPr>
          <w:rFonts w:ascii="GHEA Grapalat" w:hAnsi="GHEA Grapalat" w:cs="Calibri"/>
          <w:bCs/>
          <w:iCs/>
          <w:sz w:val="18"/>
          <w:szCs w:val="18"/>
          <w:lang w:val="hy-AM"/>
        </w:rPr>
        <w:t>повреждений</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4D100B53"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6.</w:t>
      </w:r>
      <w:r>
        <w:rPr>
          <w:rFonts w:ascii="GHEA Grapalat" w:hAnsi="GHEA Grapalat" w:cs="Calibri"/>
          <w:bCs/>
          <w:iCs/>
          <w:sz w:val="18"/>
          <w:szCs w:val="18"/>
        </w:rPr>
        <w:t xml:space="preserve">Очистка и качественная </w:t>
      </w:r>
      <w:r w:rsidRPr="002465CC">
        <w:rPr>
          <w:rFonts w:ascii="GHEA Grapalat" w:hAnsi="GHEA Grapalat" w:cs="Calibri"/>
          <w:bCs/>
          <w:iCs/>
          <w:sz w:val="18"/>
          <w:szCs w:val="18"/>
          <w:lang w:val="hy-AM"/>
        </w:rPr>
        <w:t xml:space="preserve"> покраска </w:t>
      </w:r>
      <w:r>
        <w:rPr>
          <w:rFonts w:ascii="GHEA Grapalat" w:hAnsi="GHEA Grapalat" w:cs="Calibri"/>
          <w:bCs/>
          <w:iCs/>
          <w:sz w:val="18"/>
          <w:szCs w:val="18"/>
        </w:rPr>
        <w:t xml:space="preserve">чугунных </w:t>
      </w:r>
      <w:r w:rsidRPr="002465CC">
        <w:rPr>
          <w:rFonts w:ascii="GHEA Grapalat" w:hAnsi="GHEA Grapalat" w:cs="Calibri"/>
          <w:bCs/>
          <w:iCs/>
          <w:sz w:val="18"/>
          <w:szCs w:val="18"/>
          <w:lang w:val="hy-AM"/>
        </w:rPr>
        <w:t>перил</w:t>
      </w:r>
      <w:r>
        <w:rPr>
          <w:rFonts w:ascii="GHEA Grapalat" w:hAnsi="GHEA Grapalat" w:cs="Calibri"/>
          <w:bCs/>
          <w:iCs/>
          <w:sz w:val="18"/>
          <w:szCs w:val="18"/>
          <w:lang w:val="hy-AM"/>
        </w:rPr>
        <w:t xml:space="preserve"> </w:t>
      </w:r>
      <w:r>
        <w:rPr>
          <w:rFonts w:ascii="GHEA Grapalat" w:hAnsi="GHEA Grapalat" w:cs="Calibri"/>
          <w:bCs/>
          <w:iCs/>
          <w:sz w:val="18"/>
          <w:szCs w:val="18"/>
        </w:rPr>
        <w:t>(патина)</w:t>
      </w:r>
      <w:r w:rsidRPr="002465CC">
        <w:rPr>
          <w:rFonts w:ascii="GHEA Grapalat" w:hAnsi="GHEA Grapalat" w:cs="Calibri"/>
          <w:bCs/>
          <w:iCs/>
          <w:sz w:val="18"/>
          <w:szCs w:val="18"/>
          <w:lang w:val="hy-AM"/>
        </w:rPr>
        <w:t>, столбов</w:t>
      </w:r>
      <w:r>
        <w:rPr>
          <w:rFonts w:ascii="GHEA Grapalat" w:hAnsi="GHEA Grapalat" w:cs="Calibri"/>
          <w:bCs/>
          <w:iCs/>
          <w:sz w:val="18"/>
          <w:szCs w:val="18"/>
        </w:rPr>
        <w:t xml:space="preserve"> освещения и защитной трубы,</w:t>
      </w:r>
    </w:p>
    <w:p w14:paraId="7B8F4A90" w14:textId="77777777" w:rsidR="00CD0626" w:rsidRPr="000C3089"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 xml:space="preserve">7. </w:t>
      </w:r>
      <w:r>
        <w:rPr>
          <w:rFonts w:ascii="GHEA Grapalat" w:hAnsi="GHEA Grapalat" w:cs="Calibri"/>
          <w:bCs/>
          <w:iCs/>
          <w:sz w:val="18"/>
          <w:szCs w:val="18"/>
        </w:rPr>
        <w:t>Ремонтирование, шпаклевка и</w:t>
      </w:r>
      <w:r w:rsidRPr="002465CC">
        <w:rPr>
          <w:rFonts w:ascii="GHEA Grapalat" w:hAnsi="GHEA Grapalat" w:cs="Calibri"/>
          <w:bCs/>
          <w:iCs/>
          <w:sz w:val="18"/>
          <w:szCs w:val="18"/>
          <w:lang w:val="hy-AM"/>
        </w:rPr>
        <w:t xml:space="preserve"> покраска </w:t>
      </w:r>
      <w:r>
        <w:rPr>
          <w:rFonts w:ascii="GHEA Grapalat" w:hAnsi="GHEA Grapalat" w:cs="Calibri"/>
          <w:bCs/>
          <w:iCs/>
          <w:sz w:val="18"/>
          <w:szCs w:val="18"/>
        </w:rPr>
        <w:t>блоков бетонных ограждений, очистка, шлифовка и ремонтирование базальтовых опорных стен и колпаков,</w:t>
      </w:r>
    </w:p>
    <w:p w14:paraId="432C673B" w14:textId="77777777" w:rsidR="00CD0626"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8.</w:t>
      </w:r>
      <w:r>
        <w:rPr>
          <w:rFonts w:ascii="GHEA Grapalat" w:hAnsi="GHEA Grapalat" w:cs="Calibri"/>
          <w:bCs/>
          <w:iCs/>
          <w:sz w:val="18"/>
          <w:szCs w:val="18"/>
        </w:rPr>
        <w:t xml:space="preserve"> Периодическая очистка проезжей части и тротуаров от грязи и грунтовых накоплений.</w:t>
      </w:r>
    </w:p>
    <w:p w14:paraId="19811216" w14:textId="77777777" w:rsidR="00CD0626" w:rsidRDefault="00CD0626" w:rsidP="00CD0626">
      <w:pPr>
        <w:rPr>
          <w:rFonts w:ascii="Sylfaen" w:hAnsi="Sylfaen" w:cs="Calibri"/>
          <w:b/>
          <w:bCs/>
          <w:iCs/>
          <w:sz w:val="18"/>
          <w:szCs w:val="18"/>
          <w:u w:val="single"/>
          <w:lang w:val="hy-AM"/>
        </w:rPr>
      </w:pPr>
      <w:r>
        <w:rPr>
          <w:rFonts w:ascii="GHEA Grapalat" w:hAnsi="GHEA Grapalat" w:cs="Calibri"/>
          <w:b/>
          <w:bCs/>
          <w:iCs/>
          <w:sz w:val="18"/>
          <w:szCs w:val="18"/>
          <w:u w:val="single"/>
        </w:rPr>
        <w:t>2, Мост через реку Раздан рядом с Большим мостом</w:t>
      </w:r>
    </w:p>
    <w:p w14:paraId="079F8CB2" w14:textId="77777777" w:rsidR="00CD0626" w:rsidRPr="0039268E" w:rsidRDefault="00CD0626" w:rsidP="00CD0626">
      <w:pPr>
        <w:rPr>
          <w:rFonts w:ascii="GHEA Grapalat" w:hAnsi="GHEA Grapalat" w:cs="Arial"/>
          <w:b/>
          <w:bCs/>
          <w:iCs/>
          <w:sz w:val="18"/>
          <w:szCs w:val="18"/>
          <w:highlight w:val="yellow"/>
          <w:u w:val="single"/>
        </w:rPr>
      </w:pPr>
      <w:r w:rsidRPr="0039268E">
        <w:rPr>
          <w:rFonts w:ascii="GHEA Grapalat" w:hAnsi="GHEA Grapalat" w:cs="Calibri"/>
          <w:bCs/>
          <w:iCs/>
          <w:sz w:val="18"/>
          <w:szCs w:val="18"/>
        </w:rPr>
        <w:t>Длина</w:t>
      </w:r>
      <w:r w:rsidRPr="0039268E">
        <w:rPr>
          <w:rFonts w:ascii="GHEA Grapalat" w:hAnsi="GHEA Grapalat" w:cs="Calibri"/>
          <w:bCs/>
          <w:iCs/>
          <w:sz w:val="18"/>
          <w:szCs w:val="18"/>
          <w:lang w:val="hy-AM"/>
        </w:rPr>
        <w:t xml:space="preserve"> –</w:t>
      </w:r>
      <w:r w:rsidRPr="0039268E">
        <w:rPr>
          <w:rFonts w:ascii="GHEA Grapalat" w:hAnsi="GHEA Grapalat"/>
          <w:sz w:val="18"/>
          <w:szCs w:val="18"/>
          <w:lang w:val="hy-AM"/>
        </w:rPr>
        <w:t xml:space="preserve">34 </w:t>
      </w:r>
      <w:r w:rsidRPr="0039268E">
        <w:rPr>
          <w:rFonts w:ascii="GHEA Grapalat" w:hAnsi="GHEA Grapalat" w:cs="Arial"/>
          <w:sz w:val="18"/>
          <w:szCs w:val="18"/>
        </w:rPr>
        <w:t>м</w:t>
      </w:r>
    </w:p>
    <w:p w14:paraId="0EE52CB5" w14:textId="77777777" w:rsidR="00CD0626" w:rsidRPr="0039268E" w:rsidRDefault="00CD0626" w:rsidP="00CD0626">
      <w:pPr>
        <w:jc w:val="both"/>
        <w:rPr>
          <w:rFonts w:ascii="GHEA Grapalat" w:hAnsi="GHEA Grapalat" w:cs="Arial"/>
          <w:sz w:val="18"/>
          <w:szCs w:val="18"/>
        </w:rPr>
      </w:pPr>
      <w:r w:rsidRPr="0039268E">
        <w:rPr>
          <w:rFonts w:ascii="GHEA Grapalat" w:hAnsi="GHEA Grapalat" w:cs="Arial"/>
          <w:sz w:val="18"/>
          <w:szCs w:val="18"/>
        </w:rPr>
        <w:t>Ширина</w:t>
      </w:r>
      <w:r w:rsidRPr="0039268E">
        <w:rPr>
          <w:rFonts w:ascii="GHEA Grapalat" w:hAnsi="GHEA Grapalat"/>
          <w:sz w:val="18"/>
          <w:szCs w:val="18"/>
          <w:lang w:val="hy-AM"/>
        </w:rPr>
        <w:t xml:space="preserve"> – 9.5</w:t>
      </w:r>
      <w:r w:rsidRPr="0039268E">
        <w:rPr>
          <w:rFonts w:ascii="GHEA Grapalat" w:hAnsi="GHEA Grapalat"/>
          <w:sz w:val="18"/>
          <w:szCs w:val="18"/>
        </w:rPr>
        <w:t xml:space="preserve"> </w:t>
      </w:r>
      <w:r w:rsidRPr="0039268E">
        <w:rPr>
          <w:rFonts w:ascii="GHEA Grapalat" w:hAnsi="GHEA Grapalat" w:cs="Arial"/>
          <w:sz w:val="18"/>
          <w:szCs w:val="18"/>
        </w:rPr>
        <w:t>м</w:t>
      </w:r>
    </w:p>
    <w:p w14:paraId="08F0DD65" w14:textId="77777777" w:rsidR="00CD0626" w:rsidRPr="0039268E" w:rsidRDefault="00CD0626" w:rsidP="00CD0626">
      <w:pPr>
        <w:jc w:val="both"/>
        <w:rPr>
          <w:rFonts w:ascii="GHEA Grapalat" w:hAnsi="GHEA Grapalat" w:cs="Arial"/>
          <w:sz w:val="18"/>
          <w:szCs w:val="18"/>
        </w:rPr>
      </w:pPr>
      <w:r w:rsidRPr="0039268E">
        <w:rPr>
          <w:rFonts w:ascii="GHEA Grapalat" w:hAnsi="GHEA Grapalat" w:cs="Calibri"/>
          <w:bCs/>
          <w:iCs/>
          <w:sz w:val="18"/>
          <w:szCs w:val="18"/>
        </w:rPr>
        <w:t>Статическая схема</w:t>
      </w:r>
      <w:r w:rsidRPr="0039268E">
        <w:rPr>
          <w:rFonts w:ascii="GHEA Grapalat" w:hAnsi="GHEA Grapalat" w:cs="Calibri"/>
          <w:bCs/>
          <w:iCs/>
          <w:sz w:val="18"/>
          <w:szCs w:val="18"/>
          <w:lang w:val="hy-AM"/>
        </w:rPr>
        <w:t xml:space="preserve"> </w:t>
      </w:r>
      <w:r w:rsidRPr="0039268E">
        <w:rPr>
          <w:rFonts w:ascii="GHEA Grapalat" w:hAnsi="GHEA Grapalat"/>
          <w:sz w:val="18"/>
          <w:szCs w:val="18"/>
          <w:lang w:val="hy-AM"/>
        </w:rPr>
        <w:t xml:space="preserve">– 11+11=22 </w:t>
      </w:r>
      <w:r w:rsidRPr="0039268E">
        <w:rPr>
          <w:rFonts w:ascii="GHEA Grapalat" w:hAnsi="GHEA Grapalat" w:cs="Arial"/>
          <w:sz w:val="18"/>
          <w:szCs w:val="18"/>
        </w:rPr>
        <w:t>м</w:t>
      </w:r>
      <w:r w:rsidRPr="0039268E">
        <w:rPr>
          <w:rFonts w:ascii="GHEA Grapalat" w:hAnsi="GHEA Grapalat"/>
          <w:sz w:val="18"/>
          <w:szCs w:val="18"/>
          <w:lang w:val="hy-AM"/>
        </w:rPr>
        <w:t xml:space="preserve">, </w:t>
      </w:r>
      <w:r w:rsidRPr="0039268E">
        <w:rPr>
          <w:rFonts w:ascii="GHEA Grapalat" w:hAnsi="GHEA Grapalat" w:cs="Arial"/>
          <w:sz w:val="18"/>
          <w:szCs w:val="18"/>
        </w:rPr>
        <w:t>ж/б</w:t>
      </w:r>
    </w:p>
    <w:p w14:paraId="1B6A23AA" w14:textId="77777777" w:rsidR="00CD0626" w:rsidRPr="0039268E" w:rsidRDefault="00CD0626" w:rsidP="00CD0626">
      <w:pPr>
        <w:jc w:val="both"/>
        <w:rPr>
          <w:rFonts w:ascii="Arial" w:hAnsi="Arial" w:cs="Arial"/>
          <w:sz w:val="18"/>
          <w:szCs w:val="18"/>
        </w:rPr>
      </w:pPr>
      <w:r w:rsidRPr="0039268E">
        <w:rPr>
          <w:rFonts w:ascii="GHEA Grapalat" w:hAnsi="GHEA Grapalat" w:cs="Calibri"/>
          <w:bCs/>
          <w:iCs/>
          <w:sz w:val="18"/>
          <w:szCs w:val="18"/>
        </w:rPr>
        <w:t>Схема проезжей части</w:t>
      </w:r>
      <w:r w:rsidRPr="0039268E">
        <w:rPr>
          <w:rFonts w:ascii="GHEA Grapalat" w:hAnsi="GHEA Grapalat" w:cs="Calibri"/>
          <w:bCs/>
          <w:iCs/>
          <w:sz w:val="18"/>
          <w:szCs w:val="18"/>
          <w:lang w:val="hy-AM"/>
        </w:rPr>
        <w:t xml:space="preserve"> </w:t>
      </w:r>
      <w:r w:rsidRPr="0039268E">
        <w:rPr>
          <w:rFonts w:ascii="Arial LatArm" w:hAnsi="Arial LatArm"/>
          <w:sz w:val="18"/>
          <w:szCs w:val="18"/>
          <w:lang w:val="hy-AM"/>
        </w:rPr>
        <w:t>- 1</w:t>
      </w:r>
      <w:r w:rsidRPr="0039268E">
        <w:rPr>
          <w:rFonts w:ascii="GHEA Grapalat" w:hAnsi="GHEA Grapalat"/>
          <w:sz w:val="18"/>
          <w:szCs w:val="18"/>
          <w:lang w:val="hy-AM"/>
        </w:rPr>
        <w:t>.5+6.5+1.5</w:t>
      </w:r>
      <w:r w:rsidRPr="0039268E">
        <w:rPr>
          <w:rFonts w:ascii="GHEA Grapalat" w:hAnsi="GHEA Grapalat" w:cs="Arial"/>
          <w:sz w:val="18"/>
          <w:szCs w:val="18"/>
        </w:rPr>
        <w:t>м</w:t>
      </w:r>
    </w:p>
    <w:p w14:paraId="51E6FE88" w14:textId="77777777" w:rsidR="00CD0626" w:rsidRPr="0039268E" w:rsidRDefault="00CD0626" w:rsidP="00CD0626">
      <w:pPr>
        <w:jc w:val="both"/>
        <w:rPr>
          <w:rFonts w:ascii="Arial LatArm" w:hAnsi="Arial LatArm"/>
          <w:sz w:val="18"/>
          <w:szCs w:val="18"/>
          <w:lang w:val="hy-AM"/>
        </w:rPr>
      </w:pPr>
      <w:r w:rsidRPr="0039268E">
        <w:rPr>
          <w:rFonts w:ascii="GHEA Grapalat" w:hAnsi="GHEA Grapalat" w:cs="Calibri"/>
          <w:bCs/>
          <w:iCs/>
          <w:sz w:val="18"/>
          <w:szCs w:val="18"/>
        </w:rPr>
        <w:t>Расчетный груз</w:t>
      </w:r>
      <w:r w:rsidRPr="0039268E">
        <w:rPr>
          <w:rFonts w:ascii="GHEA Grapalat" w:hAnsi="GHEA Grapalat" w:cs="Calibri"/>
          <w:bCs/>
          <w:iCs/>
          <w:sz w:val="18"/>
          <w:szCs w:val="18"/>
          <w:lang w:val="hy-AM"/>
        </w:rPr>
        <w:t xml:space="preserve"> </w:t>
      </w:r>
      <w:r w:rsidRPr="0039268E">
        <w:rPr>
          <w:rFonts w:ascii="Arial LatArm" w:hAnsi="Arial LatArm"/>
          <w:sz w:val="18"/>
          <w:szCs w:val="18"/>
          <w:lang w:val="hy-AM"/>
        </w:rPr>
        <w:t xml:space="preserve">- </w:t>
      </w:r>
      <w:r w:rsidRPr="0039268E">
        <w:rPr>
          <w:rFonts w:ascii="GHEA Grapalat" w:hAnsi="GHEA Grapalat"/>
          <w:sz w:val="18"/>
          <w:szCs w:val="18"/>
          <w:lang w:val="hy-AM"/>
        </w:rPr>
        <w:t>H-13</w:t>
      </w:r>
    </w:p>
    <w:p w14:paraId="25BF9614" w14:textId="77777777" w:rsidR="00CD0626" w:rsidRPr="0039268E" w:rsidRDefault="00CD0626" w:rsidP="00CD0626">
      <w:pPr>
        <w:jc w:val="both"/>
        <w:rPr>
          <w:rFonts w:ascii="Arial LatArm" w:hAnsi="Arial LatArm"/>
          <w:sz w:val="18"/>
          <w:szCs w:val="18"/>
          <w:lang w:val="hy-AM"/>
        </w:rPr>
      </w:pPr>
      <w:r w:rsidRPr="0039268E">
        <w:rPr>
          <w:rFonts w:ascii="GHEA Grapalat" w:hAnsi="GHEA Grapalat" w:cs="Calibri"/>
          <w:bCs/>
          <w:iCs/>
          <w:sz w:val="18"/>
          <w:szCs w:val="18"/>
          <w:lang w:val="hy-AM"/>
        </w:rPr>
        <w:t xml:space="preserve">Дата строительства </w:t>
      </w:r>
      <w:r w:rsidRPr="0039268E">
        <w:rPr>
          <w:rFonts w:ascii="GHEA Grapalat" w:hAnsi="GHEA Grapalat"/>
          <w:sz w:val="18"/>
          <w:szCs w:val="18"/>
          <w:lang w:val="hy-AM"/>
        </w:rPr>
        <w:t>– 1954</w:t>
      </w:r>
      <w:r w:rsidRPr="0039268E">
        <w:rPr>
          <w:rFonts w:ascii="GHEA Grapalat" w:hAnsi="GHEA Grapalat" w:cs="Arial"/>
          <w:sz w:val="18"/>
          <w:szCs w:val="18"/>
          <w:lang w:val="hy-AM"/>
        </w:rPr>
        <w:t>г</w:t>
      </w:r>
      <w:r w:rsidRPr="0039268E">
        <w:rPr>
          <w:rFonts w:ascii="Arial LatArm" w:hAnsi="Arial LatArm"/>
          <w:sz w:val="18"/>
          <w:szCs w:val="18"/>
          <w:lang w:val="hy-AM"/>
        </w:rPr>
        <w:t>.</w:t>
      </w:r>
    </w:p>
    <w:p w14:paraId="41ED3B9B" w14:textId="77777777" w:rsidR="00CD0626" w:rsidRDefault="00CD0626" w:rsidP="00CD0626">
      <w:pPr>
        <w:rPr>
          <w:rFonts w:ascii="GHEA Grapalat" w:hAnsi="GHEA Grapalat" w:cs="Calibri"/>
          <w:bCs/>
          <w:iCs/>
          <w:sz w:val="18"/>
          <w:szCs w:val="18"/>
        </w:rPr>
      </w:pPr>
      <w:r w:rsidRPr="00A607D9">
        <w:rPr>
          <w:rFonts w:ascii="Arial LatArm" w:hAnsi="Arial LatArm"/>
          <w:sz w:val="18"/>
          <w:szCs w:val="18"/>
          <w:lang w:val="hy-AM"/>
        </w:rPr>
        <w:t>1.</w:t>
      </w:r>
      <w:r w:rsidRPr="000F1126">
        <w:rPr>
          <w:rFonts w:ascii="Calibri" w:hAnsi="Calibri"/>
          <w:sz w:val="18"/>
          <w:szCs w:val="18"/>
          <w:lang w:val="hy-AM"/>
        </w:rPr>
        <w:t xml:space="preserve"> </w:t>
      </w:r>
      <w:r w:rsidRPr="002465CC">
        <w:rPr>
          <w:rFonts w:ascii="GHEA Grapalat" w:hAnsi="GHEA Grapalat" w:cs="Calibri"/>
          <w:bCs/>
          <w:iCs/>
          <w:sz w:val="18"/>
          <w:szCs w:val="18"/>
          <w:lang w:val="hy-AM"/>
        </w:rPr>
        <w:t>Периодическ</w:t>
      </w:r>
      <w:r>
        <w:rPr>
          <w:rFonts w:ascii="GHEA Grapalat" w:hAnsi="GHEA Grapalat" w:cs="Calibri"/>
          <w:bCs/>
          <w:iCs/>
          <w:sz w:val="18"/>
          <w:szCs w:val="18"/>
        </w:rPr>
        <w:t>ий</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осмотр</w:t>
      </w:r>
      <w:r w:rsidRPr="002465CC">
        <w:rPr>
          <w:rFonts w:ascii="GHEA Grapalat" w:hAnsi="GHEA Grapalat" w:cs="Calibri"/>
          <w:bCs/>
          <w:iCs/>
          <w:sz w:val="18"/>
          <w:szCs w:val="18"/>
          <w:lang w:val="hy-AM"/>
        </w:rPr>
        <w:t xml:space="preserve"> </w:t>
      </w:r>
      <w:r w:rsidRPr="000F1126">
        <w:rPr>
          <w:rFonts w:ascii="GHEA Grapalat" w:hAnsi="GHEA Grapalat" w:cs="Calibri"/>
          <w:bCs/>
          <w:iCs/>
          <w:sz w:val="18"/>
          <w:szCs w:val="18"/>
          <w:lang w:val="hy-AM"/>
        </w:rPr>
        <w:t xml:space="preserve">ж/б плит </w:t>
      </w:r>
      <w:r w:rsidRPr="002465CC">
        <w:rPr>
          <w:rFonts w:ascii="GHEA Grapalat" w:hAnsi="GHEA Grapalat" w:cs="Calibri"/>
          <w:bCs/>
          <w:iCs/>
          <w:sz w:val="18"/>
          <w:szCs w:val="18"/>
          <w:lang w:val="hy-AM"/>
        </w:rPr>
        <w:t>пролетных конструкций</w:t>
      </w:r>
      <w:r w:rsidRPr="000F1126">
        <w:rPr>
          <w:rFonts w:ascii="GHEA Grapalat" w:hAnsi="GHEA Grapalat" w:cs="Calibri"/>
          <w:bCs/>
          <w:iCs/>
          <w:sz w:val="18"/>
          <w:szCs w:val="18"/>
          <w:lang w:val="hy-AM"/>
        </w:rPr>
        <w:t xml:space="preserve"> и поверхности арок, при обнаружении трещин 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451487F1" w14:textId="77777777" w:rsidR="00CD0626" w:rsidRPr="000F7DDE" w:rsidRDefault="00CD0626" w:rsidP="00CD0626">
      <w:pPr>
        <w:rPr>
          <w:rFonts w:ascii="GHEA Grapalat" w:hAnsi="GHEA Grapalat" w:cs="Calibri"/>
          <w:bCs/>
          <w:iCs/>
          <w:sz w:val="18"/>
          <w:szCs w:val="18"/>
          <w:lang w:val="hy-AM"/>
        </w:rPr>
      </w:pPr>
      <w:r w:rsidRPr="00A607D9">
        <w:rPr>
          <w:rFonts w:ascii="Arial LatArm" w:hAnsi="Arial LatArm"/>
          <w:sz w:val="18"/>
          <w:szCs w:val="18"/>
          <w:lang w:val="hy-AM"/>
        </w:rPr>
        <w:t>2.</w:t>
      </w:r>
      <w:r w:rsidRPr="002465CC">
        <w:rPr>
          <w:rFonts w:ascii="GHEA Grapalat" w:hAnsi="GHEA Grapalat" w:cs="Calibri"/>
          <w:bCs/>
          <w:iCs/>
          <w:sz w:val="18"/>
          <w:szCs w:val="18"/>
          <w:lang w:val="hy-AM"/>
        </w:rPr>
        <w:t xml:space="preserve"> Периодическ</w:t>
      </w:r>
      <w:r>
        <w:rPr>
          <w:rFonts w:ascii="GHEA Grapalat" w:hAnsi="GHEA Grapalat" w:cs="Calibri"/>
          <w:bCs/>
          <w:iCs/>
          <w:sz w:val="18"/>
          <w:szCs w:val="18"/>
        </w:rPr>
        <w:t>ий</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опор</w:t>
      </w:r>
      <w:r w:rsidRPr="002465CC">
        <w:rPr>
          <w:rFonts w:ascii="GHEA Grapalat" w:hAnsi="GHEA Grapalat" w:cs="Calibri"/>
          <w:bCs/>
          <w:iCs/>
          <w:sz w:val="18"/>
          <w:szCs w:val="18"/>
          <w:lang w:val="hy-AM"/>
        </w:rPr>
        <w:t xml:space="preserve">ных конструкций, при обнаружении </w:t>
      </w:r>
      <w:r w:rsidRPr="006E647D">
        <w:rPr>
          <w:rFonts w:ascii="GHEA Grapalat" w:hAnsi="GHEA Grapalat" w:cs="Calibri"/>
          <w:bCs/>
          <w:iCs/>
          <w:sz w:val="18"/>
          <w:szCs w:val="18"/>
          <w:lang w:val="hy-AM"/>
        </w:rPr>
        <w:t>повреждений</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3FB01233" w14:textId="77777777" w:rsidR="00CD0626" w:rsidRPr="006B15A7" w:rsidRDefault="00CD0626" w:rsidP="00CD0626">
      <w:pPr>
        <w:rPr>
          <w:rFonts w:ascii="GHEA Grapalat" w:hAnsi="GHEA Grapalat" w:cs="Calibri"/>
          <w:bCs/>
          <w:iCs/>
          <w:sz w:val="18"/>
          <w:szCs w:val="18"/>
          <w:lang w:val="hy-AM"/>
        </w:rPr>
      </w:pPr>
      <w:r w:rsidRPr="00A607D9">
        <w:rPr>
          <w:rFonts w:ascii="Arial LatArm" w:hAnsi="Arial LatArm"/>
          <w:sz w:val="18"/>
          <w:szCs w:val="18"/>
          <w:lang w:val="hy-AM"/>
        </w:rPr>
        <w:t>3</w:t>
      </w:r>
      <w:r w:rsidRPr="006B15A7">
        <w:rPr>
          <w:rFonts w:ascii="GHEA Grapalat" w:hAnsi="GHEA Grapalat" w:cs="Calibri"/>
          <w:bCs/>
          <w:iCs/>
          <w:sz w:val="18"/>
          <w:szCs w:val="18"/>
          <w:lang w:val="hy-AM"/>
        </w:rPr>
        <w:t>. Исправление, ремонтирование, укрепление и при необходимости-покраска перил,</w:t>
      </w:r>
    </w:p>
    <w:p w14:paraId="60B70CB6" w14:textId="77777777" w:rsidR="00CD0626" w:rsidRPr="006B15A7" w:rsidRDefault="00CD0626" w:rsidP="00CD0626">
      <w:pPr>
        <w:rPr>
          <w:rFonts w:ascii="GHEA Grapalat" w:hAnsi="GHEA Grapalat" w:cs="Calibri"/>
          <w:bCs/>
          <w:iCs/>
          <w:sz w:val="18"/>
          <w:szCs w:val="18"/>
          <w:lang w:val="hy-AM"/>
        </w:rPr>
      </w:pPr>
      <w:r w:rsidRPr="006B15A7">
        <w:rPr>
          <w:rFonts w:ascii="GHEA Grapalat" w:hAnsi="GHEA Grapalat" w:cs="Calibri"/>
          <w:bCs/>
          <w:iCs/>
          <w:sz w:val="18"/>
          <w:szCs w:val="18"/>
          <w:lang w:val="hy-AM"/>
        </w:rPr>
        <w:t>4.Ремонтирование проезжей части, заливка трещин битумной мастикой,</w:t>
      </w:r>
    </w:p>
    <w:p w14:paraId="696F8851" w14:textId="77777777" w:rsidR="00CD0626" w:rsidRPr="00A607D9" w:rsidRDefault="00CD0626" w:rsidP="00CD0626">
      <w:pPr>
        <w:rPr>
          <w:rFonts w:ascii="GHEA Grapalat" w:hAnsi="GHEA Grapalat" w:cs="Calibri"/>
          <w:bCs/>
          <w:iCs/>
          <w:sz w:val="10"/>
          <w:szCs w:val="10"/>
          <w:lang w:val="hy-AM"/>
        </w:rPr>
      </w:pPr>
      <w:r w:rsidRPr="006B15A7">
        <w:rPr>
          <w:rFonts w:ascii="GHEA Grapalat" w:hAnsi="GHEA Grapalat" w:cs="Calibri"/>
          <w:bCs/>
          <w:iCs/>
          <w:sz w:val="18"/>
          <w:szCs w:val="18"/>
          <w:lang w:val="hy-AM"/>
        </w:rPr>
        <w:lastRenderedPageBreak/>
        <w:t>5</w:t>
      </w:r>
      <w:r w:rsidRPr="00780DBC">
        <w:rPr>
          <w:rFonts w:ascii="GHEA Grapalat" w:hAnsi="GHEA Grapalat" w:cs="Calibri"/>
          <w:bCs/>
          <w:iCs/>
          <w:sz w:val="18"/>
          <w:szCs w:val="18"/>
          <w:lang w:val="hy-AM"/>
        </w:rPr>
        <w:t>. Периодическая очистка проезжей части и тротуаров от грязи и грунтовых накоплений</w:t>
      </w:r>
      <w:r>
        <w:rPr>
          <w:rFonts w:ascii="GHEA Grapalat" w:hAnsi="GHEA Grapalat" w:cs="Calibri"/>
          <w:bCs/>
          <w:iCs/>
          <w:sz w:val="18"/>
          <w:szCs w:val="18"/>
        </w:rPr>
        <w:t>.</w:t>
      </w:r>
    </w:p>
    <w:p w14:paraId="76CD8255" w14:textId="77777777" w:rsidR="00CD0626" w:rsidRPr="0051461F" w:rsidRDefault="00CD0626" w:rsidP="00CD0626">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Мост Победы на реке Раздан</w:t>
      </w:r>
      <w:r w:rsidRPr="0051461F">
        <w:rPr>
          <w:rFonts w:ascii="GHEA Grapalat" w:hAnsi="GHEA Grapalat" w:cs="Calibri"/>
          <w:b/>
          <w:bCs/>
          <w:iCs/>
          <w:sz w:val="18"/>
          <w:szCs w:val="18"/>
          <w:u w:val="single"/>
          <w:lang w:val="hy-AM"/>
        </w:rPr>
        <w:t xml:space="preserve"> </w:t>
      </w:r>
    </w:p>
    <w:p w14:paraId="450E0132" w14:textId="77777777" w:rsidR="00CD0626" w:rsidRPr="0039268E" w:rsidRDefault="00CD0626" w:rsidP="00CD0626">
      <w:pPr>
        <w:jc w:val="both"/>
        <w:rPr>
          <w:rFonts w:ascii="GHEA Grapalat" w:hAnsi="GHEA Grapalat" w:cs="Calibri"/>
          <w:bCs/>
          <w:iCs/>
          <w:sz w:val="17"/>
          <w:szCs w:val="17"/>
        </w:rPr>
      </w:pPr>
      <w:r w:rsidRPr="0039268E">
        <w:rPr>
          <w:rFonts w:ascii="GHEA Grapalat" w:hAnsi="GHEA Grapalat" w:cs="Calibri"/>
          <w:bCs/>
          <w:iCs/>
          <w:sz w:val="17"/>
          <w:szCs w:val="17"/>
        </w:rPr>
        <w:t>Длина</w:t>
      </w:r>
      <w:r w:rsidRPr="0039268E">
        <w:rPr>
          <w:rFonts w:ascii="GHEA Grapalat" w:hAnsi="GHEA Grapalat" w:cs="Calibri"/>
          <w:bCs/>
          <w:iCs/>
          <w:sz w:val="17"/>
          <w:szCs w:val="17"/>
          <w:lang w:val="hy-AM"/>
        </w:rPr>
        <w:t xml:space="preserve"> – 200.6 </w:t>
      </w:r>
      <w:r w:rsidRPr="0039268E">
        <w:rPr>
          <w:rFonts w:ascii="GHEA Grapalat" w:hAnsi="GHEA Grapalat" w:cs="Calibri"/>
          <w:bCs/>
          <w:iCs/>
          <w:sz w:val="17"/>
          <w:szCs w:val="17"/>
        </w:rPr>
        <w:t>м</w:t>
      </w:r>
    </w:p>
    <w:p w14:paraId="4550C0FE" w14:textId="77777777" w:rsidR="00CD0626" w:rsidRPr="0039268E" w:rsidRDefault="00CD0626" w:rsidP="00CD0626">
      <w:pPr>
        <w:jc w:val="both"/>
        <w:rPr>
          <w:rFonts w:ascii="GHEA Grapalat" w:hAnsi="GHEA Grapalat" w:cs="Calibri"/>
          <w:bCs/>
          <w:iCs/>
          <w:sz w:val="17"/>
          <w:szCs w:val="17"/>
        </w:rPr>
      </w:pPr>
      <w:r w:rsidRPr="0039268E">
        <w:rPr>
          <w:rFonts w:ascii="GHEA Grapalat" w:hAnsi="GHEA Grapalat" w:cs="Arial"/>
          <w:sz w:val="17"/>
          <w:szCs w:val="17"/>
        </w:rPr>
        <w:t>Ширина</w:t>
      </w:r>
      <w:r w:rsidRPr="0039268E">
        <w:rPr>
          <w:rFonts w:ascii="GHEA Grapalat" w:hAnsi="GHEA Grapalat" w:cs="Calibri"/>
          <w:bCs/>
          <w:iCs/>
          <w:sz w:val="17"/>
          <w:szCs w:val="17"/>
          <w:lang w:val="hy-AM"/>
        </w:rPr>
        <w:t xml:space="preserve"> – 31.8</w:t>
      </w:r>
      <w:r w:rsidRPr="0039268E">
        <w:rPr>
          <w:rFonts w:ascii="GHEA Grapalat" w:hAnsi="GHEA Grapalat" w:cs="Calibri"/>
          <w:bCs/>
          <w:iCs/>
          <w:sz w:val="17"/>
          <w:szCs w:val="17"/>
        </w:rPr>
        <w:t>м</w:t>
      </w:r>
    </w:p>
    <w:p w14:paraId="4608A458" w14:textId="77777777" w:rsidR="00CD0626" w:rsidRPr="0039268E" w:rsidRDefault="00CD0626" w:rsidP="00CD0626">
      <w:pPr>
        <w:jc w:val="both"/>
        <w:rPr>
          <w:rFonts w:ascii="GHEA Grapalat" w:hAnsi="GHEA Grapalat" w:cs="Calibri"/>
          <w:bCs/>
          <w:iCs/>
          <w:sz w:val="17"/>
          <w:szCs w:val="17"/>
        </w:rPr>
      </w:pPr>
      <w:r w:rsidRPr="0039268E">
        <w:rPr>
          <w:rFonts w:ascii="GHEA Grapalat" w:hAnsi="GHEA Grapalat" w:cs="Calibri"/>
          <w:bCs/>
          <w:iCs/>
          <w:sz w:val="17"/>
          <w:szCs w:val="17"/>
        </w:rPr>
        <w:t>Статическая схема</w:t>
      </w:r>
      <w:r w:rsidRPr="0039268E">
        <w:rPr>
          <w:rFonts w:ascii="GHEA Grapalat" w:hAnsi="GHEA Grapalat" w:cs="Calibri"/>
          <w:bCs/>
          <w:iCs/>
          <w:sz w:val="17"/>
          <w:szCs w:val="17"/>
          <w:lang w:val="hy-AM"/>
        </w:rPr>
        <w:t xml:space="preserve"> - 2x8+3x34+2x8 </w:t>
      </w:r>
      <w:r w:rsidRPr="0039268E">
        <w:rPr>
          <w:rFonts w:ascii="GHEA Grapalat" w:hAnsi="GHEA Grapalat" w:cs="Calibri"/>
          <w:bCs/>
          <w:iCs/>
          <w:sz w:val="17"/>
          <w:szCs w:val="17"/>
        </w:rPr>
        <w:t>м</w:t>
      </w:r>
      <w:r w:rsidRPr="0039268E">
        <w:rPr>
          <w:rFonts w:ascii="GHEA Grapalat" w:hAnsi="GHEA Grapalat" w:cs="Calibri"/>
          <w:bCs/>
          <w:iCs/>
          <w:sz w:val="17"/>
          <w:szCs w:val="17"/>
          <w:lang w:val="hy-AM"/>
        </w:rPr>
        <w:t xml:space="preserve">, </w:t>
      </w:r>
      <w:r w:rsidRPr="0039268E">
        <w:rPr>
          <w:rFonts w:ascii="GHEA Grapalat" w:hAnsi="GHEA Grapalat" w:cs="Calibri"/>
          <w:bCs/>
          <w:iCs/>
          <w:sz w:val="17"/>
          <w:szCs w:val="17"/>
        </w:rPr>
        <w:t>ж/б</w:t>
      </w:r>
    </w:p>
    <w:p w14:paraId="5495962A" w14:textId="77777777" w:rsidR="00CD0626" w:rsidRPr="0039268E" w:rsidRDefault="00CD0626" w:rsidP="00CD0626">
      <w:pPr>
        <w:jc w:val="both"/>
        <w:rPr>
          <w:rFonts w:ascii="GHEA Grapalat" w:hAnsi="GHEA Grapalat" w:cs="Calibri"/>
          <w:bCs/>
          <w:iCs/>
          <w:sz w:val="17"/>
          <w:szCs w:val="17"/>
        </w:rPr>
      </w:pPr>
      <w:r w:rsidRPr="0039268E">
        <w:rPr>
          <w:rFonts w:ascii="GHEA Grapalat" w:hAnsi="GHEA Grapalat" w:cs="Calibri"/>
          <w:bCs/>
          <w:iCs/>
          <w:sz w:val="17"/>
          <w:szCs w:val="17"/>
        </w:rPr>
        <w:t>Схема проезжей части</w:t>
      </w:r>
      <w:r w:rsidRPr="0039268E">
        <w:rPr>
          <w:rFonts w:ascii="GHEA Grapalat" w:hAnsi="GHEA Grapalat" w:cs="Calibri"/>
          <w:bCs/>
          <w:iCs/>
          <w:sz w:val="17"/>
          <w:szCs w:val="17"/>
          <w:lang w:val="hy-AM"/>
        </w:rPr>
        <w:t xml:space="preserve"> - 3+25+3</w:t>
      </w:r>
      <w:r w:rsidRPr="0039268E">
        <w:rPr>
          <w:rFonts w:ascii="GHEA Grapalat" w:hAnsi="GHEA Grapalat" w:cs="Calibri"/>
          <w:bCs/>
          <w:iCs/>
          <w:sz w:val="17"/>
          <w:szCs w:val="17"/>
        </w:rPr>
        <w:t>м</w:t>
      </w:r>
    </w:p>
    <w:p w14:paraId="09AEAD11" w14:textId="77777777" w:rsidR="00CD0626" w:rsidRPr="0039268E" w:rsidRDefault="00CD0626" w:rsidP="00CD0626">
      <w:pPr>
        <w:jc w:val="both"/>
        <w:rPr>
          <w:rFonts w:ascii="GHEA Grapalat" w:hAnsi="GHEA Grapalat" w:cs="Calibri"/>
          <w:bCs/>
          <w:iCs/>
          <w:sz w:val="17"/>
          <w:szCs w:val="17"/>
          <w:lang w:val="hy-AM"/>
        </w:rPr>
      </w:pPr>
      <w:r w:rsidRPr="0039268E">
        <w:rPr>
          <w:rFonts w:ascii="GHEA Grapalat" w:hAnsi="GHEA Grapalat" w:cs="Calibri"/>
          <w:bCs/>
          <w:iCs/>
          <w:sz w:val="17"/>
          <w:szCs w:val="17"/>
        </w:rPr>
        <w:t>Расчетный груз</w:t>
      </w:r>
      <w:r w:rsidRPr="0039268E">
        <w:rPr>
          <w:rFonts w:ascii="GHEA Grapalat" w:hAnsi="GHEA Grapalat" w:cs="Calibri"/>
          <w:bCs/>
          <w:iCs/>
          <w:sz w:val="17"/>
          <w:szCs w:val="17"/>
          <w:lang w:val="hy-AM"/>
        </w:rPr>
        <w:t xml:space="preserve"> H-13, T-13</w:t>
      </w:r>
    </w:p>
    <w:p w14:paraId="0D32168F" w14:textId="77777777" w:rsidR="00CD0626" w:rsidRPr="0039268E" w:rsidRDefault="00CD0626" w:rsidP="00CD0626">
      <w:pPr>
        <w:jc w:val="both"/>
        <w:rPr>
          <w:rFonts w:ascii="GHEA Grapalat" w:hAnsi="GHEA Grapalat" w:cs="Calibri"/>
          <w:bCs/>
          <w:iCs/>
          <w:sz w:val="17"/>
          <w:szCs w:val="17"/>
          <w:lang w:val="hy-AM"/>
        </w:rPr>
      </w:pPr>
      <w:r w:rsidRPr="0039268E">
        <w:rPr>
          <w:rFonts w:ascii="GHEA Grapalat" w:hAnsi="GHEA Grapalat" w:cs="Calibri"/>
          <w:bCs/>
          <w:iCs/>
          <w:sz w:val="17"/>
          <w:szCs w:val="17"/>
          <w:lang w:val="hy-AM"/>
        </w:rPr>
        <w:t>Дата строительства – 1945</w:t>
      </w:r>
      <w:r w:rsidRPr="0039268E">
        <w:rPr>
          <w:rFonts w:ascii="GHEA Grapalat" w:hAnsi="GHEA Grapalat" w:cs="Calibri"/>
          <w:bCs/>
          <w:iCs/>
          <w:sz w:val="17"/>
          <w:szCs w:val="17"/>
        </w:rPr>
        <w:t>г</w:t>
      </w:r>
      <w:r w:rsidRPr="0039268E">
        <w:rPr>
          <w:rFonts w:ascii="GHEA Grapalat" w:hAnsi="GHEA Grapalat" w:cs="Calibri"/>
          <w:bCs/>
          <w:iCs/>
          <w:sz w:val="17"/>
          <w:szCs w:val="17"/>
          <w:lang w:val="hy-AM"/>
        </w:rPr>
        <w:t>.</w:t>
      </w:r>
    </w:p>
    <w:p w14:paraId="559813F6"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w:t>
      </w:r>
      <w:r w:rsidRPr="00500A60">
        <w:rPr>
          <w:rFonts w:ascii="GHEA Grapalat" w:hAnsi="GHEA Grapalat" w:cs="Calibri"/>
          <w:bCs/>
          <w:iCs/>
          <w:sz w:val="18"/>
          <w:szCs w:val="18"/>
          <w:lang w:val="hy-AM"/>
        </w:rPr>
        <w:t xml:space="preserve"> Постоянное обеспечение водоотвода с поверхностей арок</w:t>
      </w:r>
      <w:r>
        <w:rPr>
          <w:rFonts w:ascii="GHEA Grapalat" w:hAnsi="GHEA Grapalat" w:cs="Calibri"/>
          <w:bCs/>
          <w:iCs/>
          <w:sz w:val="18"/>
          <w:szCs w:val="18"/>
        </w:rPr>
        <w:t>,</w:t>
      </w:r>
    </w:p>
    <w:p w14:paraId="46429E0E" w14:textId="77777777" w:rsidR="00CD0626" w:rsidRPr="000F7DDE" w:rsidRDefault="00CD0626" w:rsidP="00CD0626">
      <w:pPr>
        <w:jc w:val="both"/>
        <w:rPr>
          <w:rFonts w:ascii="GHEA Grapalat" w:hAnsi="GHEA Grapalat" w:cs="Calibri"/>
          <w:bCs/>
          <w:iCs/>
          <w:sz w:val="18"/>
          <w:szCs w:val="18"/>
          <w:lang w:val="hy-AM"/>
        </w:rPr>
      </w:pPr>
      <w:r w:rsidRPr="00500A60">
        <w:rPr>
          <w:rFonts w:ascii="GHEA Grapalat" w:hAnsi="GHEA Grapalat" w:cs="Calibri"/>
          <w:bCs/>
          <w:iCs/>
          <w:sz w:val="18"/>
          <w:szCs w:val="18"/>
          <w:lang w:val="hy-AM"/>
        </w:rPr>
        <w:t xml:space="preserve"> </w:t>
      </w:r>
      <w:r w:rsidRPr="000F7DDE">
        <w:rPr>
          <w:rFonts w:ascii="GHEA Grapalat" w:hAnsi="GHEA Grapalat" w:cs="Calibri"/>
          <w:bCs/>
          <w:iCs/>
          <w:sz w:val="18"/>
          <w:szCs w:val="18"/>
          <w:lang w:val="hy-AM"/>
        </w:rPr>
        <w:t>2.</w:t>
      </w:r>
      <w:r w:rsidRPr="00BC2A76">
        <w:rPr>
          <w:rFonts w:ascii="GHEA Grapalat" w:hAnsi="GHEA Grapalat" w:cs="Calibri"/>
          <w:bCs/>
          <w:iCs/>
          <w:sz w:val="18"/>
          <w:szCs w:val="18"/>
          <w:lang w:val="hy-AM"/>
        </w:rPr>
        <w:t xml:space="preserve"> Обеспечение</w:t>
      </w:r>
      <w:r w:rsidRPr="000F7DDE">
        <w:rPr>
          <w:rFonts w:ascii="GHEA Grapalat" w:hAnsi="GHEA Grapalat" w:cs="Calibri"/>
          <w:bCs/>
          <w:iCs/>
          <w:sz w:val="18"/>
          <w:szCs w:val="18"/>
          <w:lang w:val="hy-AM"/>
        </w:rPr>
        <w:t xml:space="preserve"> </w:t>
      </w:r>
      <w:r>
        <w:rPr>
          <w:rFonts w:ascii="GHEA Grapalat" w:hAnsi="GHEA Grapalat" w:cs="Calibri"/>
          <w:bCs/>
          <w:iCs/>
          <w:sz w:val="18"/>
          <w:szCs w:val="18"/>
        </w:rPr>
        <w:t>рабочего состояния дорог под мостом,</w:t>
      </w:r>
    </w:p>
    <w:p w14:paraId="04B66930"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w:t>
      </w:r>
      <w:r w:rsidRPr="00BC2A76">
        <w:rPr>
          <w:rFonts w:ascii="GHEA Grapalat" w:hAnsi="GHEA Grapalat" w:cs="Calibri"/>
          <w:bCs/>
          <w:iCs/>
          <w:sz w:val="18"/>
          <w:szCs w:val="18"/>
          <w:lang w:val="hy-AM"/>
        </w:rPr>
        <w:t xml:space="preserve"> Обеспечение</w:t>
      </w:r>
      <w:r w:rsidRPr="000F7DDE">
        <w:rPr>
          <w:rFonts w:ascii="GHEA Grapalat" w:hAnsi="GHEA Grapalat" w:cs="Calibri"/>
          <w:bCs/>
          <w:iCs/>
          <w:sz w:val="18"/>
          <w:szCs w:val="18"/>
          <w:lang w:val="hy-AM"/>
        </w:rPr>
        <w:t xml:space="preserve"> </w:t>
      </w:r>
      <w:r w:rsidRPr="00BC2A76">
        <w:rPr>
          <w:rFonts w:ascii="GHEA Grapalat" w:hAnsi="GHEA Grapalat" w:cs="Calibri"/>
          <w:bCs/>
          <w:iCs/>
          <w:sz w:val="18"/>
          <w:szCs w:val="18"/>
          <w:lang w:val="hy-AM"/>
        </w:rPr>
        <w:t xml:space="preserve">рабочего состояния </w:t>
      </w:r>
      <w:r>
        <w:rPr>
          <w:rFonts w:ascii="GHEA Grapalat" w:hAnsi="GHEA Grapalat" w:cs="Calibri"/>
          <w:bCs/>
          <w:iCs/>
          <w:sz w:val="18"/>
          <w:szCs w:val="18"/>
        </w:rPr>
        <w:t>правосторонних ступеней</w:t>
      </w:r>
      <w:r w:rsidRPr="000F7DDE">
        <w:rPr>
          <w:rFonts w:ascii="GHEA Grapalat" w:hAnsi="GHEA Grapalat" w:cs="Calibri"/>
          <w:bCs/>
          <w:iCs/>
          <w:sz w:val="18"/>
          <w:szCs w:val="18"/>
          <w:lang w:val="hy-AM"/>
        </w:rPr>
        <w:t>։</w:t>
      </w:r>
    </w:p>
    <w:p w14:paraId="64EE11B4"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w:t>
      </w:r>
      <w:r w:rsidRPr="00500A60">
        <w:rPr>
          <w:rFonts w:ascii="GHEA Grapalat" w:hAnsi="GHEA Grapalat" w:cs="Calibri"/>
          <w:bCs/>
          <w:iCs/>
          <w:sz w:val="18"/>
          <w:szCs w:val="18"/>
          <w:lang w:val="hy-AM"/>
        </w:rPr>
        <w:t xml:space="preserve"> Постоянн</w:t>
      </w:r>
      <w:r w:rsidRPr="00BC2A76">
        <w:rPr>
          <w:rFonts w:ascii="GHEA Grapalat" w:hAnsi="GHEA Grapalat" w:cs="Calibri"/>
          <w:bCs/>
          <w:iCs/>
          <w:sz w:val="18"/>
          <w:szCs w:val="18"/>
          <w:lang w:val="hy-AM"/>
        </w:rPr>
        <w:t>ый</w:t>
      </w:r>
      <w:r w:rsidRPr="00500A60">
        <w:rPr>
          <w:rFonts w:ascii="GHEA Grapalat" w:hAnsi="GHEA Grapalat" w:cs="Calibri"/>
          <w:bCs/>
          <w:iCs/>
          <w:sz w:val="18"/>
          <w:szCs w:val="18"/>
          <w:lang w:val="hy-AM"/>
        </w:rPr>
        <w:t xml:space="preserve"> </w:t>
      </w:r>
      <w:r w:rsidRPr="00BC2A76">
        <w:rPr>
          <w:rFonts w:ascii="GHEA Grapalat" w:hAnsi="GHEA Grapalat" w:cs="Calibri"/>
          <w:bCs/>
          <w:iCs/>
          <w:sz w:val="18"/>
          <w:szCs w:val="18"/>
          <w:lang w:val="hy-AM"/>
        </w:rPr>
        <w:t>осмотр</w:t>
      </w:r>
      <w:r w:rsidRPr="00500A60">
        <w:rPr>
          <w:rFonts w:ascii="GHEA Grapalat" w:hAnsi="GHEA Grapalat" w:cs="Calibri"/>
          <w:bCs/>
          <w:iCs/>
          <w:sz w:val="18"/>
          <w:szCs w:val="18"/>
          <w:lang w:val="hy-AM"/>
        </w:rPr>
        <w:t xml:space="preserve"> арок</w:t>
      </w:r>
      <w:r w:rsidRPr="000F7DDE">
        <w:rPr>
          <w:rFonts w:ascii="GHEA Grapalat" w:hAnsi="GHEA Grapalat" w:cs="Calibri"/>
          <w:bCs/>
          <w:iCs/>
          <w:sz w:val="18"/>
          <w:szCs w:val="18"/>
          <w:lang w:val="hy-AM"/>
        </w:rPr>
        <w:t xml:space="preserve"> </w:t>
      </w:r>
      <w:r w:rsidRPr="00BC2A76">
        <w:rPr>
          <w:rFonts w:ascii="GHEA Grapalat" w:hAnsi="GHEA Grapalat" w:cs="Calibri"/>
          <w:bCs/>
          <w:iCs/>
          <w:sz w:val="18"/>
          <w:szCs w:val="18"/>
          <w:lang w:val="hy-AM"/>
        </w:rPr>
        <w:t xml:space="preserve">и опорных конструкций, </w:t>
      </w:r>
      <w:r w:rsidRPr="002465CC">
        <w:rPr>
          <w:rFonts w:ascii="GHEA Grapalat" w:hAnsi="GHEA Grapalat" w:cs="Calibri"/>
          <w:bCs/>
          <w:iCs/>
          <w:sz w:val="18"/>
          <w:szCs w:val="18"/>
          <w:lang w:val="hy-AM"/>
        </w:rPr>
        <w:t xml:space="preserve">при обнаружении </w:t>
      </w:r>
      <w:r>
        <w:rPr>
          <w:rFonts w:ascii="GHEA Grapalat" w:hAnsi="GHEA Grapalat" w:cs="Calibri"/>
          <w:bCs/>
          <w:iCs/>
          <w:sz w:val="18"/>
          <w:szCs w:val="18"/>
        </w:rPr>
        <w:t>повреждений</w:t>
      </w:r>
      <w:r w:rsidRPr="002465CC">
        <w:rPr>
          <w:rFonts w:ascii="GHEA Grapalat" w:hAnsi="GHEA Grapalat" w:cs="Calibri"/>
          <w:bCs/>
          <w:iCs/>
          <w:sz w:val="18"/>
          <w:szCs w:val="18"/>
          <w:lang w:val="hy-AM"/>
        </w:rPr>
        <w:t>-исполнение ремонт</w:t>
      </w:r>
      <w:r w:rsidRPr="00BC2A76">
        <w:rPr>
          <w:rFonts w:ascii="GHEA Grapalat" w:hAnsi="GHEA Grapalat" w:cs="Calibri"/>
          <w:bCs/>
          <w:iCs/>
          <w:sz w:val="18"/>
          <w:szCs w:val="18"/>
          <w:lang w:val="hy-AM"/>
        </w:rPr>
        <w:t xml:space="preserve">ных работ, </w:t>
      </w:r>
    </w:p>
    <w:p w14:paraId="1C2A1A3B"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5.</w:t>
      </w:r>
      <w:r w:rsidRPr="002465CC">
        <w:rPr>
          <w:rFonts w:ascii="GHEA Grapalat" w:hAnsi="GHEA Grapalat" w:cs="Calibri"/>
          <w:bCs/>
          <w:iCs/>
          <w:sz w:val="18"/>
          <w:szCs w:val="18"/>
          <w:lang w:val="hy-AM"/>
        </w:rPr>
        <w:t xml:space="preserve"> При необходимости местная покраска перил</w:t>
      </w:r>
      <w:r w:rsidRPr="00BC2A76">
        <w:rPr>
          <w:rFonts w:ascii="GHEA Grapalat" w:hAnsi="GHEA Grapalat" w:cs="Calibri"/>
          <w:bCs/>
          <w:iCs/>
          <w:sz w:val="18"/>
          <w:szCs w:val="18"/>
          <w:lang w:val="hy-AM"/>
        </w:rPr>
        <w:t xml:space="preserve"> и</w:t>
      </w:r>
      <w:r w:rsidRPr="002465CC">
        <w:rPr>
          <w:rFonts w:ascii="GHEA Grapalat" w:hAnsi="GHEA Grapalat" w:cs="Calibri"/>
          <w:bCs/>
          <w:iCs/>
          <w:sz w:val="18"/>
          <w:szCs w:val="18"/>
          <w:lang w:val="hy-AM"/>
        </w:rPr>
        <w:t xml:space="preserve"> столбов</w:t>
      </w:r>
      <w:r w:rsidRPr="00BC2A76">
        <w:rPr>
          <w:rFonts w:ascii="GHEA Grapalat" w:hAnsi="GHEA Grapalat" w:cs="Calibri"/>
          <w:bCs/>
          <w:iCs/>
          <w:sz w:val="18"/>
          <w:szCs w:val="18"/>
          <w:lang w:val="hy-AM"/>
        </w:rPr>
        <w:t xml:space="preserve"> освещения,</w:t>
      </w:r>
      <w:r w:rsidRPr="000F7DDE">
        <w:rPr>
          <w:rFonts w:ascii="GHEA Grapalat" w:hAnsi="GHEA Grapalat" w:cs="Calibri"/>
          <w:bCs/>
          <w:iCs/>
          <w:sz w:val="18"/>
          <w:szCs w:val="18"/>
          <w:lang w:val="hy-AM"/>
        </w:rPr>
        <w:t xml:space="preserve"> </w:t>
      </w:r>
    </w:p>
    <w:p w14:paraId="163D1C3B"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w:t>
      </w:r>
      <w:r>
        <w:rPr>
          <w:rFonts w:ascii="GHEA Grapalat" w:hAnsi="GHEA Grapalat" w:cs="Calibri"/>
          <w:bCs/>
          <w:iCs/>
          <w:sz w:val="18"/>
          <w:szCs w:val="18"/>
        </w:rPr>
        <w:t xml:space="preserve"> Местый ремонт покрытия тротуаров,</w:t>
      </w:r>
    </w:p>
    <w:p w14:paraId="4170D242" w14:textId="77777777" w:rsidR="00CD0626" w:rsidRPr="00BC2A76"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w:t>
      </w:r>
      <w:r w:rsidRPr="00BC2A76">
        <w:rPr>
          <w:rFonts w:ascii="GHEA Grapalat" w:hAnsi="GHEA Grapalat" w:cs="Calibri"/>
          <w:bCs/>
          <w:iCs/>
          <w:sz w:val="18"/>
          <w:szCs w:val="18"/>
          <w:lang w:val="hy-AM"/>
        </w:rPr>
        <w:t xml:space="preserve"> </w:t>
      </w:r>
      <w:r w:rsidRPr="002465CC">
        <w:rPr>
          <w:rFonts w:ascii="GHEA Grapalat" w:hAnsi="GHEA Grapalat" w:cs="Calibri"/>
          <w:bCs/>
          <w:iCs/>
          <w:sz w:val="18"/>
          <w:szCs w:val="18"/>
          <w:lang w:val="hy-AM"/>
        </w:rPr>
        <w:t xml:space="preserve">При необходимости покраска </w:t>
      </w:r>
      <w:r w:rsidRPr="00BC2A76">
        <w:rPr>
          <w:rFonts w:ascii="GHEA Grapalat" w:hAnsi="GHEA Grapalat" w:cs="Calibri"/>
          <w:bCs/>
          <w:iCs/>
          <w:sz w:val="18"/>
          <w:szCs w:val="18"/>
          <w:lang w:val="hy-AM"/>
        </w:rPr>
        <w:t>бордюров,</w:t>
      </w:r>
    </w:p>
    <w:p w14:paraId="203F0B1D"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8.</w:t>
      </w:r>
      <w:r w:rsidRPr="00BC2A76">
        <w:rPr>
          <w:rFonts w:ascii="GHEA Grapalat" w:hAnsi="GHEA Grapalat" w:cs="Calibri"/>
          <w:bCs/>
          <w:iCs/>
          <w:sz w:val="18"/>
          <w:szCs w:val="18"/>
          <w:lang w:val="hy-AM"/>
        </w:rPr>
        <w:t xml:space="preserve"> Периодическая очистка проезжей части и тротуаров от грязи и грунтовых накоплений,</w:t>
      </w:r>
      <w:r w:rsidRPr="000F7DDE">
        <w:rPr>
          <w:rFonts w:ascii="GHEA Grapalat" w:hAnsi="GHEA Grapalat" w:cs="Calibri"/>
          <w:bCs/>
          <w:iCs/>
          <w:sz w:val="18"/>
          <w:szCs w:val="18"/>
          <w:lang w:val="hy-AM"/>
        </w:rPr>
        <w:t xml:space="preserve"> </w:t>
      </w:r>
    </w:p>
    <w:p w14:paraId="2D9A28E9"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9. </w:t>
      </w:r>
      <w:r w:rsidRPr="00500A60">
        <w:rPr>
          <w:rFonts w:ascii="GHEA Grapalat" w:hAnsi="GHEA Grapalat" w:cs="Calibri"/>
          <w:bCs/>
          <w:iCs/>
          <w:sz w:val="18"/>
          <w:szCs w:val="18"/>
          <w:lang w:val="hy-AM"/>
        </w:rPr>
        <w:t xml:space="preserve">Постоянное обеспечение </w:t>
      </w:r>
      <w:r>
        <w:rPr>
          <w:rFonts w:ascii="GHEA Grapalat" w:hAnsi="GHEA Grapalat" w:cs="Calibri"/>
          <w:bCs/>
          <w:iCs/>
          <w:sz w:val="18"/>
          <w:szCs w:val="18"/>
        </w:rPr>
        <w:t xml:space="preserve">бесперебойной работы системы </w:t>
      </w:r>
      <w:r w:rsidRPr="00500A60">
        <w:rPr>
          <w:rFonts w:ascii="GHEA Grapalat" w:hAnsi="GHEA Grapalat" w:cs="Calibri"/>
          <w:bCs/>
          <w:iCs/>
          <w:sz w:val="18"/>
          <w:szCs w:val="18"/>
          <w:lang w:val="hy-AM"/>
        </w:rPr>
        <w:t>водоотвода</w:t>
      </w:r>
      <w:r>
        <w:rPr>
          <w:rFonts w:ascii="GHEA Grapalat" w:hAnsi="GHEA Grapalat" w:cs="Calibri"/>
          <w:bCs/>
          <w:iCs/>
          <w:sz w:val="18"/>
          <w:szCs w:val="18"/>
        </w:rPr>
        <w:t>.</w:t>
      </w:r>
    </w:p>
    <w:p w14:paraId="0E20302A" w14:textId="77777777" w:rsidR="00CD0626" w:rsidRPr="000F7DDE" w:rsidRDefault="00CD0626" w:rsidP="00CD0626">
      <w:pPr>
        <w:rPr>
          <w:rFonts w:ascii="GHEA Grapalat" w:hAnsi="GHEA Grapalat" w:cs="Calibri"/>
          <w:bCs/>
          <w:iCs/>
          <w:sz w:val="18"/>
          <w:szCs w:val="18"/>
          <w:lang w:val="hy-AM"/>
        </w:rPr>
      </w:pPr>
      <w:r>
        <w:rPr>
          <w:rFonts w:ascii="GHEA Grapalat" w:hAnsi="GHEA Grapalat" w:cs="Calibri"/>
          <w:b/>
          <w:bCs/>
          <w:iCs/>
          <w:sz w:val="18"/>
          <w:szCs w:val="18"/>
          <w:u w:val="single"/>
          <w:lang w:val="hy-AM"/>
        </w:rPr>
        <w:t>4</w:t>
      </w:r>
      <w:r w:rsidRPr="0051461F">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Транспорный узел с разными уровнями на площади Барекамутюн</w:t>
      </w:r>
    </w:p>
    <w:p w14:paraId="03E4739C" w14:textId="77777777" w:rsidR="00CD0626" w:rsidRPr="00BF6F03" w:rsidRDefault="00CD0626" w:rsidP="00CD0626">
      <w:pPr>
        <w:jc w:val="both"/>
        <w:rPr>
          <w:rFonts w:ascii="GHEA Grapalat" w:hAnsi="GHEA Grapalat" w:cs="Calibri"/>
          <w:bCs/>
          <w:iCs/>
          <w:sz w:val="18"/>
          <w:szCs w:val="18"/>
          <w:lang w:val="hy-AM"/>
        </w:rPr>
      </w:pPr>
      <w:r w:rsidRPr="00BF6F03">
        <w:rPr>
          <w:rFonts w:ascii="GHEA Grapalat" w:hAnsi="GHEA Grapalat" w:cs="Calibri"/>
          <w:bCs/>
          <w:iCs/>
          <w:sz w:val="18"/>
          <w:szCs w:val="18"/>
          <w:lang w:val="hy-AM"/>
        </w:rPr>
        <w:t>Длина</w:t>
      </w:r>
      <w:r w:rsidRPr="000F7DDE">
        <w:rPr>
          <w:rFonts w:ascii="GHEA Grapalat" w:hAnsi="GHEA Grapalat" w:cs="Calibri"/>
          <w:bCs/>
          <w:iCs/>
          <w:sz w:val="18"/>
          <w:szCs w:val="18"/>
          <w:lang w:val="hy-AM"/>
        </w:rPr>
        <w:t xml:space="preserve"> – 162.2 </w:t>
      </w:r>
      <w:r w:rsidRPr="00BF6F03">
        <w:rPr>
          <w:rFonts w:ascii="GHEA Grapalat" w:hAnsi="GHEA Grapalat" w:cs="Calibri"/>
          <w:bCs/>
          <w:iCs/>
          <w:sz w:val="18"/>
          <w:szCs w:val="18"/>
          <w:lang w:val="hy-AM"/>
        </w:rPr>
        <w:t>м</w:t>
      </w:r>
    </w:p>
    <w:p w14:paraId="6E33CB8F" w14:textId="77777777" w:rsidR="00CD0626" w:rsidRPr="00BF6F03" w:rsidRDefault="00CD0626" w:rsidP="00CD0626">
      <w:pPr>
        <w:jc w:val="both"/>
        <w:rPr>
          <w:rFonts w:ascii="GHEA Grapalat" w:hAnsi="GHEA Grapalat" w:cs="Calibri"/>
          <w:bCs/>
          <w:iCs/>
          <w:sz w:val="18"/>
          <w:szCs w:val="18"/>
          <w:lang w:val="hy-AM"/>
        </w:rPr>
      </w:pPr>
      <w:r w:rsidRPr="00BF6F03">
        <w:rPr>
          <w:rFonts w:ascii="GHEA Grapalat" w:hAnsi="GHEA Grapalat" w:cs="Calibri"/>
          <w:bCs/>
          <w:iCs/>
          <w:sz w:val="18"/>
          <w:szCs w:val="18"/>
          <w:lang w:val="hy-AM"/>
        </w:rPr>
        <w:t>Ширина</w:t>
      </w:r>
      <w:r>
        <w:rPr>
          <w:rFonts w:ascii="GHEA Grapalat" w:hAnsi="GHEA Grapalat" w:cs="Calibri"/>
          <w:bCs/>
          <w:iCs/>
          <w:sz w:val="18"/>
          <w:szCs w:val="18"/>
          <w:lang w:val="hy-AM"/>
        </w:rPr>
        <w:t xml:space="preserve"> – 9.0</w:t>
      </w:r>
      <w:r w:rsidRPr="00BF6F03">
        <w:rPr>
          <w:rFonts w:ascii="GHEA Grapalat" w:hAnsi="GHEA Grapalat" w:cs="Calibri"/>
          <w:bCs/>
          <w:iCs/>
          <w:sz w:val="18"/>
          <w:szCs w:val="18"/>
          <w:lang w:val="hy-AM"/>
        </w:rPr>
        <w:t xml:space="preserve"> м</w:t>
      </w:r>
    </w:p>
    <w:p w14:paraId="54152D60" w14:textId="77777777" w:rsidR="00CD0626" w:rsidRPr="00BF6F03"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 27+26.1+24+25+24+2x18 </w:t>
      </w:r>
      <w:r w:rsidRPr="00BF6F03">
        <w:rPr>
          <w:rFonts w:ascii="GHEA Grapalat" w:hAnsi="GHEA Grapalat" w:cs="Calibri"/>
          <w:bCs/>
          <w:iCs/>
          <w:sz w:val="18"/>
          <w:szCs w:val="18"/>
          <w:lang w:val="hy-AM"/>
        </w:rPr>
        <w:t>м</w:t>
      </w:r>
      <w:r w:rsidRPr="000F7DDE">
        <w:rPr>
          <w:rFonts w:ascii="GHEA Grapalat" w:hAnsi="GHEA Grapalat" w:cs="Calibri"/>
          <w:bCs/>
          <w:iCs/>
          <w:sz w:val="18"/>
          <w:szCs w:val="18"/>
          <w:lang w:val="hy-AM"/>
        </w:rPr>
        <w:t xml:space="preserve">, </w:t>
      </w:r>
      <w:r w:rsidRPr="00BF6F03">
        <w:rPr>
          <w:rFonts w:ascii="GHEA Grapalat" w:hAnsi="GHEA Grapalat" w:cs="Calibri"/>
          <w:bCs/>
          <w:iCs/>
          <w:sz w:val="18"/>
          <w:szCs w:val="18"/>
          <w:lang w:val="hy-AM"/>
        </w:rPr>
        <w:t>ж/б</w:t>
      </w:r>
    </w:p>
    <w:p w14:paraId="4B7AA29A"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 А-11, НК-80</w:t>
      </w:r>
    </w:p>
    <w:p w14:paraId="3ABCC8E9" w14:textId="77777777" w:rsidR="00CD0626" w:rsidRPr="000F7DDE" w:rsidRDefault="00CD0626" w:rsidP="00CD0626">
      <w:pPr>
        <w:jc w:val="both"/>
        <w:rPr>
          <w:rFonts w:ascii="GHEA Grapalat" w:hAnsi="GHEA Grapalat" w:cs="Calibri"/>
          <w:bCs/>
          <w:iCs/>
          <w:sz w:val="18"/>
          <w:szCs w:val="18"/>
          <w:lang w:val="hy-AM"/>
        </w:rPr>
      </w:pPr>
      <w:r w:rsidRPr="00500A60">
        <w:rPr>
          <w:rFonts w:ascii="GHEA Grapalat" w:hAnsi="GHEA Grapalat" w:cs="Calibri"/>
          <w:bCs/>
          <w:iCs/>
          <w:sz w:val="18"/>
          <w:szCs w:val="18"/>
          <w:lang w:val="hy-AM"/>
        </w:rPr>
        <w:t>Дата строительства</w:t>
      </w:r>
      <w:r w:rsidRPr="000F7DDE">
        <w:rPr>
          <w:rFonts w:ascii="GHEA Grapalat" w:hAnsi="GHEA Grapalat" w:cs="Calibri"/>
          <w:bCs/>
          <w:iCs/>
          <w:sz w:val="18"/>
          <w:szCs w:val="18"/>
          <w:lang w:val="hy-AM"/>
        </w:rPr>
        <w:t xml:space="preserve"> – 2007թ.</w:t>
      </w:r>
    </w:p>
    <w:p w14:paraId="777459C0" w14:textId="77777777" w:rsidR="00CD0626" w:rsidRPr="000F7DDE" w:rsidRDefault="00CD0626" w:rsidP="00CD0626">
      <w:pPr>
        <w:jc w:val="both"/>
        <w:rPr>
          <w:rFonts w:ascii="GHEA Grapalat" w:hAnsi="GHEA Grapalat" w:cs="Calibri"/>
          <w:bCs/>
          <w:iCs/>
          <w:sz w:val="6"/>
          <w:szCs w:val="6"/>
          <w:lang w:val="hy-AM"/>
        </w:rPr>
      </w:pPr>
    </w:p>
    <w:p w14:paraId="45A4030D" w14:textId="77777777" w:rsidR="00CD0626" w:rsidRPr="00BF6F03"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w:t>
      </w:r>
      <w:r w:rsidRPr="002465CC">
        <w:rPr>
          <w:rFonts w:ascii="GHEA Grapalat" w:hAnsi="GHEA Grapalat" w:cs="Calibri"/>
          <w:bCs/>
          <w:iCs/>
          <w:sz w:val="18"/>
          <w:szCs w:val="18"/>
          <w:lang w:val="hy-AM"/>
        </w:rPr>
        <w:t xml:space="preserve"> Периодическ</w:t>
      </w:r>
      <w:r>
        <w:rPr>
          <w:rFonts w:ascii="GHEA Grapalat" w:hAnsi="GHEA Grapalat" w:cs="Calibri"/>
          <w:bCs/>
          <w:iCs/>
          <w:sz w:val="18"/>
          <w:szCs w:val="18"/>
        </w:rPr>
        <w:t>ий</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осмотр</w:t>
      </w:r>
      <w:r w:rsidRPr="002465CC">
        <w:rPr>
          <w:rFonts w:ascii="GHEA Grapalat" w:hAnsi="GHEA Grapalat" w:cs="Calibri"/>
          <w:bCs/>
          <w:iCs/>
          <w:sz w:val="18"/>
          <w:szCs w:val="18"/>
          <w:lang w:val="hy-AM"/>
        </w:rPr>
        <w:t xml:space="preserve"> пролетных конструкций</w:t>
      </w:r>
      <w:r w:rsidRPr="000F1126">
        <w:rPr>
          <w:rFonts w:ascii="GHEA Grapalat" w:hAnsi="GHEA Grapalat" w:cs="Calibri"/>
          <w:bCs/>
          <w:iCs/>
          <w:sz w:val="18"/>
          <w:szCs w:val="18"/>
          <w:lang w:val="hy-AM"/>
        </w:rPr>
        <w:t xml:space="preserve">, при обнаружении трещин и </w:t>
      </w:r>
      <w:r>
        <w:rPr>
          <w:rFonts w:ascii="GHEA Grapalat" w:hAnsi="GHEA Grapalat" w:cs="Calibri"/>
          <w:bCs/>
          <w:iCs/>
          <w:sz w:val="18"/>
          <w:szCs w:val="18"/>
        </w:rPr>
        <w:t>повреждений</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4015DD91"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w:t>
      </w:r>
      <w:r w:rsidRPr="002465CC">
        <w:rPr>
          <w:rFonts w:ascii="GHEA Grapalat" w:hAnsi="GHEA Grapalat" w:cs="Calibri"/>
          <w:bCs/>
          <w:iCs/>
          <w:sz w:val="18"/>
          <w:szCs w:val="18"/>
          <w:lang w:val="hy-AM"/>
        </w:rPr>
        <w:t xml:space="preserve"> Периодическ</w:t>
      </w:r>
      <w:r>
        <w:rPr>
          <w:rFonts w:ascii="GHEA Grapalat" w:hAnsi="GHEA Grapalat" w:cs="Calibri"/>
          <w:bCs/>
          <w:iCs/>
          <w:sz w:val="18"/>
          <w:szCs w:val="18"/>
        </w:rPr>
        <w:t>ий</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опор</w:t>
      </w:r>
      <w:r w:rsidRPr="002465CC">
        <w:rPr>
          <w:rFonts w:ascii="GHEA Grapalat" w:hAnsi="GHEA Grapalat" w:cs="Calibri"/>
          <w:bCs/>
          <w:iCs/>
          <w:sz w:val="18"/>
          <w:szCs w:val="18"/>
          <w:lang w:val="hy-AM"/>
        </w:rPr>
        <w:t xml:space="preserve">ных конструкций, при обнаружении </w:t>
      </w:r>
      <w:r>
        <w:rPr>
          <w:rFonts w:ascii="GHEA Grapalat" w:hAnsi="GHEA Grapalat" w:cs="Calibri"/>
          <w:bCs/>
          <w:iCs/>
          <w:sz w:val="18"/>
          <w:szCs w:val="18"/>
        </w:rPr>
        <w:t>повреждений</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21E1E755" w14:textId="77777777" w:rsidR="00CD0626" w:rsidRPr="006B15A7"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3.</w:t>
      </w:r>
      <w:r w:rsidRPr="006B15A7">
        <w:rPr>
          <w:rFonts w:ascii="GHEA Grapalat" w:hAnsi="GHEA Grapalat" w:cs="Calibri"/>
          <w:bCs/>
          <w:iCs/>
          <w:sz w:val="18"/>
          <w:szCs w:val="18"/>
          <w:lang w:val="hy-AM"/>
        </w:rPr>
        <w:t xml:space="preserve"> Исправление, ремонтирование, укрепление и при необходимости-покраска перил,</w:t>
      </w:r>
    </w:p>
    <w:p w14:paraId="727471AE"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w:t>
      </w:r>
      <w:r>
        <w:rPr>
          <w:rFonts w:ascii="GHEA Grapalat" w:hAnsi="GHEA Grapalat" w:cs="Calibri"/>
          <w:bCs/>
          <w:iCs/>
          <w:sz w:val="18"/>
          <w:szCs w:val="18"/>
        </w:rPr>
        <w:t xml:space="preserve"> </w:t>
      </w:r>
      <w:r w:rsidRPr="00500A60">
        <w:rPr>
          <w:rFonts w:ascii="GHEA Grapalat" w:hAnsi="GHEA Grapalat" w:cs="Calibri"/>
          <w:bCs/>
          <w:iCs/>
          <w:sz w:val="18"/>
          <w:szCs w:val="18"/>
          <w:lang w:val="hy-AM"/>
        </w:rPr>
        <w:t>Очистка деформац</w:t>
      </w:r>
      <w:r>
        <w:rPr>
          <w:rFonts w:ascii="GHEA Grapalat" w:hAnsi="GHEA Grapalat" w:cs="Calibri"/>
          <w:bCs/>
          <w:iCs/>
          <w:sz w:val="18"/>
          <w:szCs w:val="18"/>
        </w:rPr>
        <w:t xml:space="preserve">ионных швов от грязи, заливка битумной мастикой, </w:t>
      </w:r>
      <w:r w:rsidRPr="006B15A7">
        <w:rPr>
          <w:rFonts w:ascii="GHEA Grapalat" w:hAnsi="GHEA Grapalat" w:cs="Calibri"/>
          <w:bCs/>
          <w:iCs/>
          <w:sz w:val="18"/>
          <w:szCs w:val="18"/>
          <w:lang w:val="hy-AM"/>
        </w:rPr>
        <w:t>при необходимости</w:t>
      </w:r>
      <w:r>
        <w:rPr>
          <w:rFonts w:ascii="GHEA Grapalat" w:hAnsi="GHEA Grapalat" w:cs="Calibri"/>
          <w:bCs/>
          <w:iCs/>
          <w:sz w:val="18"/>
          <w:szCs w:val="18"/>
        </w:rPr>
        <w:t xml:space="preserve">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783A1D30" w14:textId="77777777" w:rsidR="00CD0626" w:rsidRPr="006B15A7"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5.</w:t>
      </w:r>
      <w:r w:rsidRPr="00BF6F03">
        <w:rPr>
          <w:rFonts w:ascii="GHEA Grapalat" w:hAnsi="GHEA Grapalat" w:cs="Calibri"/>
          <w:bCs/>
          <w:iCs/>
          <w:sz w:val="18"/>
          <w:szCs w:val="18"/>
          <w:lang w:val="hy-AM"/>
        </w:rPr>
        <w:t xml:space="preserve"> Заливка</w:t>
      </w:r>
      <w:r w:rsidRPr="006B15A7">
        <w:rPr>
          <w:rFonts w:ascii="GHEA Grapalat" w:hAnsi="GHEA Grapalat" w:cs="Calibri"/>
          <w:bCs/>
          <w:iCs/>
          <w:sz w:val="18"/>
          <w:szCs w:val="18"/>
          <w:lang w:val="hy-AM"/>
        </w:rPr>
        <w:t xml:space="preserve"> </w:t>
      </w:r>
      <w:r>
        <w:rPr>
          <w:rFonts w:ascii="GHEA Grapalat" w:hAnsi="GHEA Grapalat" w:cs="Calibri"/>
          <w:bCs/>
          <w:iCs/>
          <w:sz w:val="18"/>
          <w:szCs w:val="18"/>
        </w:rPr>
        <w:t xml:space="preserve">а/б покрытия проезжей части </w:t>
      </w:r>
      <w:r w:rsidRPr="006B15A7">
        <w:rPr>
          <w:rFonts w:ascii="GHEA Grapalat" w:hAnsi="GHEA Grapalat" w:cs="Calibri"/>
          <w:bCs/>
          <w:iCs/>
          <w:sz w:val="18"/>
          <w:szCs w:val="18"/>
          <w:lang w:val="hy-AM"/>
        </w:rPr>
        <w:t>битумной мастикой,</w:t>
      </w:r>
    </w:p>
    <w:p w14:paraId="687EB9BD" w14:textId="77777777" w:rsidR="00CD0626" w:rsidRPr="00E12D20"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6.</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опор</w:t>
      </w:r>
      <w:r w:rsidRPr="002465CC">
        <w:rPr>
          <w:rFonts w:ascii="GHEA Grapalat" w:hAnsi="GHEA Grapalat" w:cs="Calibri"/>
          <w:bCs/>
          <w:iCs/>
          <w:sz w:val="18"/>
          <w:szCs w:val="18"/>
          <w:lang w:val="hy-AM"/>
        </w:rPr>
        <w:t xml:space="preserve">ных </w:t>
      </w:r>
      <w:r w:rsidRPr="00E12D20">
        <w:rPr>
          <w:rFonts w:ascii="GHEA Grapalat" w:hAnsi="GHEA Grapalat" w:cs="Calibri"/>
          <w:bCs/>
          <w:iCs/>
          <w:sz w:val="18"/>
          <w:szCs w:val="18"/>
          <w:lang w:val="hy-AM"/>
        </w:rPr>
        <w:t>частей</w:t>
      </w:r>
      <w:r w:rsidRPr="000F7DDE">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очистка от грязи и ржавчины</w:t>
      </w:r>
      <w:r w:rsidRPr="000F7DDE">
        <w:rPr>
          <w:rFonts w:ascii="GHEA Grapalat" w:hAnsi="GHEA Grapalat" w:cs="Calibri"/>
          <w:bCs/>
          <w:iCs/>
          <w:sz w:val="18"/>
          <w:szCs w:val="18"/>
          <w:lang w:val="hy-AM"/>
        </w:rPr>
        <w:t xml:space="preserve">, </w:t>
      </w:r>
      <w:r>
        <w:rPr>
          <w:rFonts w:ascii="GHEA Grapalat" w:hAnsi="GHEA Grapalat" w:cs="Calibri"/>
          <w:bCs/>
          <w:iCs/>
          <w:sz w:val="18"/>
          <w:szCs w:val="18"/>
        </w:rPr>
        <w:t>обработка графитной замазкой и покраска,</w:t>
      </w:r>
    </w:p>
    <w:p w14:paraId="60A878E0" w14:textId="77777777" w:rsidR="00CD0626" w:rsidRPr="008D6259"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 xml:space="preserve">7. </w:t>
      </w:r>
      <w:r>
        <w:rPr>
          <w:rFonts w:ascii="GHEA Grapalat" w:hAnsi="GHEA Grapalat" w:cs="Calibri"/>
          <w:bCs/>
          <w:iCs/>
          <w:sz w:val="18"/>
          <w:szCs w:val="18"/>
        </w:rPr>
        <w:t>Покраска блоков бетонных ограждений,</w:t>
      </w:r>
      <w:r w:rsidRPr="000F7DDE">
        <w:rPr>
          <w:rFonts w:ascii="GHEA Grapalat" w:hAnsi="GHEA Grapalat" w:cs="Calibri"/>
          <w:bCs/>
          <w:iCs/>
          <w:sz w:val="18"/>
          <w:szCs w:val="18"/>
          <w:lang w:val="hy-AM"/>
        </w:rPr>
        <w:t xml:space="preserve"> </w:t>
      </w:r>
    </w:p>
    <w:p w14:paraId="3A3214D3"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8.</w:t>
      </w:r>
      <w:r>
        <w:rPr>
          <w:rFonts w:ascii="GHEA Grapalat" w:hAnsi="GHEA Grapalat" w:cs="Calibri"/>
          <w:bCs/>
          <w:iCs/>
          <w:sz w:val="18"/>
          <w:szCs w:val="18"/>
        </w:rPr>
        <w:t xml:space="preserve"> Очистка от мусора территорий, прилегающих к опорам,</w:t>
      </w:r>
    </w:p>
    <w:p w14:paraId="2E55A843" w14:textId="77777777" w:rsidR="00CD0626" w:rsidRPr="00E12D20"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9.</w:t>
      </w:r>
      <w:r>
        <w:rPr>
          <w:rFonts w:ascii="GHEA Grapalat" w:hAnsi="GHEA Grapalat" w:cs="Calibri"/>
          <w:bCs/>
          <w:iCs/>
          <w:sz w:val="18"/>
          <w:szCs w:val="18"/>
        </w:rPr>
        <w:t xml:space="preserve"> </w:t>
      </w:r>
      <w:r w:rsidRPr="00500A60">
        <w:rPr>
          <w:rFonts w:ascii="GHEA Grapalat" w:hAnsi="GHEA Grapalat" w:cs="Calibri"/>
          <w:bCs/>
          <w:iCs/>
          <w:sz w:val="18"/>
          <w:szCs w:val="18"/>
          <w:lang w:val="hy-AM"/>
        </w:rPr>
        <w:t xml:space="preserve">Постоянное обеспечение водоотвода с поверхностей </w:t>
      </w:r>
      <w:r>
        <w:rPr>
          <w:rFonts w:ascii="GHEA Grapalat" w:hAnsi="GHEA Grapalat" w:cs="Calibri"/>
          <w:bCs/>
          <w:iCs/>
          <w:sz w:val="18"/>
          <w:szCs w:val="18"/>
        </w:rPr>
        <w:t>низов ферм,</w:t>
      </w:r>
    </w:p>
    <w:p w14:paraId="2724E25D" w14:textId="77777777" w:rsidR="00CD0626" w:rsidRPr="00E12D20"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10.</w:t>
      </w:r>
      <w:r>
        <w:rPr>
          <w:rFonts w:ascii="GHEA Grapalat" w:hAnsi="GHEA Grapalat" w:cs="Calibri"/>
          <w:bCs/>
          <w:iCs/>
          <w:sz w:val="18"/>
          <w:szCs w:val="18"/>
        </w:rPr>
        <w:t xml:space="preserve"> </w:t>
      </w:r>
      <w:r w:rsidRPr="00780DBC">
        <w:rPr>
          <w:rFonts w:ascii="GHEA Grapalat" w:hAnsi="GHEA Grapalat" w:cs="Calibri"/>
          <w:bCs/>
          <w:iCs/>
          <w:sz w:val="18"/>
          <w:szCs w:val="18"/>
          <w:lang w:val="hy-AM"/>
        </w:rPr>
        <w:t>Периодическая очистка проезжей части и тротуаров от грязи и грунтовых накоплений</w:t>
      </w:r>
      <w:r>
        <w:rPr>
          <w:rFonts w:ascii="GHEA Grapalat" w:hAnsi="GHEA Grapalat" w:cs="Calibri"/>
          <w:bCs/>
          <w:iCs/>
          <w:sz w:val="18"/>
          <w:szCs w:val="18"/>
        </w:rPr>
        <w:t>,</w:t>
      </w:r>
    </w:p>
    <w:p w14:paraId="4D0CE353"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11.</w:t>
      </w:r>
      <w:r>
        <w:rPr>
          <w:rFonts w:ascii="GHEA Grapalat" w:hAnsi="GHEA Grapalat" w:cs="Calibri"/>
          <w:bCs/>
          <w:iCs/>
          <w:sz w:val="18"/>
          <w:szCs w:val="18"/>
        </w:rPr>
        <w:t xml:space="preserve"> На нижних уровнях исправление и покраска защитных блоков опор,</w:t>
      </w:r>
    </w:p>
    <w:p w14:paraId="0279C351" w14:textId="77777777" w:rsidR="00CD0626" w:rsidRDefault="00CD0626" w:rsidP="00CD0626">
      <w:pPr>
        <w:rPr>
          <w:rFonts w:ascii="GHEA Grapalat" w:hAnsi="GHEA Grapalat" w:cs="Calibri"/>
          <w:b/>
          <w:bCs/>
          <w:iCs/>
          <w:sz w:val="18"/>
          <w:szCs w:val="18"/>
          <w:u w:val="single"/>
        </w:rPr>
      </w:pPr>
      <w:r>
        <w:rPr>
          <w:rFonts w:ascii="GHEA Grapalat" w:hAnsi="GHEA Grapalat" w:cs="Calibri"/>
          <w:b/>
          <w:bCs/>
          <w:iCs/>
          <w:sz w:val="18"/>
          <w:szCs w:val="18"/>
          <w:u w:val="single"/>
          <w:lang w:val="hy-AM"/>
        </w:rPr>
        <w:t>5</w:t>
      </w:r>
      <w:r w:rsidRPr="000F7DDE">
        <w:rPr>
          <w:rFonts w:ascii="GHEA Grapalat" w:hAnsi="GHEA Grapalat" w:cs="Calibri"/>
          <w:b/>
          <w:bCs/>
          <w:iCs/>
          <w:sz w:val="18"/>
          <w:szCs w:val="18"/>
          <w:u w:val="single"/>
          <w:lang w:val="hy-AM"/>
        </w:rPr>
        <w:t>.</w:t>
      </w:r>
      <w:r>
        <w:rPr>
          <w:rFonts w:ascii="GHEA Grapalat" w:hAnsi="GHEA Grapalat" w:cs="Calibri"/>
          <w:b/>
          <w:bCs/>
          <w:iCs/>
          <w:sz w:val="18"/>
          <w:szCs w:val="18"/>
          <w:u w:val="single"/>
        </w:rPr>
        <w:t xml:space="preserve">Магистраль на проспекте Г.Нжде </w:t>
      </w:r>
    </w:p>
    <w:p w14:paraId="1446BDF0" w14:textId="77777777" w:rsidR="00CD0626" w:rsidRPr="00E02D60" w:rsidRDefault="00CD0626" w:rsidP="00CD0626">
      <w:pPr>
        <w:rPr>
          <w:rFonts w:ascii="GHEA Grapalat" w:hAnsi="GHEA Grapalat" w:cs="Calibri"/>
          <w:bCs/>
          <w:iCs/>
          <w:sz w:val="10"/>
          <w:szCs w:val="10"/>
        </w:rPr>
      </w:pPr>
    </w:p>
    <w:p w14:paraId="78F16CEA" w14:textId="77777777" w:rsidR="00CD0626" w:rsidRPr="00385B1B" w:rsidRDefault="00CD0626" w:rsidP="00CD0626">
      <w:pPr>
        <w:rPr>
          <w:rFonts w:ascii="GHEA Grapalat" w:hAnsi="GHEA Grapalat" w:cs="Calibri"/>
          <w:bCs/>
          <w:iCs/>
          <w:sz w:val="18"/>
          <w:szCs w:val="18"/>
        </w:rPr>
      </w:pPr>
      <w:r>
        <w:rPr>
          <w:rFonts w:ascii="GHEA Grapalat" w:hAnsi="GHEA Grapalat" w:cs="Calibri"/>
          <w:bCs/>
          <w:iCs/>
          <w:sz w:val="18"/>
          <w:szCs w:val="18"/>
        </w:rPr>
        <w:t>Длина</w:t>
      </w:r>
      <w:r w:rsidRPr="000F7DDE">
        <w:rPr>
          <w:rFonts w:ascii="GHEA Grapalat" w:hAnsi="GHEA Grapalat" w:cs="Calibri"/>
          <w:bCs/>
          <w:iCs/>
          <w:sz w:val="18"/>
          <w:szCs w:val="18"/>
          <w:lang w:val="hy-AM"/>
        </w:rPr>
        <w:t xml:space="preserve"> – 324.3 </w:t>
      </w:r>
      <w:r>
        <w:rPr>
          <w:rFonts w:ascii="GHEA Grapalat" w:hAnsi="GHEA Grapalat" w:cs="Calibri"/>
          <w:bCs/>
          <w:iCs/>
          <w:sz w:val="18"/>
          <w:szCs w:val="18"/>
        </w:rPr>
        <w:t>м</w:t>
      </w:r>
    </w:p>
    <w:p w14:paraId="60EC3DD9" w14:textId="77777777" w:rsidR="00CD0626" w:rsidRPr="00B03315" w:rsidRDefault="00CD0626" w:rsidP="00CD0626">
      <w:pPr>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0F7DDE">
        <w:rPr>
          <w:rFonts w:ascii="GHEA Grapalat" w:hAnsi="GHEA Grapalat" w:cs="Calibri"/>
          <w:bCs/>
          <w:iCs/>
          <w:sz w:val="18"/>
          <w:szCs w:val="18"/>
          <w:lang w:val="hy-AM"/>
        </w:rPr>
        <w:t xml:space="preserve"> – 27,2</w:t>
      </w:r>
      <w:r>
        <w:rPr>
          <w:rFonts w:ascii="GHEA Grapalat" w:hAnsi="GHEA Grapalat" w:cs="Calibri"/>
          <w:bCs/>
          <w:iCs/>
          <w:sz w:val="18"/>
          <w:szCs w:val="18"/>
        </w:rPr>
        <w:t>м</w:t>
      </w:r>
    </w:p>
    <w:p w14:paraId="620D9CF3" w14:textId="77777777" w:rsidR="00CD0626" w:rsidRPr="00B03315" w:rsidRDefault="00CD0626" w:rsidP="00CD0626">
      <w:pPr>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w:t>
      </w:r>
      <w:r>
        <w:rPr>
          <w:rFonts w:ascii="GHEA Grapalat" w:hAnsi="GHEA Grapalat" w:cs="Calibri"/>
          <w:bCs/>
          <w:iCs/>
          <w:sz w:val="18"/>
          <w:szCs w:val="18"/>
        </w:rPr>
        <w:t>-</w:t>
      </w:r>
      <w:r w:rsidRPr="000F7DDE">
        <w:rPr>
          <w:rFonts w:ascii="GHEA Grapalat" w:hAnsi="GHEA Grapalat" w:cs="Calibri"/>
          <w:bCs/>
          <w:iCs/>
          <w:sz w:val="18"/>
          <w:szCs w:val="18"/>
          <w:lang w:val="hy-AM"/>
        </w:rPr>
        <w:t>5x14,1+2x28+6x14,1+2x28+5x14,1</w:t>
      </w:r>
      <w:r>
        <w:rPr>
          <w:rFonts w:ascii="GHEA Grapalat" w:hAnsi="GHEA Grapalat" w:cs="Calibri"/>
          <w:bCs/>
          <w:iCs/>
          <w:sz w:val="18"/>
          <w:szCs w:val="18"/>
        </w:rPr>
        <w:t>м</w:t>
      </w:r>
      <w:r w:rsidRPr="000F7DDE">
        <w:rPr>
          <w:rFonts w:ascii="GHEA Grapalat" w:hAnsi="GHEA Grapalat" w:cs="Calibri"/>
          <w:bCs/>
          <w:iCs/>
          <w:sz w:val="18"/>
          <w:szCs w:val="18"/>
          <w:lang w:val="hy-AM"/>
        </w:rPr>
        <w:t xml:space="preserve">, </w:t>
      </w:r>
      <w:r>
        <w:rPr>
          <w:rFonts w:ascii="GHEA Grapalat" w:hAnsi="GHEA Grapalat" w:cs="Calibri"/>
          <w:bCs/>
          <w:iCs/>
          <w:sz w:val="18"/>
          <w:szCs w:val="18"/>
        </w:rPr>
        <w:t>ж/б</w:t>
      </w:r>
    </w:p>
    <w:p w14:paraId="3F4AFE6E" w14:textId="77777777" w:rsidR="00CD0626" w:rsidRPr="00B03315" w:rsidRDefault="00CD0626" w:rsidP="00CD0626">
      <w:pPr>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3.3+20,6+3.3</w:t>
      </w:r>
      <w:r>
        <w:rPr>
          <w:rFonts w:ascii="GHEA Grapalat" w:hAnsi="GHEA Grapalat" w:cs="Calibri"/>
          <w:bCs/>
          <w:iCs/>
          <w:sz w:val="18"/>
          <w:szCs w:val="18"/>
        </w:rPr>
        <w:t>м</w:t>
      </w:r>
    </w:p>
    <w:p w14:paraId="3B0F87DF" w14:textId="77777777" w:rsidR="00CD0626" w:rsidRPr="000F7DDE" w:rsidRDefault="00CD0626" w:rsidP="00CD0626">
      <w:pPr>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H-30, T-13</w:t>
      </w:r>
    </w:p>
    <w:p w14:paraId="5DDC3B8B" w14:textId="77777777" w:rsidR="00CD0626" w:rsidRPr="000F7DDE" w:rsidRDefault="00CD0626" w:rsidP="00CD0626">
      <w:pPr>
        <w:rPr>
          <w:rFonts w:ascii="GHEA Grapalat" w:hAnsi="GHEA Grapalat" w:cs="Calibri"/>
          <w:bCs/>
          <w:iCs/>
          <w:sz w:val="18"/>
          <w:szCs w:val="18"/>
          <w:lang w:val="hy-AM"/>
        </w:rPr>
      </w:pPr>
      <w:r w:rsidRPr="00500A60">
        <w:rPr>
          <w:rFonts w:ascii="GHEA Grapalat" w:hAnsi="GHEA Grapalat" w:cs="Calibri"/>
          <w:bCs/>
          <w:iCs/>
          <w:sz w:val="18"/>
          <w:szCs w:val="18"/>
          <w:lang w:val="hy-AM"/>
        </w:rPr>
        <w:t>Дата строительства</w:t>
      </w:r>
      <w:r w:rsidRPr="000F7DDE">
        <w:rPr>
          <w:rFonts w:ascii="GHEA Grapalat" w:hAnsi="GHEA Grapalat" w:cs="Calibri"/>
          <w:bCs/>
          <w:iCs/>
          <w:sz w:val="18"/>
          <w:szCs w:val="18"/>
          <w:lang w:val="hy-AM"/>
        </w:rPr>
        <w:t xml:space="preserve"> – 1963</w:t>
      </w:r>
      <w:r>
        <w:rPr>
          <w:rFonts w:ascii="GHEA Grapalat" w:hAnsi="GHEA Grapalat" w:cs="Calibri"/>
          <w:bCs/>
          <w:iCs/>
          <w:sz w:val="18"/>
          <w:szCs w:val="18"/>
        </w:rPr>
        <w:t>г</w:t>
      </w:r>
      <w:r w:rsidRPr="000F7DDE">
        <w:rPr>
          <w:rFonts w:ascii="GHEA Grapalat" w:hAnsi="GHEA Grapalat" w:cs="Calibri"/>
          <w:bCs/>
          <w:iCs/>
          <w:sz w:val="18"/>
          <w:szCs w:val="18"/>
          <w:lang w:val="hy-AM"/>
        </w:rPr>
        <w:t>.</w:t>
      </w:r>
    </w:p>
    <w:p w14:paraId="64E532EA" w14:textId="77777777" w:rsidR="00CD0626" w:rsidRPr="000F7DDE" w:rsidRDefault="00CD0626" w:rsidP="00CD0626">
      <w:pPr>
        <w:rPr>
          <w:rFonts w:ascii="GHEA Grapalat" w:hAnsi="GHEA Grapalat" w:cs="Calibri"/>
          <w:bCs/>
          <w:iCs/>
          <w:sz w:val="6"/>
          <w:szCs w:val="6"/>
          <w:lang w:val="hy-AM"/>
        </w:rPr>
      </w:pPr>
    </w:p>
    <w:p w14:paraId="47DF18AB"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1. </w:t>
      </w:r>
      <w:r w:rsidRPr="00500A60">
        <w:rPr>
          <w:rFonts w:ascii="GHEA Grapalat" w:hAnsi="GHEA Grapalat" w:cs="Calibri"/>
          <w:bCs/>
          <w:iCs/>
          <w:sz w:val="18"/>
          <w:szCs w:val="18"/>
          <w:lang w:val="hy-AM"/>
        </w:rPr>
        <w:t>Очистка деформац</w:t>
      </w:r>
      <w:r>
        <w:rPr>
          <w:rFonts w:ascii="GHEA Grapalat" w:hAnsi="GHEA Grapalat" w:cs="Calibri"/>
          <w:bCs/>
          <w:iCs/>
          <w:sz w:val="18"/>
          <w:szCs w:val="18"/>
        </w:rPr>
        <w:t>ионных швов от грязи и пыли, заливка битумной мастикой,</w:t>
      </w:r>
    </w:p>
    <w:p w14:paraId="54C233E8"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w:t>
      </w:r>
      <w:r w:rsidRPr="00455433">
        <w:rPr>
          <w:rFonts w:ascii="GHEA Grapalat" w:hAnsi="GHEA Grapalat" w:cs="Calibri"/>
          <w:bCs/>
          <w:iCs/>
          <w:sz w:val="18"/>
          <w:szCs w:val="18"/>
          <w:lang w:val="hy-AM"/>
        </w:rPr>
        <w:t>Периодический осмотр опорных частей, при нео</w:t>
      </w:r>
      <w:r>
        <w:rPr>
          <w:rFonts w:ascii="GHEA Grapalat" w:hAnsi="GHEA Grapalat" w:cs="Calibri"/>
          <w:bCs/>
          <w:iCs/>
          <w:sz w:val="18"/>
          <w:szCs w:val="18"/>
        </w:rPr>
        <w:t>бходимости обработка и покраска,</w:t>
      </w:r>
    </w:p>
    <w:p w14:paraId="394E38AD" w14:textId="77777777" w:rsidR="00CD0626" w:rsidRPr="00E12D20"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 xml:space="preserve">3. </w:t>
      </w:r>
      <w:r w:rsidRPr="00500A60">
        <w:rPr>
          <w:rFonts w:ascii="GHEA Grapalat" w:hAnsi="GHEA Grapalat" w:cs="Calibri"/>
          <w:bCs/>
          <w:iCs/>
          <w:sz w:val="18"/>
          <w:szCs w:val="18"/>
          <w:lang w:val="hy-AM"/>
        </w:rPr>
        <w:t xml:space="preserve">Постоянное обеспечение водоотвода с поверхностей </w:t>
      </w:r>
      <w:r>
        <w:rPr>
          <w:rFonts w:ascii="GHEA Grapalat" w:hAnsi="GHEA Grapalat" w:cs="Calibri"/>
          <w:bCs/>
          <w:iCs/>
          <w:sz w:val="18"/>
          <w:szCs w:val="18"/>
        </w:rPr>
        <w:t>низов ферм,</w:t>
      </w:r>
    </w:p>
    <w:p w14:paraId="08E1262F"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4. </w:t>
      </w:r>
      <w:r>
        <w:rPr>
          <w:rFonts w:ascii="GHEA Grapalat" w:hAnsi="GHEA Grapalat" w:cs="Calibri"/>
          <w:bCs/>
          <w:iCs/>
          <w:sz w:val="18"/>
          <w:szCs w:val="18"/>
        </w:rPr>
        <w:t>Очистка водоотводных труб, обеспечение бесперебойной работы водоотводной системы,</w:t>
      </w:r>
    </w:p>
    <w:p w14:paraId="40828AAD"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5. </w:t>
      </w:r>
      <w:r w:rsidRPr="002800E7">
        <w:rPr>
          <w:rFonts w:ascii="GHEA Grapalat" w:hAnsi="GHEA Grapalat" w:cs="Calibri"/>
          <w:bCs/>
          <w:iCs/>
          <w:sz w:val="18"/>
          <w:szCs w:val="18"/>
          <w:lang w:val="hy-AM"/>
        </w:rPr>
        <w:t>Обеспечение бесперебойной работы</w:t>
      </w:r>
      <w:r w:rsidRPr="000F7DDE">
        <w:rPr>
          <w:rFonts w:ascii="GHEA Grapalat" w:hAnsi="GHEA Grapalat" w:cs="Calibri"/>
          <w:bCs/>
          <w:iCs/>
          <w:sz w:val="18"/>
          <w:szCs w:val="18"/>
          <w:lang w:val="hy-AM"/>
        </w:rPr>
        <w:t xml:space="preserve"> </w:t>
      </w:r>
      <w:r>
        <w:rPr>
          <w:rFonts w:ascii="GHEA Grapalat" w:hAnsi="GHEA Grapalat" w:cs="Calibri"/>
          <w:bCs/>
          <w:iCs/>
          <w:sz w:val="18"/>
          <w:szCs w:val="18"/>
        </w:rPr>
        <w:t>ступеней,</w:t>
      </w:r>
    </w:p>
    <w:p w14:paraId="6B0EF220" w14:textId="77777777" w:rsidR="00CD0626" w:rsidRPr="006B15A7"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6. </w:t>
      </w:r>
      <w:r w:rsidRPr="00BF6F03">
        <w:rPr>
          <w:rFonts w:ascii="GHEA Grapalat" w:hAnsi="GHEA Grapalat" w:cs="Calibri"/>
          <w:bCs/>
          <w:iCs/>
          <w:sz w:val="18"/>
          <w:szCs w:val="18"/>
          <w:lang w:val="hy-AM"/>
        </w:rPr>
        <w:t>Заливка</w:t>
      </w:r>
      <w:r w:rsidRPr="006B15A7">
        <w:rPr>
          <w:rFonts w:ascii="GHEA Grapalat" w:hAnsi="GHEA Grapalat" w:cs="Calibri"/>
          <w:bCs/>
          <w:iCs/>
          <w:sz w:val="18"/>
          <w:szCs w:val="18"/>
          <w:lang w:val="hy-AM"/>
        </w:rPr>
        <w:t xml:space="preserve"> </w:t>
      </w:r>
      <w:r>
        <w:rPr>
          <w:rFonts w:ascii="GHEA Grapalat" w:hAnsi="GHEA Grapalat" w:cs="Calibri"/>
          <w:bCs/>
          <w:iCs/>
          <w:sz w:val="18"/>
          <w:szCs w:val="18"/>
        </w:rPr>
        <w:t xml:space="preserve">а/б покрытия проезжей части и тротуаров моста </w:t>
      </w:r>
      <w:r w:rsidRPr="006B15A7">
        <w:rPr>
          <w:rFonts w:ascii="GHEA Grapalat" w:hAnsi="GHEA Grapalat" w:cs="Calibri"/>
          <w:bCs/>
          <w:iCs/>
          <w:sz w:val="18"/>
          <w:szCs w:val="18"/>
          <w:lang w:val="hy-AM"/>
        </w:rPr>
        <w:t>битумной мастикой,</w:t>
      </w:r>
    </w:p>
    <w:p w14:paraId="376BA951" w14:textId="77777777" w:rsidR="00CD0626" w:rsidRPr="005F663A"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 xml:space="preserve">7. </w:t>
      </w:r>
      <w:r w:rsidRPr="003C35C7">
        <w:rPr>
          <w:rFonts w:ascii="GHEA Grapalat" w:hAnsi="GHEA Grapalat" w:cs="Calibri"/>
          <w:bCs/>
          <w:iCs/>
          <w:sz w:val="18"/>
          <w:szCs w:val="18"/>
          <w:lang w:val="hy-AM"/>
        </w:rPr>
        <w:t>П</w:t>
      </w:r>
      <w:r w:rsidRPr="006B15A7">
        <w:rPr>
          <w:rFonts w:ascii="GHEA Grapalat" w:hAnsi="GHEA Grapalat" w:cs="Calibri"/>
          <w:bCs/>
          <w:iCs/>
          <w:sz w:val="18"/>
          <w:szCs w:val="18"/>
          <w:lang w:val="hy-AM"/>
        </w:rPr>
        <w:t xml:space="preserve">ри необходимости </w:t>
      </w:r>
      <w:r w:rsidRPr="003C35C7">
        <w:rPr>
          <w:rFonts w:ascii="GHEA Grapalat" w:hAnsi="GHEA Grapalat" w:cs="Calibri"/>
          <w:bCs/>
          <w:iCs/>
          <w:sz w:val="18"/>
          <w:szCs w:val="18"/>
          <w:lang w:val="hy-AM"/>
        </w:rPr>
        <w:t>и</w:t>
      </w:r>
      <w:r w:rsidRPr="006B15A7">
        <w:rPr>
          <w:rFonts w:ascii="GHEA Grapalat" w:hAnsi="GHEA Grapalat" w:cs="Calibri"/>
          <w:bCs/>
          <w:iCs/>
          <w:sz w:val="18"/>
          <w:szCs w:val="18"/>
          <w:lang w:val="hy-AM"/>
        </w:rPr>
        <w:t>справление и укрепление -покраска перил</w:t>
      </w:r>
      <w:r w:rsidRPr="005F663A">
        <w:rPr>
          <w:rFonts w:ascii="GHEA Grapalat" w:hAnsi="GHEA Grapalat" w:cs="Calibri"/>
          <w:bCs/>
          <w:iCs/>
          <w:sz w:val="18"/>
          <w:szCs w:val="18"/>
        </w:rPr>
        <w:t xml:space="preserve">, </w:t>
      </w:r>
    </w:p>
    <w:p w14:paraId="384B4D49"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8. </w:t>
      </w:r>
      <w:r w:rsidRPr="002465CC">
        <w:rPr>
          <w:rFonts w:ascii="GHEA Grapalat" w:hAnsi="GHEA Grapalat" w:cs="Calibri"/>
          <w:bCs/>
          <w:iCs/>
          <w:sz w:val="18"/>
          <w:szCs w:val="18"/>
          <w:lang w:val="hy-AM"/>
        </w:rPr>
        <w:t>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 xml:space="preserve">ж/б конструкций пролетов и </w:t>
      </w:r>
      <w:r w:rsidRPr="00E12D20">
        <w:rPr>
          <w:rFonts w:ascii="GHEA Grapalat" w:hAnsi="GHEA Grapalat" w:cs="Calibri"/>
          <w:bCs/>
          <w:iCs/>
          <w:sz w:val="18"/>
          <w:szCs w:val="18"/>
          <w:lang w:val="hy-AM"/>
        </w:rPr>
        <w:t>опор</w:t>
      </w:r>
      <w:r>
        <w:rPr>
          <w:rFonts w:ascii="GHEA Grapalat" w:hAnsi="GHEA Grapalat" w:cs="Calibri"/>
          <w:bCs/>
          <w:iCs/>
          <w:sz w:val="18"/>
          <w:szCs w:val="18"/>
        </w:rPr>
        <w:t>,</w:t>
      </w:r>
    </w:p>
    <w:p w14:paraId="3BE0C096"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9. </w:t>
      </w:r>
      <w:r w:rsidRPr="005F663A">
        <w:rPr>
          <w:rFonts w:ascii="GHEA Grapalat" w:hAnsi="GHEA Grapalat" w:cs="Calibri"/>
          <w:bCs/>
          <w:iCs/>
          <w:sz w:val="18"/>
          <w:szCs w:val="18"/>
          <w:lang w:val="hy-AM"/>
        </w:rPr>
        <w:t>Очистка от грязи низов ферм опор.</w:t>
      </w:r>
    </w:p>
    <w:p w14:paraId="384916E1" w14:textId="77777777" w:rsidR="00CD0626" w:rsidRPr="00634656" w:rsidRDefault="00CD0626" w:rsidP="00CD0626">
      <w:pPr>
        <w:rPr>
          <w:rFonts w:ascii="GHEA Grapalat" w:hAnsi="GHEA Grapalat" w:cs="Calibri"/>
          <w:b/>
          <w:bCs/>
          <w:iCs/>
          <w:sz w:val="18"/>
          <w:szCs w:val="18"/>
          <w:u w:val="single"/>
        </w:rPr>
      </w:pPr>
      <w:r>
        <w:rPr>
          <w:rFonts w:ascii="GHEA Grapalat" w:hAnsi="GHEA Grapalat" w:cs="Calibri"/>
          <w:b/>
          <w:bCs/>
          <w:iCs/>
          <w:sz w:val="18"/>
          <w:szCs w:val="18"/>
          <w:u w:val="single"/>
          <w:lang w:val="hy-AM"/>
        </w:rPr>
        <w:t>6</w:t>
      </w:r>
      <w:r w:rsidRPr="0051461F">
        <w:rPr>
          <w:rFonts w:ascii="GHEA Grapalat" w:hAnsi="GHEA Grapalat" w:cs="Calibri"/>
          <w:b/>
          <w:bCs/>
          <w:iCs/>
          <w:sz w:val="18"/>
          <w:szCs w:val="18"/>
          <w:u w:val="single"/>
          <w:lang w:val="hy-AM"/>
        </w:rPr>
        <w:t>.</w:t>
      </w:r>
      <w:r>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Maгистраль Давидашена ПК18+54 для объезда г,Еревана</w:t>
      </w:r>
    </w:p>
    <w:p w14:paraId="66FF8E27" w14:textId="77777777" w:rsidR="00CD0626" w:rsidRPr="00E02D60" w:rsidRDefault="00CD0626" w:rsidP="00CD0626">
      <w:pPr>
        <w:rPr>
          <w:rFonts w:ascii="GHEA Grapalat" w:hAnsi="GHEA Grapalat" w:cs="Calibri"/>
          <w:b/>
          <w:bCs/>
          <w:iCs/>
          <w:sz w:val="10"/>
          <w:szCs w:val="10"/>
          <w:u w:val="single"/>
        </w:rPr>
      </w:pPr>
    </w:p>
    <w:p w14:paraId="74FD54E4" w14:textId="77777777" w:rsidR="00CD0626" w:rsidRPr="006E0546" w:rsidRDefault="00CD0626" w:rsidP="00CD0626">
      <w:pPr>
        <w:jc w:val="both"/>
        <w:rPr>
          <w:rFonts w:ascii="GHEA Grapalat" w:hAnsi="GHEA Grapalat" w:cs="Calibri"/>
          <w:bCs/>
          <w:iCs/>
          <w:sz w:val="18"/>
          <w:szCs w:val="18"/>
        </w:rPr>
      </w:pPr>
      <w:r>
        <w:rPr>
          <w:rFonts w:ascii="GHEA Grapalat" w:hAnsi="GHEA Grapalat" w:cs="Calibri"/>
          <w:bCs/>
          <w:iCs/>
          <w:sz w:val="18"/>
          <w:szCs w:val="18"/>
        </w:rPr>
        <w:t>Длина</w:t>
      </w:r>
      <w:r w:rsidRPr="000F7DDE">
        <w:rPr>
          <w:rFonts w:ascii="GHEA Grapalat" w:hAnsi="GHEA Grapalat" w:cs="Calibri"/>
          <w:bCs/>
          <w:iCs/>
          <w:sz w:val="18"/>
          <w:szCs w:val="18"/>
          <w:lang w:val="hy-AM"/>
        </w:rPr>
        <w:t xml:space="preserve"> – </w:t>
      </w:r>
      <w:r>
        <w:rPr>
          <w:rFonts w:ascii="GHEA Grapalat" w:hAnsi="GHEA Grapalat" w:cs="Calibri"/>
          <w:bCs/>
          <w:iCs/>
          <w:sz w:val="18"/>
          <w:szCs w:val="18"/>
        </w:rPr>
        <w:t>30,015м</w:t>
      </w:r>
    </w:p>
    <w:p w14:paraId="35AEB028" w14:textId="77777777" w:rsidR="00CD0626" w:rsidRPr="006E0546" w:rsidRDefault="00CD0626" w:rsidP="00CD0626">
      <w:pPr>
        <w:jc w:val="both"/>
        <w:rPr>
          <w:rFonts w:ascii="GHEA Grapalat" w:hAnsi="GHEA Grapalat" w:cs="Calibri"/>
          <w:bCs/>
          <w:iCs/>
          <w:sz w:val="18"/>
          <w:szCs w:val="18"/>
        </w:rPr>
      </w:pPr>
      <w:r w:rsidRPr="00BF6F03">
        <w:rPr>
          <w:rFonts w:ascii="GHEA Grapalat" w:hAnsi="GHEA Grapalat" w:cs="Calibri"/>
          <w:bCs/>
          <w:iCs/>
          <w:sz w:val="18"/>
          <w:szCs w:val="18"/>
          <w:lang w:val="hy-AM"/>
        </w:rPr>
        <w:t>Ширина</w:t>
      </w:r>
      <w:r>
        <w:rPr>
          <w:rFonts w:ascii="GHEA Grapalat" w:hAnsi="GHEA Grapalat" w:cs="Calibri"/>
          <w:bCs/>
          <w:iCs/>
          <w:sz w:val="18"/>
          <w:szCs w:val="18"/>
          <w:lang w:val="hy-AM"/>
        </w:rPr>
        <w:t xml:space="preserve"> – </w:t>
      </w:r>
      <w:r>
        <w:rPr>
          <w:rFonts w:ascii="GHEA Grapalat" w:hAnsi="GHEA Grapalat" w:cs="Calibri"/>
          <w:bCs/>
          <w:iCs/>
          <w:sz w:val="18"/>
          <w:szCs w:val="18"/>
        </w:rPr>
        <w:t>20,4м</w:t>
      </w:r>
    </w:p>
    <w:p w14:paraId="09A8B5CB" w14:textId="77777777" w:rsidR="00CD0626" w:rsidRPr="006E0546" w:rsidRDefault="00CD0626" w:rsidP="00CD0626">
      <w:pPr>
        <w:jc w:val="both"/>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 </w:t>
      </w:r>
      <w:r>
        <w:rPr>
          <w:rFonts w:ascii="GHEA Grapalat" w:hAnsi="GHEA Grapalat" w:cs="Calibri"/>
          <w:bCs/>
          <w:iCs/>
          <w:sz w:val="18"/>
          <w:szCs w:val="18"/>
        </w:rPr>
        <w:t>1</w:t>
      </w:r>
      <w:r w:rsidRPr="000F7DDE">
        <w:rPr>
          <w:rFonts w:ascii="GHEA Grapalat" w:hAnsi="GHEA Grapalat" w:cs="Calibri"/>
          <w:bCs/>
          <w:iCs/>
          <w:sz w:val="18"/>
          <w:szCs w:val="18"/>
          <w:lang w:val="hy-AM"/>
        </w:rPr>
        <w:t>x</w:t>
      </w:r>
      <w:r>
        <w:rPr>
          <w:rFonts w:ascii="GHEA Grapalat" w:hAnsi="GHEA Grapalat" w:cs="Calibri"/>
          <w:bCs/>
          <w:iCs/>
          <w:sz w:val="18"/>
          <w:szCs w:val="18"/>
        </w:rPr>
        <w:t>2</w:t>
      </w:r>
      <w:r w:rsidRPr="000F7DDE">
        <w:rPr>
          <w:rFonts w:ascii="GHEA Grapalat" w:hAnsi="GHEA Grapalat" w:cs="Calibri"/>
          <w:bCs/>
          <w:iCs/>
          <w:sz w:val="18"/>
          <w:szCs w:val="18"/>
          <w:lang w:val="hy-AM"/>
        </w:rPr>
        <w:t xml:space="preserve">8 </w:t>
      </w:r>
      <w:r>
        <w:rPr>
          <w:rFonts w:ascii="GHEA Grapalat" w:hAnsi="GHEA Grapalat" w:cs="Calibri"/>
          <w:bCs/>
          <w:iCs/>
          <w:sz w:val="18"/>
          <w:szCs w:val="18"/>
        </w:rPr>
        <w:t>м</w:t>
      </w:r>
      <w:r w:rsidRPr="000F7DDE">
        <w:rPr>
          <w:rFonts w:ascii="GHEA Grapalat" w:hAnsi="GHEA Grapalat" w:cs="Calibri"/>
          <w:bCs/>
          <w:iCs/>
          <w:sz w:val="18"/>
          <w:szCs w:val="18"/>
          <w:lang w:val="hy-AM"/>
        </w:rPr>
        <w:t xml:space="preserve">, </w:t>
      </w:r>
      <w:r>
        <w:rPr>
          <w:rFonts w:ascii="GHEA Grapalat" w:hAnsi="GHEA Grapalat" w:cs="Calibri"/>
          <w:bCs/>
          <w:iCs/>
          <w:sz w:val="18"/>
          <w:szCs w:val="18"/>
        </w:rPr>
        <w:t>ж/б</w:t>
      </w:r>
    </w:p>
    <w:p w14:paraId="2852D642" w14:textId="77777777" w:rsidR="00CD0626" w:rsidRPr="006E0546" w:rsidRDefault="00CD0626" w:rsidP="00CD0626">
      <w:pPr>
        <w:jc w:val="both"/>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w:t>
      </w:r>
      <w:r>
        <w:rPr>
          <w:rFonts w:ascii="GHEA Grapalat" w:hAnsi="GHEA Grapalat" w:cs="Calibri"/>
          <w:bCs/>
          <w:iCs/>
          <w:sz w:val="18"/>
          <w:szCs w:val="18"/>
          <w:lang w:val="hy-AM"/>
        </w:rPr>
        <w:t>–</w:t>
      </w:r>
      <w:r w:rsidRPr="000F7DDE">
        <w:rPr>
          <w:rFonts w:ascii="GHEA Grapalat" w:hAnsi="GHEA Grapalat" w:cs="Calibri"/>
          <w:bCs/>
          <w:iCs/>
          <w:sz w:val="18"/>
          <w:szCs w:val="18"/>
          <w:lang w:val="hy-AM"/>
        </w:rPr>
        <w:t xml:space="preserve"> </w:t>
      </w:r>
      <w:r>
        <w:rPr>
          <w:rFonts w:ascii="GHEA Grapalat" w:hAnsi="GHEA Grapalat" w:cs="Calibri"/>
          <w:bCs/>
          <w:iCs/>
          <w:sz w:val="18"/>
          <w:szCs w:val="18"/>
        </w:rPr>
        <w:t>0,7</w:t>
      </w:r>
      <w:r w:rsidRPr="000F7DDE">
        <w:rPr>
          <w:rFonts w:ascii="GHEA Grapalat" w:hAnsi="GHEA Grapalat" w:cs="Calibri"/>
          <w:bCs/>
          <w:iCs/>
          <w:sz w:val="18"/>
          <w:szCs w:val="18"/>
          <w:lang w:val="hy-AM"/>
        </w:rPr>
        <w:t>9+</w:t>
      </w:r>
      <w:r>
        <w:rPr>
          <w:rFonts w:ascii="GHEA Grapalat" w:hAnsi="GHEA Grapalat" w:cs="Calibri"/>
          <w:bCs/>
          <w:iCs/>
          <w:sz w:val="18"/>
          <w:szCs w:val="18"/>
        </w:rPr>
        <w:t>17,4+0,79м</w:t>
      </w:r>
    </w:p>
    <w:p w14:paraId="0CF26D95"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w:t>
      </w:r>
      <w:r>
        <w:rPr>
          <w:rFonts w:ascii="GHEA Grapalat" w:hAnsi="GHEA Grapalat" w:cs="Calibri"/>
          <w:bCs/>
          <w:iCs/>
          <w:sz w:val="18"/>
          <w:szCs w:val="18"/>
        </w:rPr>
        <w:t>А</w:t>
      </w:r>
      <w:r w:rsidRPr="000F7DDE">
        <w:rPr>
          <w:rFonts w:ascii="GHEA Grapalat" w:hAnsi="GHEA Grapalat" w:cs="Calibri"/>
          <w:bCs/>
          <w:iCs/>
          <w:sz w:val="18"/>
          <w:szCs w:val="18"/>
          <w:lang w:val="hy-AM"/>
        </w:rPr>
        <w:t>-</w:t>
      </w:r>
      <w:r>
        <w:rPr>
          <w:rFonts w:ascii="GHEA Grapalat" w:hAnsi="GHEA Grapalat" w:cs="Calibri"/>
          <w:bCs/>
          <w:iCs/>
          <w:sz w:val="18"/>
          <w:szCs w:val="18"/>
        </w:rPr>
        <w:t>14</w:t>
      </w:r>
      <w:r w:rsidRPr="000F7DDE">
        <w:rPr>
          <w:rFonts w:ascii="GHEA Grapalat" w:hAnsi="GHEA Grapalat" w:cs="Calibri"/>
          <w:bCs/>
          <w:iCs/>
          <w:sz w:val="18"/>
          <w:szCs w:val="18"/>
          <w:lang w:val="hy-AM"/>
        </w:rPr>
        <w:t>, HK-80</w:t>
      </w:r>
    </w:p>
    <w:p w14:paraId="4B62AB2B" w14:textId="77777777" w:rsidR="00CD0626" w:rsidRPr="000F7DDE" w:rsidRDefault="00CD0626" w:rsidP="00CD0626">
      <w:pPr>
        <w:jc w:val="both"/>
        <w:rPr>
          <w:rFonts w:ascii="GHEA Grapalat" w:hAnsi="GHEA Grapalat" w:cs="Calibri"/>
          <w:bCs/>
          <w:iCs/>
          <w:sz w:val="18"/>
          <w:szCs w:val="18"/>
          <w:lang w:val="hy-AM"/>
        </w:rPr>
      </w:pPr>
      <w:r w:rsidRPr="00500A60">
        <w:rPr>
          <w:rFonts w:ascii="GHEA Grapalat" w:hAnsi="GHEA Grapalat" w:cs="Calibri"/>
          <w:bCs/>
          <w:iCs/>
          <w:sz w:val="18"/>
          <w:szCs w:val="18"/>
          <w:lang w:val="hy-AM"/>
        </w:rPr>
        <w:t>Дата строительства</w:t>
      </w:r>
      <w:r w:rsidRPr="000F7DDE">
        <w:rPr>
          <w:rFonts w:ascii="GHEA Grapalat" w:hAnsi="GHEA Grapalat" w:cs="Calibri"/>
          <w:bCs/>
          <w:iCs/>
          <w:sz w:val="18"/>
          <w:szCs w:val="18"/>
          <w:lang w:val="hy-AM"/>
        </w:rPr>
        <w:t xml:space="preserve"> </w:t>
      </w:r>
      <w:r>
        <w:rPr>
          <w:rFonts w:ascii="GHEA Grapalat" w:hAnsi="GHEA Grapalat" w:cs="Calibri"/>
          <w:bCs/>
          <w:iCs/>
          <w:sz w:val="18"/>
          <w:szCs w:val="18"/>
          <w:lang w:val="hy-AM"/>
        </w:rPr>
        <w:t xml:space="preserve">– </w:t>
      </w:r>
      <w:r>
        <w:rPr>
          <w:rFonts w:ascii="GHEA Grapalat" w:hAnsi="GHEA Grapalat" w:cs="Calibri"/>
          <w:bCs/>
          <w:iCs/>
          <w:sz w:val="18"/>
          <w:szCs w:val="18"/>
        </w:rPr>
        <w:t>2018</w:t>
      </w:r>
      <w:r w:rsidRPr="00282CF0">
        <w:rPr>
          <w:rFonts w:ascii="GHEA Grapalat" w:hAnsi="GHEA Grapalat" w:cs="Calibri"/>
          <w:bCs/>
          <w:iCs/>
          <w:sz w:val="18"/>
          <w:szCs w:val="18"/>
          <w:lang w:val="hy-AM"/>
        </w:rPr>
        <w:t>г</w:t>
      </w:r>
      <w:r w:rsidRPr="000F7DDE">
        <w:rPr>
          <w:rFonts w:ascii="GHEA Grapalat" w:hAnsi="GHEA Grapalat" w:cs="Calibri"/>
          <w:bCs/>
          <w:iCs/>
          <w:sz w:val="18"/>
          <w:szCs w:val="18"/>
          <w:lang w:val="hy-AM"/>
        </w:rPr>
        <w:t>.</w:t>
      </w:r>
    </w:p>
    <w:p w14:paraId="234D79BF"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w:t>
      </w:r>
      <w:r w:rsidRPr="000B2BA7">
        <w:rPr>
          <w:rFonts w:ascii="GHEA Grapalat" w:hAnsi="GHEA Grapalat" w:cs="Calibri"/>
          <w:bCs/>
          <w:iCs/>
          <w:sz w:val="18"/>
          <w:szCs w:val="18"/>
          <w:lang w:val="hy-AM"/>
        </w:rPr>
        <w:t xml:space="preserve"> </w:t>
      </w:r>
      <w:r w:rsidRPr="00282CF0">
        <w:rPr>
          <w:rFonts w:ascii="GHEA Grapalat" w:hAnsi="GHEA Grapalat" w:cs="Calibri"/>
          <w:bCs/>
          <w:iCs/>
          <w:sz w:val="18"/>
          <w:szCs w:val="18"/>
          <w:lang w:val="hy-AM"/>
        </w:rPr>
        <w:t>Периоди</w:t>
      </w:r>
      <w:r w:rsidRPr="000B2BA7">
        <w:rPr>
          <w:rFonts w:ascii="GHEA Grapalat" w:hAnsi="GHEA Grapalat" w:cs="Calibri"/>
          <w:bCs/>
          <w:iCs/>
          <w:sz w:val="18"/>
          <w:szCs w:val="18"/>
          <w:lang w:val="hy-AM"/>
        </w:rPr>
        <w:t xml:space="preserve">ческий осмотр опорных частей, очистка, покраска и замазка, </w:t>
      </w:r>
    </w:p>
    <w:p w14:paraId="6E446827"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w:t>
      </w:r>
      <w:r>
        <w:rPr>
          <w:rFonts w:ascii="GHEA Grapalat" w:hAnsi="GHEA Grapalat" w:cs="Calibri"/>
          <w:bCs/>
          <w:iCs/>
          <w:sz w:val="18"/>
          <w:szCs w:val="18"/>
        </w:rPr>
        <w:t>Очистка водоотводных труб, обеспечение бесперебойной работы водоотводной системы,</w:t>
      </w:r>
    </w:p>
    <w:p w14:paraId="515CA338" w14:textId="77777777" w:rsidR="00CD0626" w:rsidRDefault="00CD0626" w:rsidP="00CD0626">
      <w:pPr>
        <w:rPr>
          <w:rFonts w:ascii="GHEA Grapalat" w:hAnsi="GHEA Grapalat" w:cs="Calibri"/>
          <w:bCs/>
          <w:iCs/>
          <w:sz w:val="18"/>
          <w:szCs w:val="18"/>
        </w:rPr>
      </w:pPr>
      <w:r>
        <w:rPr>
          <w:rFonts w:ascii="GHEA Grapalat" w:hAnsi="GHEA Grapalat" w:cs="Calibri"/>
          <w:bCs/>
          <w:iCs/>
          <w:sz w:val="18"/>
          <w:szCs w:val="18"/>
        </w:rPr>
        <w:lastRenderedPageBreak/>
        <w:t>3</w:t>
      </w:r>
      <w:r w:rsidRPr="000F7DDE">
        <w:rPr>
          <w:rFonts w:ascii="GHEA Grapalat" w:hAnsi="GHEA Grapalat" w:cs="Calibri"/>
          <w:bCs/>
          <w:iCs/>
          <w:sz w:val="18"/>
          <w:szCs w:val="18"/>
          <w:lang w:val="hy-AM"/>
        </w:rPr>
        <w:t>.</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BC7A77">
        <w:rPr>
          <w:rFonts w:ascii="GHEA Grapalat" w:hAnsi="GHEA Grapalat" w:cs="Calibri"/>
          <w:bCs/>
          <w:iCs/>
          <w:sz w:val="18"/>
          <w:szCs w:val="18"/>
          <w:lang w:val="hy-AM"/>
        </w:rPr>
        <w:t xml:space="preserve">конструкций пролетов, </w:t>
      </w:r>
      <w:r w:rsidRPr="000F1126">
        <w:rPr>
          <w:rFonts w:ascii="GHEA Grapalat" w:hAnsi="GHEA Grapalat" w:cs="Calibri"/>
          <w:bCs/>
          <w:iCs/>
          <w:sz w:val="18"/>
          <w:szCs w:val="18"/>
          <w:lang w:val="hy-AM"/>
        </w:rPr>
        <w:t xml:space="preserve">при обнаружении трещин 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69EE6958" w14:textId="77777777" w:rsidR="00CD0626" w:rsidRDefault="00CD0626" w:rsidP="00CD0626">
      <w:pPr>
        <w:rPr>
          <w:rFonts w:ascii="GHEA Grapalat" w:hAnsi="GHEA Grapalat" w:cs="Calibri"/>
          <w:bCs/>
          <w:iCs/>
          <w:sz w:val="18"/>
          <w:szCs w:val="18"/>
        </w:rPr>
      </w:pPr>
      <w:r>
        <w:rPr>
          <w:rFonts w:ascii="GHEA Grapalat" w:hAnsi="GHEA Grapalat" w:cs="Calibri"/>
          <w:bCs/>
          <w:iCs/>
          <w:sz w:val="18"/>
          <w:szCs w:val="18"/>
        </w:rPr>
        <w:t>4</w:t>
      </w:r>
      <w:r w:rsidRPr="000F7DDE">
        <w:rPr>
          <w:rFonts w:ascii="GHEA Grapalat" w:hAnsi="GHEA Grapalat" w:cs="Calibri"/>
          <w:bCs/>
          <w:iCs/>
          <w:sz w:val="18"/>
          <w:szCs w:val="18"/>
          <w:lang w:val="hy-AM"/>
        </w:rPr>
        <w:t>.</w:t>
      </w:r>
      <w:r>
        <w:rPr>
          <w:rFonts w:ascii="GHEA Grapalat" w:hAnsi="GHEA Grapalat" w:cs="Calibri"/>
          <w:bCs/>
          <w:iCs/>
          <w:sz w:val="18"/>
          <w:szCs w:val="18"/>
        </w:rPr>
        <w:t xml:space="preserve"> </w:t>
      </w:r>
      <w:r w:rsidRPr="002465CC">
        <w:rPr>
          <w:rFonts w:ascii="GHEA Grapalat" w:hAnsi="GHEA Grapalat" w:cs="Calibri"/>
          <w:bCs/>
          <w:iCs/>
          <w:sz w:val="18"/>
          <w:szCs w:val="18"/>
          <w:lang w:val="hy-AM"/>
        </w:rPr>
        <w:t>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 xml:space="preserve">конечных и промежуточных опор, </w:t>
      </w:r>
      <w:r w:rsidRPr="000F1126">
        <w:rPr>
          <w:rFonts w:ascii="GHEA Grapalat" w:hAnsi="GHEA Grapalat" w:cs="Calibri"/>
          <w:bCs/>
          <w:iCs/>
          <w:sz w:val="18"/>
          <w:szCs w:val="18"/>
          <w:lang w:val="hy-AM"/>
        </w:rPr>
        <w:t xml:space="preserve">обнаружении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7A4C322D"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5</w:t>
      </w:r>
      <w:r w:rsidRPr="000F7DDE">
        <w:rPr>
          <w:rFonts w:ascii="GHEA Grapalat" w:hAnsi="GHEA Grapalat" w:cs="Calibri"/>
          <w:bCs/>
          <w:iCs/>
          <w:sz w:val="18"/>
          <w:szCs w:val="18"/>
          <w:lang w:val="hy-AM"/>
        </w:rPr>
        <w:t>.</w:t>
      </w:r>
      <w:r>
        <w:rPr>
          <w:rFonts w:ascii="GHEA Grapalat" w:hAnsi="GHEA Grapalat" w:cs="Calibri"/>
          <w:bCs/>
          <w:iCs/>
          <w:sz w:val="18"/>
          <w:szCs w:val="18"/>
        </w:rPr>
        <w:t>При необходимости восстановление перил и местная покраска.</w:t>
      </w:r>
    </w:p>
    <w:p w14:paraId="582DE70D" w14:textId="77777777" w:rsidR="00CD0626" w:rsidRPr="000C3089" w:rsidRDefault="00CD0626" w:rsidP="00CD0626">
      <w:pPr>
        <w:jc w:val="both"/>
        <w:rPr>
          <w:rFonts w:ascii="GHEA Grapalat" w:hAnsi="GHEA Grapalat" w:cs="Calibri"/>
          <w:bCs/>
          <w:iCs/>
          <w:sz w:val="18"/>
          <w:szCs w:val="18"/>
        </w:rPr>
      </w:pPr>
      <w:r>
        <w:rPr>
          <w:rFonts w:ascii="GHEA Grapalat" w:hAnsi="GHEA Grapalat" w:cs="Calibri"/>
          <w:bCs/>
          <w:iCs/>
          <w:sz w:val="18"/>
          <w:szCs w:val="18"/>
        </w:rPr>
        <w:t>6</w:t>
      </w:r>
      <w:r w:rsidRPr="000F7DDE">
        <w:rPr>
          <w:rFonts w:ascii="GHEA Grapalat" w:hAnsi="GHEA Grapalat" w:cs="Calibri"/>
          <w:bCs/>
          <w:iCs/>
          <w:sz w:val="18"/>
          <w:szCs w:val="18"/>
          <w:lang w:val="hy-AM"/>
        </w:rPr>
        <w:t xml:space="preserve">. </w:t>
      </w:r>
      <w:r w:rsidRPr="000C3089">
        <w:rPr>
          <w:rFonts w:ascii="GHEA Grapalat" w:hAnsi="GHEA Grapalat" w:cs="Calibri"/>
          <w:bCs/>
          <w:iCs/>
          <w:sz w:val="18"/>
          <w:szCs w:val="18"/>
          <w:lang w:val="hy-AM"/>
        </w:rPr>
        <w:t xml:space="preserve">При необходимости покраска блоков </w:t>
      </w:r>
      <w:r>
        <w:rPr>
          <w:rFonts w:ascii="GHEA Grapalat" w:hAnsi="GHEA Grapalat" w:cs="Calibri"/>
          <w:bCs/>
          <w:iCs/>
          <w:sz w:val="18"/>
          <w:szCs w:val="18"/>
        </w:rPr>
        <w:t>бетонных ограждений,</w:t>
      </w:r>
    </w:p>
    <w:p w14:paraId="7405BD8E" w14:textId="77777777" w:rsidR="00CD0626" w:rsidRDefault="00CD0626" w:rsidP="00CD0626">
      <w:pPr>
        <w:jc w:val="both"/>
        <w:rPr>
          <w:rFonts w:ascii="GHEA Grapalat" w:hAnsi="GHEA Grapalat" w:cs="Calibri"/>
          <w:bCs/>
          <w:iCs/>
          <w:sz w:val="18"/>
          <w:szCs w:val="18"/>
        </w:rPr>
      </w:pPr>
      <w:r>
        <w:rPr>
          <w:rFonts w:ascii="GHEA Grapalat" w:hAnsi="GHEA Grapalat" w:cs="Calibri"/>
          <w:bCs/>
          <w:iCs/>
          <w:sz w:val="18"/>
          <w:szCs w:val="18"/>
        </w:rPr>
        <w:t>7</w:t>
      </w:r>
      <w:r w:rsidRPr="000F7DDE">
        <w:rPr>
          <w:rFonts w:ascii="GHEA Grapalat" w:hAnsi="GHEA Grapalat" w:cs="Calibri"/>
          <w:bCs/>
          <w:iCs/>
          <w:sz w:val="18"/>
          <w:szCs w:val="18"/>
          <w:lang w:val="hy-AM"/>
        </w:rPr>
        <w:t>.</w:t>
      </w:r>
      <w:r w:rsidRPr="00780DBC">
        <w:rPr>
          <w:rFonts w:ascii="GHEA Grapalat" w:hAnsi="GHEA Grapalat" w:cs="Calibri"/>
          <w:bCs/>
          <w:iCs/>
          <w:sz w:val="18"/>
          <w:szCs w:val="18"/>
          <w:lang w:val="hy-AM"/>
        </w:rPr>
        <w:t xml:space="preserve"> Периодическая очистка проезжей части и тротуаров от грязи и грунтовых накоплений</w:t>
      </w:r>
      <w:r>
        <w:rPr>
          <w:rFonts w:ascii="GHEA Grapalat" w:hAnsi="GHEA Grapalat" w:cs="Calibri"/>
          <w:bCs/>
          <w:iCs/>
          <w:sz w:val="18"/>
          <w:szCs w:val="18"/>
        </w:rPr>
        <w:t>.</w:t>
      </w:r>
    </w:p>
    <w:p w14:paraId="1B45D6A4" w14:textId="77777777" w:rsidR="00CD0626" w:rsidRPr="00D56A2C" w:rsidRDefault="00CD0626" w:rsidP="00CD0626">
      <w:pPr>
        <w:jc w:val="both"/>
        <w:rPr>
          <w:rFonts w:ascii="GHEA Grapalat" w:hAnsi="GHEA Grapalat" w:cs="Calibri"/>
          <w:bCs/>
          <w:iCs/>
          <w:sz w:val="10"/>
          <w:szCs w:val="10"/>
        </w:rPr>
      </w:pPr>
    </w:p>
    <w:p w14:paraId="61481456" w14:textId="77777777" w:rsidR="00CD0626" w:rsidRPr="00A7580F" w:rsidRDefault="00CD0626" w:rsidP="00CD0626">
      <w:pPr>
        <w:rPr>
          <w:rFonts w:ascii="GHEA Grapalat" w:hAnsi="GHEA Grapalat" w:cs="Calibri"/>
          <w:bCs/>
          <w:iCs/>
          <w:sz w:val="4"/>
          <w:szCs w:val="4"/>
          <w:lang w:val="hy-AM"/>
        </w:rPr>
      </w:pPr>
    </w:p>
    <w:p w14:paraId="25412161" w14:textId="77777777" w:rsidR="00CD0626" w:rsidRPr="007E0F38" w:rsidRDefault="00CD0626" w:rsidP="00CD0626">
      <w:pPr>
        <w:rPr>
          <w:rFonts w:ascii="GHEA Grapalat" w:hAnsi="GHEA Grapalat" w:cs="Calibri"/>
          <w:b/>
          <w:bCs/>
          <w:iCs/>
          <w:sz w:val="18"/>
          <w:szCs w:val="18"/>
          <w:u w:val="single"/>
          <w:lang w:val="hy-AM"/>
        </w:rPr>
      </w:pPr>
      <w:r>
        <w:rPr>
          <w:rFonts w:ascii="GHEA Grapalat" w:hAnsi="GHEA Grapalat" w:cs="Calibri"/>
          <w:b/>
          <w:bCs/>
          <w:iCs/>
          <w:sz w:val="18"/>
          <w:szCs w:val="18"/>
          <w:u w:val="single"/>
          <w:lang w:val="hy-AM"/>
        </w:rPr>
        <w:t>7</w:t>
      </w:r>
      <w:r w:rsidRPr="000F7DDE">
        <w:rPr>
          <w:rFonts w:ascii="GHEA Grapalat" w:hAnsi="GHEA Grapalat" w:cs="Calibri"/>
          <w:b/>
          <w:bCs/>
          <w:iCs/>
          <w:sz w:val="18"/>
          <w:szCs w:val="18"/>
          <w:u w:val="single"/>
          <w:lang w:val="hy-AM"/>
        </w:rPr>
        <w:t>.</w:t>
      </w:r>
      <w:r>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Магистраль на стыке улиц Риги и Сараландж</w:t>
      </w:r>
    </w:p>
    <w:p w14:paraId="4EAA3C90" w14:textId="77777777" w:rsidR="00CD0626" w:rsidRPr="000C3089" w:rsidRDefault="00CD0626" w:rsidP="00CD0626">
      <w:pPr>
        <w:rPr>
          <w:rFonts w:ascii="GHEA Grapalat" w:hAnsi="GHEA Grapalat" w:cs="Calibri"/>
          <w:bCs/>
          <w:iCs/>
          <w:sz w:val="18"/>
          <w:szCs w:val="18"/>
        </w:rPr>
      </w:pPr>
      <w:r>
        <w:rPr>
          <w:rFonts w:ascii="GHEA Grapalat" w:hAnsi="GHEA Grapalat" w:cs="Calibri"/>
          <w:bCs/>
          <w:iCs/>
          <w:sz w:val="18"/>
          <w:szCs w:val="18"/>
        </w:rPr>
        <w:t>Длина</w:t>
      </w:r>
      <w:r w:rsidRPr="000F7DDE">
        <w:rPr>
          <w:rFonts w:ascii="GHEA Grapalat" w:hAnsi="GHEA Grapalat" w:cs="Calibri"/>
          <w:bCs/>
          <w:iCs/>
          <w:sz w:val="18"/>
          <w:szCs w:val="18"/>
          <w:lang w:val="hy-AM"/>
        </w:rPr>
        <w:t xml:space="preserve"> – </w:t>
      </w:r>
      <w:r w:rsidRPr="007E0F38">
        <w:rPr>
          <w:rFonts w:ascii="GHEA Grapalat" w:hAnsi="GHEA Grapalat" w:cs="Calibri"/>
          <w:bCs/>
          <w:iCs/>
          <w:sz w:val="18"/>
          <w:szCs w:val="18"/>
          <w:lang w:val="hy-AM"/>
        </w:rPr>
        <w:t>12,0</w:t>
      </w:r>
      <w:r>
        <w:rPr>
          <w:rFonts w:ascii="GHEA Grapalat" w:hAnsi="GHEA Grapalat" w:cs="Calibri"/>
          <w:bCs/>
          <w:iCs/>
          <w:sz w:val="18"/>
          <w:szCs w:val="18"/>
        </w:rPr>
        <w:t>м</w:t>
      </w:r>
    </w:p>
    <w:p w14:paraId="73E22E3C" w14:textId="77777777" w:rsidR="00CD0626" w:rsidRPr="000C3089" w:rsidRDefault="00CD0626" w:rsidP="00CD0626">
      <w:pPr>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0F7DDE">
        <w:rPr>
          <w:rFonts w:ascii="GHEA Grapalat" w:hAnsi="GHEA Grapalat" w:cs="Calibri"/>
          <w:bCs/>
          <w:iCs/>
          <w:sz w:val="18"/>
          <w:szCs w:val="18"/>
          <w:lang w:val="hy-AM"/>
        </w:rPr>
        <w:t xml:space="preserve"> –</w:t>
      </w:r>
      <w:r w:rsidRPr="007E0F38">
        <w:rPr>
          <w:rFonts w:ascii="GHEA Grapalat" w:hAnsi="GHEA Grapalat" w:cs="Calibri"/>
          <w:bCs/>
          <w:iCs/>
          <w:sz w:val="18"/>
          <w:szCs w:val="18"/>
          <w:lang w:val="hy-AM"/>
        </w:rPr>
        <w:t>9,0</w:t>
      </w:r>
      <w:r>
        <w:rPr>
          <w:rFonts w:ascii="GHEA Grapalat" w:hAnsi="GHEA Grapalat" w:cs="Calibri"/>
          <w:bCs/>
          <w:iCs/>
          <w:sz w:val="18"/>
          <w:szCs w:val="18"/>
        </w:rPr>
        <w:t>м</w:t>
      </w:r>
    </w:p>
    <w:p w14:paraId="4714B067" w14:textId="77777777" w:rsidR="00CD0626" w:rsidRPr="000C3089" w:rsidRDefault="00CD0626" w:rsidP="00CD0626">
      <w:pPr>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 </w:t>
      </w:r>
      <w:r w:rsidRPr="007E0F38">
        <w:rPr>
          <w:rFonts w:ascii="GHEA Grapalat" w:hAnsi="GHEA Grapalat" w:cs="Calibri"/>
          <w:bCs/>
          <w:iCs/>
          <w:sz w:val="18"/>
          <w:szCs w:val="18"/>
          <w:lang w:val="hy-AM"/>
        </w:rPr>
        <w:t>1x12</w:t>
      </w:r>
      <w:r>
        <w:rPr>
          <w:rFonts w:ascii="GHEA Grapalat" w:hAnsi="GHEA Grapalat" w:cs="Calibri"/>
          <w:bCs/>
          <w:iCs/>
          <w:sz w:val="18"/>
          <w:szCs w:val="18"/>
        </w:rPr>
        <w:t>м</w:t>
      </w:r>
      <w:r w:rsidRPr="007E0F38">
        <w:rPr>
          <w:rFonts w:ascii="GHEA Grapalat" w:hAnsi="GHEA Grapalat" w:cs="Calibri"/>
          <w:bCs/>
          <w:iCs/>
          <w:sz w:val="18"/>
          <w:szCs w:val="18"/>
          <w:lang w:val="hy-AM"/>
        </w:rPr>
        <w:t>,</w:t>
      </w:r>
      <w:r>
        <w:rPr>
          <w:rFonts w:ascii="GHEA Grapalat" w:hAnsi="GHEA Grapalat" w:cs="Calibri"/>
          <w:bCs/>
          <w:iCs/>
          <w:sz w:val="18"/>
          <w:szCs w:val="18"/>
        </w:rPr>
        <w:t xml:space="preserve"> ж</w:t>
      </w:r>
      <w:r w:rsidRPr="007E0F38">
        <w:rPr>
          <w:rFonts w:ascii="GHEA Grapalat" w:hAnsi="GHEA Grapalat" w:cs="Calibri"/>
          <w:bCs/>
          <w:iCs/>
          <w:sz w:val="18"/>
          <w:szCs w:val="18"/>
          <w:lang w:val="hy-AM"/>
        </w:rPr>
        <w:t>/</w:t>
      </w:r>
      <w:r>
        <w:rPr>
          <w:rFonts w:ascii="GHEA Grapalat" w:hAnsi="GHEA Grapalat" w:cs="Calibri"/>
          <w:bCs/>
          <w:iCs/>
          <w:sz w:val="18"/>
          <w:szCs w:val="18"/>
        </w:rPr>
        <w:t>б</w:t>
      </w:r>
    </w:p>
    <w:p w14:paraId="7FC03BF3" w14:textId="77777777" w:rsidR="00CD0626" w:rsidRPr="000C3089" w:rsidRDefault="00CD0626" w:rsidP="00CD0626">
      <w:pPr>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 </w:t>
      </w:r>
      <w:r w:rsidRPr="007E0F38">
        <w:rPr>
          <w:rFonts w:ascii="GHEA Grapalat" w:hAnsi="GHEA Grapalat" w:cs="Calibri"/>
          <w:bCs/>
          <w:iCs/>
          <w:sz w:val="18"/>
          <w:szCs w:val="18"/>
          <w:lang w:val="hy-AM"/>
        </w:rPr>
        <w:t>0,75+9,0+0,75</w:t>
      </w:r>
      <w:r>
        <w:rPr>
          <w:rFonts w:ascii="GHEA Grapalat" w:hAnsi="GHEA Grapalat" w:cs="Calibri"/>
          <w:bCs/>
          <w:iCs/>
          <w:sz w:val="18"/>
          <w:szCs w:val="18"/>
        </w:rPr>
        <w:t>м</w:t>
      </w:r>
    </w:p>
    <w:p w14:paraId="0CC8E5FF" w14:textId="77777777" w:rsidR="00CD0626" w:rsidRPr="000F7DDE" w:rsidRDefault="00CD0626" w:rsidP="00CD0626">
      <w:pPr>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  H-30, HK-80</w:t>
      </w:r>
    </w:p>
    <w:p w14:paraId="122C1FE9" w14:textId="77777777" w:rsidR="00CD0626" w:rsidRPr="00A7580F" w:rsidRDefault="00CD0626" w:rsidP="00CD0626">
      <w:pPr>
        <w:rPr>
          <w:rFonts w:ascii="GHEA Grapalat" w:hAnsi="GHEA Grapalat" w:cs="Calibri"/>
          <w:bCs/>
          <w:iCs/>
          <w:sz w:val="18"/>
          <w:szCs w:val="18"/>
          <w:lang w:val="hy-AM"/>
        </w:rPr>
      </w:pPr>
      <w:r w:rsidRPr="00500A60">
        <w:rPr>
          <w:rFonts w:ascii="GHEA Grapalat" w:hAnsi="GHEA Grapalat" w:cs="Calibri"/>
          <w:bCs/>
          <w:iCs/>
          <w:sz w:val="18"/>
          <w:szCs w:val="18"/>
          <w:lang w:val="hy-AM"/>
        </w:rPr>
        <w:t>Дата строительства</w:t>
      </w:r>
      <w:r w:rsidRPr="000F7DDE">
        <w:rPr>
          <w:rFonts w:ascii="GHEA Grapalat" w:hAnsi="GHEA Grapalat" w:cs="Calibri"/>
          <w:bCs/>
          <w:iCs/>
          <w:sz w:val="18"/>
          <w:szCs w:val="18"/>
          <w:lang w:val="hy-AM"/>
        </w:rPr>
        <w:t xml:space="preserve"> – </w:t>
      </w:r>
      <w:r w:rsidRPr="007E0F38">
        <w:rPr>
          <w:rFonts w:ascii="GHEA Grapalat" w:hAnsi="GHEA Grapalat" w:cs="Calibri"/>
          <w:bCs/>
          <w:iCs/>
          <w:sz w:val="18"/>
          <w:szCs w:val="18"/>
          <w:lang w:val="hy-AM"/>
        </w:rPr>
        <w:t>2008</w:t>
      </w:r>
      <w:r w:rsidRPr="000C7F26">
        <w:rPr>
          <w:rFonts w:ascii="GHEA Grapalat" w:hAnsi="GHEA Grapalat" w:cs="Calibri"/>
          <w:bCs/>
          <w:iCs/>
          <w:sz w:val="18"/>
          <w:szCs w:val="18"/>
          <w:lang w:val="hy-AM"/>
        </w:rPr>
        <w:t>г</w:t>
      </w:r>
      <w:r w:rsidRPr="000F7DDE">
        <w:rPr>
          <w:rFonts w:ascii="GHEA Grapalat" w:hAnsi="GHEA Grapalat" w:cs="Calibri"/>
          <w:bCs/>
          <w:iCs/>
          <w:sz w:val="18"/>
          <w:szCs w:val="18"/>
          <w:lang w:val="hy-AM"/>
        </w:rPr>
        <w:t>.</w:t>
      </w:r>
    </w:p>
    <w:p w14:paraId="41D0F0EE" w14:textId="77777777" w:rsidR="00CD0626" w:rsidRPr="001A6FBA" w:rsidRDefault="00CD0626" w:rsidP="00CD0626">
      <w:pPr>
        <w:rPr>
          <w:rFonts w:ascii="GHEA Grapalat" w:hAnsi="GHEA Grapalat" w:cs="Calibri"/>
          <w:bCs/>
          <w:iCs/>
          <w:sz w:val="6"/>
          <w:szCs w:val="6"/>
          <w:lang w:val="hy-AM"/>
        </w:rPr>
      </w:pPr>
    </w:p>
    <w:p w14:paraId="07B7B8A6"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1.</w:t>
      </w:r>
      <w:r w:rsidRPr="000C7F26">
        <w:rPr>
          <w:rFonts w:ascii="GHEA Grapalat" w:hAnsi="GHEA Grapalat" w:cs="Calibri"/>
          <w:bCs/>
          <w:iCs/>
          <w:sz w:val="18"/>
          <w:szCs w:val="18"/>
          <w:lang w:val="hy-AM"/>
        </w:rPr>
        <w:t xml:space="preserve"> </w:t>
      </w:r>
      <w:r w:rsidRPr="002465CC">
        <w:rPr>
          <w:rFonts w:ascii="GHEA Grapalat" w:hAnsi="GHEA Grapalat" w:cs="Calibri"/>
          <w:bCs/>
          <w:iCs/>
          <w:sz w:val="18"/>
          <w:szCs w:val="18"/>
          <w:lang w:val="hy-AM"/>
        </w:rPr>
        <w:t>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опор</w:t>
      </w:r>
      <w:r w:rsidRPr="002465CC">
        <w:rPr>
          <w:rFonts w:ascii="GHEA Grapalat" w:hAnsi="GHEA Grapalat" w:cs="Calibri"/>
          <w:bCs/>
          <w:iCs/>
          <w:sz w:val="18"/>
          <w:szCs w:val="18"/>
          <w:lang w:val="hy-AM"/>
        </w:rPr>
        <w:t xml:space="preserve">ных </w:t>
      </w:r>
      <w:r w:rsidRPr="00E12D20">
        <w:rPr>
          <w:rFonts w:ascii="GHEA Grapalat" w:hAnsi="GHEA Grapalat" w:cs="Calibri"/>
          <w:bCs/>
          <w:iCs/>
          <w:sz w:val="18"/>
          <w:szCs w:val="18"/>
          <w:lang w:val="hy-AM"/>
        </w:rPr>
        <w:t>частей</w:t>
      </w:r>
      <w:r w:rsidRPr="000F7DDE">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очистка от грязи и ржавчины</w:t>
      </w:r>
      <w:r w:rsidRPr="000F7DDE">
        <w:rPr>
          <w:rFonts w:ascii="GHEA Grapalat" w:hAnsi="GHEA Grapalat" w:cs="Calibri"/>
          <w:bCs/>
          <w:iCs/>
          <w:sz w:val="18"/>
          <w:szCs w:val="18"/>
          <w:lang w:val="hy-AM"/>
        </w:rPr>
        <w:t xml:space="preserve">, </w:t>
      </w:r>
      <w:r w:rsidRPr="000C7F26">
        <w:rPr>
          <w:rFonts w:ascii="GHEA Grapalat" w:hAnsi="GHEA Grapalat" w:cs="Calibri"/>
          <w:bCs/>
          <w:iCs/>
          <w:sz w:val="18"/>
          <w:szCs w:val="18"/>
          <w:lang w:val="hy-AM"/>
        </w:rPr>
        <w:t>обработка графитной замазкой и покраска,</w:t>
      </w:r>
    </w:p>
    <w:p w14:paraId="2E337825"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2.</w:t>
      </w:r>
      <w:r w:rsidRPr="000C7F26">
        <w:rPr>
          <w:rFonts w:ascii="GHEA Grapalat" w:hAnsi="GHEA Grapalat" w:cs="Calibri"/>
          <w:bCs/>
          <w:iCs/>
          <w:sz w:val="18"/>
          <w:szCs w:val="18"/>
          <w:lang w:val="hy-AM"/>
        </w:rPr>
        <w:t xml:space="preserve"> </w:t>
      </w:r>
      <w:r w:rsidRPr="00500A60">
        <w:rPr>
          <w:rFonts w:ascii="GHEA Grapalat" w:hAnsi="GHEA Grapalat" w:cs="Calibri"/>
          <w:bCs/>
          <w:iCs/>
          <w:sz w:val="18"/>
          <w:szCs w:val="18"/>
          <w:lang w:val="hy-AM"/>
        </w:rPr>
        <w:t xml:space="preserve">Постоянное обеспечение водоотвода с поверхностей </w:t>
      </w:r>
      <w:r>
        <w:rPr>
          <w:rFonts w:ascii="GHEA Grapalat" w:hAnsi="GHEA Grapalat" w:cs="Calibri"/>
          <w:bCs/>
          <w:iCs/>
          <w:sz w:val="18"/>
          <w:szCs w:val="18"/>
        </w:rPr>
        <w:t>низов ферм,</w:t>
      </w:r>
    </w:p>
    <w:p w14:paraId="0794F3FE"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w:t>
      </w:r>
      <w:r w:rsidRPr="000C7F26">
        <w:rPr>
          <w:rFonts w:ascii="GHEA Grapalat" w:hAnsi="GHEA Grapalat" w:cs="Calibri"/>
          <w:bCs/>
          <w:iCs/>
          <w:sz w:val="18"/>
          <w:szCs w:val="18"/>
          <w:lang w:val="hy-AM"/>
        </w:rPr>
        <w:t xml:space="preserve"> </w:t>
      </w:r>
      <w:r>
        <w:rPr>
          <w:rFonts w:ascii="GHEA Grapalat" w:hAnsi="GHEA Grapalat" w:cs="Calibri"/>
          <w:bCs/>
          <w:iCs/>
          <w:sz w:val="18"/>
          <w:szCs w:val="18"/>
        </w:rPr>
        <w:t>Обеспечение бесперебойной работы водоотводной системы,</w:t>
      </w:r>
    </w:p>
    <w:p w14:paraId="786114DD"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4.</w:t>
      </w:r>
      <w:r w:rsidRPr="000C7F26">
        <w:rPr>
          <w:rFonts w:ascii="GHEA Grapalat" w:hAnsi="GHEA Grapalat" w:cs="Calibri"/>
          <w:bCs/>
          <w:iCs/>
          <w:sz w:val="18"/>
          <w:szCs w:val="18"/>
          <w:lang w:val="hy-AM"/>
        </w:rPr>
        <w:t xml:space="preserve"> </w:t>
      </w:r>
      <w:r w:rsidRPr="002465CC">
        <w:rPr>
          <w:rFonts w:ascii="GHEA Grapalat" w:hAnsi="GHEA Grapalat" w:cs="Calibri"/>
          <w:bCs/>
          <w:iCs/>
          <w:sz w:val="18"/>
          <w:szCs w:val="18"/>
          <w:lang w:val="hy-AM"/>
        </w:rPr>
        <w:t>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BC7A77">
        <w:rPr>
          <w:rFonts w:ascii="GHEA Grapalat" w:hAnsi="GHEA Grapalat" w:cs="Calibri"/>
          <w:bCs/>
          <w:iCs/>
          <w:sz w:val="18"/>
          <w:szCs w:val="18"/>
          <w:lang w:val="hy-AM"/>
        </w:rPr>
        <w:t xml:space="preserve">конструкций пролетов, </w:t>
      </w:r>
      <w:r w:rsidRPr="000F1126">
        <w:rPr>
          <w:rFonts w:ascii="GHEA Grapalat" w:hAnsi="GHEA Grapalat" w:cs="Calibri"/>
          <w:bCs/>
          <w:iCs/>
          <w:sz w:val="18"/>
          <w:szCs w:val="18"/>
          <w:lang w:val="hy-AM"/>
        </w:rPr>
        <w:t xml:space="preserve">при обнаружении трещин 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3F6A47F7"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5.</w:t>
      </w:r>
      <w:r w:rsidRPr="000C7F26">
        <w:rPr>
          <w:rFonts w:ascii="GHEA Grapalat" w:hAnsi="GHEA Grapalat" w:cs="Calibri"/>
          <w:bCs/>
          <w:iCs/>
          <w:sz w:val="18"/>
          <w:szCs w:val="18"/>
          <w:lang w:val="hy-AM"/>
        </w:rPr>
        <w:t xml:space="preserve"> </w:t>
      </w:r>
      <w:r w:rsidRPr="002465CC">
        <w:rPr>
          <w:rFonts w:ascii="GHEA Grapalat" w:hAnsi="GHEA Grapalat" w:cs="Calibri"/>
          <w:bCs/>
          <w:iCs/>
          <w:sz w:val="18"/>
          <w:szCs w:val="18"/>
          <w:lang w:val="hy-AM"/>
        </w:rPr>
        <w:t>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BC7A77">
        <w:rPr>
          <w:rFonts w:ascii="GHEA Grapalat" w:hAnsi="GHEA Grapalat" w:cs="Calibri"/>
          <w:bCs/>
          <w:iCs/>
          <w:sz w:val="18"/>
          <w:szCs w:val="18"/>
          <w:lang w:val="hy-AM"/>
        </w:rPr>
        <w:t>кон</w:t>
      </w:r>
      <w:r>
        <w:rPr>
          <w:rFonts w:ascii="GHEA Grapalat" w:hAnsi="GHEA Grapalat" w:cs="Calibri"/>
          <w:bCs/>
          <w:iCs/>
          <w:sz w:val="18"/>
          <w:szCs w:val="18"/>
        </w:rPr>
        <w:t>ечных</w:t>
      </w:r>
      <w:r w:rsidRPr="00BC7A77">
        <w:rPr>
          <w:rFonts w:ascii="GHEA Grapalat" w:hAnsi="GHEA Grapalat" w:cs="Calibri"/>
          <w:bCs/>
          <w:iCs/>
          <w:sz w:val="18"/>
          <w:szCs w:val="18"/>
          <w:lang w:val="hy-AM"/>
        </w:rPr>
        <w:t xml:space="preserve"> </w:t>
      </w:r>
      <w:r>
        <w:rPr>
          <w:rFonts w:ascii="GHEA Grapalat" w:hAnsi="GHEA Grapalat" w:cs="Calibri"/>
          <w:bCs/>
          <w:iCs/>
          <w:sz w:val="18"/>
          <w:szCs w:val="18"/>
        </w:rPr>
        <w:t>опор</w:t>
      </w:r>
      <w:r w:rsidRPr="00BC7A77">
        <w:rPr>
          <w:rFonts w:ascii="GHEA Grapalat" w:hAnsi="GHEA Grapalat" w:cs="Calibri"/>
          <w:bCs/>
          <w:iCs/>
          <w:sz w:val="18"/>
          <w:szCs w:val="18"/>
          <w:lang w:val="hy-AM"/>
        </w:rPr>
        <w:t xml:space="preserve">, </w:t>
      </w:r>
      <w:r w:rsidRPr="000F1126">
        <w:rPr>
          <w:rFonts w:ascii="GHEA Grapalat" w:hAnsi="GHEA Grapalat" w:cs="Calibri"/>
          <w:bCs/>
          <w:iCs/>
          <w:sz w:val="18"/>
          <w:szCs w:val="18"/>
          <w:lang w:val="hy-AM"/>
        </w:rPr>
        <w:t xml:space="preserve">при обнаружении трещин 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6B5794F0"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6</w:t>
      </w:r>
      <w:r>
        <w:rPr>
          <w:rFonts w:ascii="GHEA Grapalat" w:hAnsi="GHEA Grapalat" w:cs="Calibri"/>
          <w:bCs/>
          <w:iCs/>
          <w:sz w:val="18"/>
          <w:szCs w:val="18"/>
          <w:lang w:val="hy-AM"/>
        </w:rPr>
        <w:t>.</w:t>
      </w:r>
      <w:r>
        <w:rPr>
          <w:rFonts w:ascii="GHEA Grapalat" w:hAnsi="GHEA Grapalat" w:cs="Calibri"/>
          <w:bCs/>
          <w:iCs/>
          <w:sz w:val="18"/>
          <w:szCs w:val="18"/>
        </w:rPr>
        <w:t xml:space="preserve"> При необходимости покраска перил,</w:t>
      </w:r>
    </w:p>
    <w:p w14:paraId="19F99C99"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7</w:t>
      </w:r>
      <w:r w:rsidRPr="00E02D60">
        <w:rPr>
          <w:rFonts w:ascii="GHEA Grapalat" w:hAnsi="GHEA Grapalat" w:cs="Calibri"/>
          <w:bCs/>
          <w:iCs/>
          <w:sz w:val="18"/>
          <w:szCs w:val="18"/>
          <w:lang w:val="hy-AM"/>
        </w:rPr>
        <w:t xml:space="preserve">,  При необходимости </w:t>
      </w:r>
      <w:r>
        <w:rPr>
          <w:rFonts w:ascii="GHEA Grapalat" w:hAnsi="GHEA Grapalat" w:cs="Calibri"/>
          <w:bCs/>
          <w:iCs/>
          <w:sz w:val="18"/>
          <w:szCs w:val="18"/>
        </w:rPr>
        <w:t>ремонтирование бетонных ограждений и местная покраска,</w:t>
      </w:r>
    </w:p>
    <w:p w14:paraId="17F95228"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8.</w:t>
      </w:r>
      <w:r w:rsidRPr="00E02D60">
        <w:rPr>
          <w:rFonts w:ascii="GHEA Grapalat" w:hAnsi="GHEA Grapalat" w:cs="Calibri"/>
          <w:bCs/>
          <w:iCs/>
          <w:sz w:val="18"/>
          <w:szCs w:val="18"/>
          <w:lang w:val="hy-AM"/>
        </w:rPr>
        <w:t xml:space="preserve"> </w:t>
      </w:r>
      <w:r w:rsidRPr="00780DBC">
        <w:rPr>
          <w:rFonts w:ascii="GHEA Grapalat" w:hAnsi="GHEA Grapalat" w:cs="Calibri"/>
          <w:bCs/>
          <w:iCs/>
          <w:sz w:val="18"/>
          <w:szCs w:val="18"/>
          <w:lang w:val="hy-AM"/>
        </w:rPr>
        <w:t>Периодическая очистка проезжей части и тротуаров от грязи и грунтовых накоплений</w:t>
      </w:r>
      <w:r>
        <w:rPr>
          <w:rFonts w:ascii="GHEA Grapalat" w:hAnsi="GHEA Grapalat" w:cs="Calibri"/>
          <w:bCs/>
          <w:iCs/>
          <w:sz w:val="18"/>
          <w:szCs w:val="18"/>
        </w:rPr>
        <w:t>,</w:t>
      </w:r>
    </w:p>
    <w:p w14:paraId="52D18153" w14:textId="77777777" w:rsidR="00CD0626" w:rsidRPr="00D56A2C" w:rsidRDefault="00CD0626" w:rsidP="00CD0626">
      <w:pPr>
        <w:jc w:val="both"/>
        <w:rPr>
          <w:rFonts w:ascii="GHEA Grapalat" w:hAnsi="GHEA Grapalat" w:cs="Calibri"/>
          <w:bCs/>
          <w:iCs/>
          <w:sz w:val="10"/>
          <w:szCs w:val="10"/>
        </w:rPr>
      </w:pPr>
    </w:p>
    <w:p w14:paraId="4A5B4137" w14:textId="77777777" w:rsidR="00CD0626" w:rsidRPr="00E02D60" w:rsidRDefault="00CD0626" w:rsidP="00CD0626">
      <w:pPr>
        <w:rPr>
          <w:rFonts w:ascii="GHEA Grapalat" w:hAnsi="GHEA Grapalat" w:cs="Calibri"/>
          <w:b/>
          <w:bCs/>
          <w:iCs/>
          <w:sz w:val="18"/>
          <w:szCs w:val="18"/>
          <w:u w:val="single"/>
        </w:rPr>
      </w:pPr>
      <w:r>
        <w:rPr>
          <w:rFonts w:ascii="GHEA Grapalat" w:hAnsi="GHEA Grapalat" w:cs="Calibri"/>
          <w:b/>
          <w:bCs/>
          <w:iCs/>
          <w:sz w:val="18"/>
          <w:szCs w:val="18"/>
          <w:u w:val="single"/>
          <w:lang w:val="hy-AM"/>
        </w:rPr>
        <w:t>8</w:t>
      </w:r>
      <w:r w:rsidRPr="0051461F">
        <w:rPr>
          <w:rFonts w:ascii="GHEA Grapalat" w:hAnsi="GHEA Grapalat" w:cs="Calibri"/>
          <w:b/>
          <w:bCs/>
          <w:iCs/>
          <w:sz w:val="18"/>
          <w:szCs w:val="18"/>
          <w:u w:val="single"/>
          <w:lang w:val="hy-AM"/>
        </w:rPr>
        <w:t>.</w:t>
      </w:r>
      <w:r>
        <w:rPr>
          <w:rFonts w:ascii="GHEA Grapalat" w:hAnsi="GHEA Grapalat" w:cs="Calibri"/>
          <w:b/>
          <w:bCs/>
          <w:iCs/>
          <w:sz w:val="18"/>
          <w:szCs w:val="18"/>
          <w:u w:val="single"/>
        </w:rPr>
        <w:t xml:space="preserve"> Магистраль</w:t>
      </w:r>
      <w:r w:rsidRPr="0051461F">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на улице Галшоян</w:t>
      </w:r>
    </w:p>
    <w:p w14:paraId="29E1C2AF" w14:textId="77777777" w:rsidR="00CD0626" w:rsidRPr="00E02D60" w:rsidRDefault="00CD0626" w:rsidP="00CD0626">
      <w:pPr>
        <w:rPr>
          <w:rFonts w:ascii="GHEA Grapalat" w:hAnsi="GHEA Grapalat" w:cs="Calibri"/>
          <w:bCs/>
          <w:iCs/>
          <w:sz w:val="18"/>
          <w:szCs w:val="18"/>
        </w:rPr>
      </w:pPr>
      <w:r>
        <w:rPr>
          <w:rFonts w:ascii="GHEA Grapalat" w:hAnsi="GHEA Grapalat" w:cs="Calibri"/>
          <w:bCs/>
          <w:iCs/>
          <w:sz w:val="18"/>
          <w:szCs w:val="18"/>
        </w:rPr>
        <w:t>Длина</w:t>
      </w:r>
      <w:r w:rsidRPr="000F7DDE">
        <w:rPr>
          <w:rFonts w:ascii="GHEA Grapalat" w:hAnsi="GHEA Grapalat" w:cs="Calibri"/>
          <w:bCs/>
          <w:iCs/>
          <w:sz w:val="18"/>
          <w:szCs w:val="18"/>
          <w:lang w:val="hy-AM"/>
        </w:rPr>
        <w:t xml:space="preserve"> –80,1</w:t>
      </w:r>
      <w:r>
        <w:rPr>
          <w:rFonts w:ascii="GHEA Grapalat" w:hAnsi="GHEA Grapalat" w:cs="Calibri"/>
          <w:bCs/>
          <w:iCs/>
          <w:sz w:val="18"/>
          <w:szCs w:val="18"/>
        </w:rPr>
        <w:t>м</w:t>
      </w:r>
    </w:p>
    <w:p w14:paraId="54F67609" w14:textId="77777777" w:rsidR="00CD0626" w:rsidRPr="00E02D60" w:rsidRDefault="00CD0626" w:rsidP="00CD0626">
      <w:pPr>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0F7DDE">
        <w:rPr>
          <w:rFonts w:ascii="GHEA Grapalat" w:hAnsi="GHEA Grapalat" w:cs="Calibri"/>
          <w:bCs/>
          <w:iCs/>
          <w:sz w:val="18"/>
          <w:szCs w:val="18"/>
          <w:lang w:val="hy-AM"/>
        </w:rPr>
        <w:t xml:space="preserve"> –23,5</w:t>
      </w:r>
      <w:r>
        <w:rPr>
          <w:rFonts w:ascii="GHEA Grapalat" w:hAnsi="GHEA Grapalat" w:cs="Calibri"/>
          <w:bCs/>
          <w:iCs/>
          <w:sz w:val="18"/>
          <w:szCs w:val="18"/>
        </w:rPr>
        <w:t>м</w:t>
      </w:r>
    </w:p>
    <w:p w14:paraId="0E1B1588" w14:textId="77777777" w:rsidR="00CD0626" w:rsidRPr="00E02D60" w:rsidRDefault="00CD0626" w:rsidP="00CD0626">
      <w:pPr>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 15+2x21+15</w:t>
      </w:r>
      <w:r>
        <w:rPr>
          <w:rFonts w:ascii="GHEA Grapalat" w:hAnsi="GHEA Grapalat" w:cs="Calibri"/>
          <w:bCs/>
          <w:iCs/>
          <w:sz w:val="18"/>
          <w:szCs w:val="18"/>
        </w:rPr>
        <w:t>м</w:t>
      </w:r>
      <w:r w:rsidRPr="000F7DDE">
        <w:rPr>
          <w:rFonts w:ascii="GHEA Grapalat" w:hAnsi="GHEA Grapalat" w:cs="Calibri"/>
          <w:bCs/>
          <w:iCs/>
          <w:sz w:val="18"/>
          <w:szCs w:val="18"/>
          <w:lang w:val="hy-AM"/>
        </w:rPr>
        <w:t xml:space="preserve">, </w:t>
      </w:r>
      <w:r>
        <w:rPr>
          <w:rFonts w:ascii="GHEA Grapalat" w:hAnsi="GHEA Grapalat" w:cs="Calibri"/>
          <w:bCs/>
          <w:iCs/>
          <w:sz w:val="18"/>
          <w:szCs w:val="18"/>
        </w:rPr>
        <w:t>ж/б</w:t>
      </w:r>
    </w:p>
    <w:p w14:paraId="4015C937" w14:textId="77777777" w:rsidR="00CD0626" w:rsidRPr="00E02D60" w:rsidRDefault="00CD0626" w:rsidP="00CD0626">
      <w:pPr>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 3,75+16+3,75</w:t>
      </w:r>
      <w:r>
        <w:rPr>
          <w:rFonts w:ascii="GHEA Grapalat" w:hAnsi="GHEA Grapalat" w:cs="Calibri"/>
          <w:bCs/>
          <w:iCs/>
          <w:sz w:val="18"/>
          <w:szCs w:val="18"/>
        </w:rPr>
        <w:t>м</w:t>
      </w:r>
    </w:p>
    <w:p w14:paraId="1ED50F69" w14:textId="77777777" w:rsidR="00CD0626" w:rsidRPr="000F7DDE" w:rsidRDefault="00CD0626" w:rsidP="00CD0626">
      <w:pPr>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  H-30, HK-80</w:t>
      </w:r>
    </w:p>
    <w:p w14:paraId="6EBCED1C" w14:textId="77777777" w:rsidR="00CD0626" w:rsidRDefault="00CD0626" w:rsidP="00CD0626">
      <w:pPr>
        <w:rPr>
          <w:rFonts w:ascii="GHEA Grapalat" w:hAnsi="GHEA Grapalat" w:cs="Calibri"/>
          <w:bCs/>
          <w:iCs/>
          <w:sz w:val="18"/>
          <w:szCs w:val="18"/>
        </w:rPr>
      </w:pPr>
      <w:r w:rsidRPr="00500A60">
        <w:rPr>
          <w:rFonts w:ascii="GHEA Grapalat" w:hAnsi="GHEA Grapalat" w:cs="Calibri"/>
          <w:bCs/>
          <w:iCs/>
          <w:sz w:val="18"/>
          <w:szCs w:val="18"/>
          <w:lang w:val="hy-AM"/>
        </w:rPr>
        <w:t>Дата строительства</w:t>
      </w:r>
      <w:r w:rsidRPr="000F7DDE">
        <w:rPr>
          <w:rFonts w:ascii="GHEA Grapalat" w:hAnsi="GHEA Grapalat" w:cs="Calibri"/>
          <w:bCs/>
          <w:iCs/>
          <w:sz w:val="18"/>
          <w:szCs w:val="18"/>
          <w:lang w:val="hy-AM"/>
        </w:rPr>
        <w:t xml:space="preserve"> – 1979</w:t>
      </w:r>
      <w:r w:rsidRPr="00870ACD">
        <w:rPr>
          <w:rFonts w:ascii="GHEA Grapalat" w:hAnsi="GHEA Grapalat" w:cs="Calibri"/>
          <w:bCs/>
          <w:iCs/>
          <w:sz w:val="18"/>
          <w:szCs w:val="18"/>
          <w:lang w:val="hy-AM"/>
        </w:rPr>
        <w:t>г</w:t>
      </w:r>
      <w:r w:rsidRPr="000F7DDE">
        <w:rPr>
          <w:rFonts w:ascii="GHEA Grapalat" w:hAnsi="GHEA Grapalat" w:cs="Calibri"/>
          <w:bCs/>
          <w:iCs/>
          <w:sz w:val="18"/>
          <w:szCs w:val="18"/>
          <w:lang w:val="hy-AM"/>
        </w:rPr>
        <w:t>.</w:t>
      </w:r>
    </w:p>
    <w:p w14:paraId="60E12D54" w14:textId="77777777" w:rsidR="00CD0626" w:rsidRPr="001A6FBA" w:rsidRDefault="00CD0626" w:rsidP="00CD0626">
      <w:pPr>
        <w:rPr>
          <w:rFonts w:ascii="GHEA Grapalat" w:hAnsi="GHEA Grapalat" w:cs="Calibri"/>
          <w:bCs/>
          <w:iCs/>
          <w:sz w:val="6"/>
          <w:szCs w:val="6"/>
          <w:lang w:val="hy-AM"/>
        </w:rPr>
      </w:pPr>
    </w:p>
    <w:p w14:paraId="3994C78F"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1.</w:t>
      </w:r>
      <w:r w:rsidRPr="00870ACD">
        <w:rPr>
          <w:rFonts w:ascii="GHEA Grapalat" w:hAnsi="GHEA Grapalat" w:cs="Calibri"/>
          <w:bCs/>
          <w:iCs/>
          <w:sz w:val="18"/>
          <w:szCs w:val="18"/>
          <w:lang w:val="hy-AM"/>
        </w:rPr>
        <w:t xml:space="preserve"> </w:t>
      </w:r>
      <w:r w:rsidRPr="002465CC">
        <w:rPr>
          <w:rFonts w:ascii="GHEA Grapalat" w:hAnsi="GHEA Grapalat" w:cs="Calibri"/>
          <w:bCs/>
          <w:iCs/>
          <w:sz w:val="18"/>
          <w:szCs w:val="18"/>
          <w:lang w:val="hy-AM"/>
        </w:rPr>
        <w:t>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опор</w:t>
      </w:r>
      <w:r w:rsidRPr="002465CC">
        <w:rPr>
          <w:rFonts w:ascii="GHEA Grapalat" w:hAnsi="GHEA Grapalat" w:cs="Calibri"/>
          <w:bCs/>
          <w:iCs/>
          <w:sz w:val="18"/>
          <w:szCs w:val="18"/>
          <w:lang w:val="hy-AM"/>
        </w:rPr>
        <w:t xml:space="preserve">ных </w:t>
      </w:r>
      <w:r w:rsidRPr="00E12D20">
        <w:rPr>
          <w:rFonts w:ascii="GHEA Grapalat" w:hAnsi="GHEA Grapalat" w:cs="Calibri"/>
          <w:bCs/>
          <w:iCs/>
          <w:sz w:val="18"/>
          <w:szCs w:val="18"/>
          <w:lang w:val="hy-AM"/>
        </w:rPr>
        <w:t>частей</w:t>
      </w:r>
      <w:r w:rsidRPr="000F7DDE">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очистка</w:t>
      </w:r>
      <w:r w:rsidRPr="000F7DDE">
        <w:rPr>
          <w:rFonts w:ascii="GHEA Grapalat" w:hAnsi="GHEA Grapalat" w:cs="Calibri"/>
          <w:bCs/>
          <w:iCs/>
          <w:sz w:val="18"/>
          <w:szCs w:val="18"/>
          <w:lang w:val="hy-AM"/>
        </w:rPr>
        <w:t xml:space="preserve">, </w:t>
      </w:r>
      <w:r w:rsidRPr="000C7F26">
        <w:rPr>
          <w:rFonts w:ascii="GHEA Grapalat" w:hAnsi="GHEA Grapalat" w:cs="Calibri"/>
          <w:bCs/>
          <w:iCs/>
          <w:sz w:val="18"/>
          <w:szCs w:val="18"/>
          <w:lang w:val="hy-AM"/>
        </w:rPr>
        <w:t>замазк</w:t>
      </w:r>
      <w:r w:rsidRPr="00870ACD">
        <w:rPr>
          <w:rFonts w:ascii="GHEA Grapalat" w:hAnsi="GHEA Grapalat" w:cs="Calibri"/>
          <w:bCs/>
          <w:iCs/>
          <w:sz w:val="18"/>
          <w:szCs w:val="18"/>
          <w:lang w:val="hy-AM"/>
        </w:rPr>
        <w:t>а</w:t>
      </w:r>
      <w:r w:rsidRPr="000C7F26">
        <w:rPr>
          <w:rFonts w:ascii="GHEA Grapalat" w:hAnsi="GHEA Grapalat" w:cs="Calibri"/>
          <w:bCs/>
          <w:iCs/>
          <w:sz w:val="18"/>
          <w:szCs w:val="18"/>
          <w:lang w:val="hy-AM"/>
        </w:rPr>
        <w:t xml:space="preserve"> и покраска,</w:t>
      </w:r>
    </w:p>
    <w:p w14:paraId="1BB87CD6"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 xml:space="preserve"> 2.</w:t>
      </w:r>
      <w:r w:rsidRPr="00500A60">
        <w:rPr>
          <w:rFonts w:ascii="GHEA Grapalat" w:hAnsi="GHEA Grapalat" w:cs="Calibri"/>
          <w:bCs/>
          <w:iCs/>
          <w:sz w:val="18"/>
          <w:szCs w:val="18"/>
          <w:lang w:val="hy-AM"/>
        </w:rPr>
        <w:t xml:space="preserve"> Постоянное обеспечение водоотвода с поверхностей </w:t>
      </w:r>
      <w:r w:rsidRPr="00870ACD">
        <w:rPr>
          <w:rFonts w:ascii="GHEA Grapalat" w:hAnsi="GHEA Grapalat" w:cs="Calibri"/>
          <w:bCs/>
          <w:iCs/>
          <w:sz w:val="18"/>
          <w:szCs w:val="18"/>
          <w:lang w:val="hy-AM"/>
        </w:rPr>
        <w:t xml:space="preserve">низов ферм опор, </w:t>
      </w:r>
    </w:p>
    <w:p w14:paraId="0F99E6F3"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3.</w:t>
      </w:r>
      <w:r w:rsidRPr="002465CC">
        <w:rPr>
          <w:rFonts w:ascii="GHEA Grapalat" w:hAnsi="GHEA Grapalat" w:cs="Calibri"/>
          <w:bCs/>
          <w:iCs/>
          <w:sz w:val="18"/>
          <w:szCs w:val="18"/>
          <w:lang w:val="hy-AM"/>
        </w:rPr>
        <w:t xml:space="preserve"> Очистка водоотводных труб и обеспеченое </w:t>
      </w:r>
      <w:r>
        <w:rPr>
          <w:rFonts w:ascii="GHEA Grapalat" w:hAnsi="GHEA Grapalat" w:cs="Calibri"/>
          <w:bCs/>
          <w:iCs/>
          <w:sz w:val="18"/>
          <w:szCs w:val="18"/>
          <w:lang w:val="hy-AM"/>
        </w:rPr>
        <w:t xml:space="preserve">бесперебойной работы системы </w:t>
      </w:r>
      <w:r w:rsidRPr="002465CC">
        <w:rPr>
          <w:rFonts w:ascii="GHEA Grapalat" w:hAnsi="GHEA Grapalat" w:cs="Calibri"/>
          <w:bCs/>
          <w:iCs/>
          <w:sz w:val="18"/>
          <w:szCs w:val="18"/>
          <w:lang w:val="hy-AM"/>
        </w:rPr>
        <w:t>водоотвода</w:t>
      </w:r>
      <w:r>
        <w:rPr>
          <w:rFonts w:ascii="GHEA Grapalat" w:hAnsi="GHEA Grapalat" w:cs="Calibri"/>
          <w:bCs/>
          <w:iCs/>
          <w:sz w:val="18"/>
          <w:szCs w:val="18"/>
        </w:rPr>
        <w:t>,</w:t>
      </w:r>
    </w:p>
    <w:p w14:paraId="1E3DBD83" w14:textId="77777777" w:rsidR="00CD0626" w:rsidRPr="001A398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4.</w:t>
      </w:r>
      <w:r w:rsidRPr="001A3986">
        <w:rPr>
          <w:rFonts w:ascii="GHEA Grapalat" w:hAnsi="GHEA Grapalat" w:cs="Calibri"/>
          <w:bCs/>
          <w:iCs/>
          <w:sz w:val="18"/>
          <w:szCs w:val="18"/>
          <w:lang w:val="hy-AM"/>
        </w:rPr>
        <w:t xml:space="preserve"> </w:t>
      </w:r>
      <w:r w:rsidRPr="002465CC">
        <w:rPr>
          <w:rFonts w:ascii="GHEA Grapalat" w:hAnsi="GHEA Grapalat" w:cs="Calibri"/>
          <w:bCs/>
          <w:iCs/>
          <w:sz w:val="18"/>
          <w:szCs w:val="18"/>
          <w:lang w:val="hy-AM"/>
        </w:rPr>
        <w:t>Периодическ</w:t>
      </w:r>
      <w:r w:rsidRPr="001A3986">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1A3986">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1A3986">
        <w:rPr>
          <w:rFonts w:ascii="GHEA Grapalat" w:hAnsi="GHEA Grapalat" w:cs="Calibri"/>
          <w:bCs/>
          <w:iCs/>
          <w:sz w:val="18"/>
          <w:szCs w:val="18"/>
          <w:lang w:val="hy-AM"/>
        </w:rPr>
        <w:t>пролетных</w:t>
      </w:r>
      <w:r w:rsidRPr="002465CC">
        <w:rPr>
          <w:rFonts w:ascii="GHEA Grapalat" w:hAnsi="GHEA Grapalat" w:cs="Calibri"/>
          <w:bCs/>
          <w:iCs/>
          <w:sz w:val="18"/>
          <w:szCs w:val="18"/>
          <w:lang w:val="hy-AM"/>
        </w:rPr>
        <w:t xml:space="preserve"> конструкций, при обнаружении </w:t>
      </w:r>
      <w:r>
        <w:rPr>
          <w:rFonts w:ascii="GHEA Grapalat" w:hAnsi="GHEA Grapalat" w:cs="Calibri"/>
          <w:bCs/>
          <w:iCs/>
          <w:sz w:val="18"/>
          <w:szCs w:val="18"/>
        </w:rPr>
        <w:t>повреждений</w:t>
      </w:r>
      <w:r w:rsidRPr="001A3986">
        <w:rPr>
          <w:rFonts w:ascii="GHEA Grapalat" w:hAnsi="GHEA Grapalat" w:cs="Calibri"/>
          <w:bCs/>
          <w:iCs/>
          <w:sz w:val="18"/>
          <w:szCs w:val="18"/>
          <w:lang w:val="hy-AM"/>
        </w:rPr>
        <w:t xml:space="preserve"> и трещин</w:t>
      </w:r>
      <w:r w:rsidRPr="002465CC">
        <w:rPr>
          <w:rFonts w:ascii="GHEA Grapalat" w:hAnsi="GHEA Grapalat" w:cs="Calibri"/>
          <w:bCs/>
          <w:iCs/>
          <w:sz w:val="18"/>
          <w:szCs w:val="18"/>
          <w:lang w:val="hy-AM"/>
        </w:rPr>
        <w:t>-исполнение ремонт</w:t>
      </w:r>
      <w:r w:rsidRPr="001A3986">
        <w:rPr>
          <w:rFonts w:ascii="GHEA Grapalat" w:hAnsi="GHEA Grapalat" w:cs="Calibri"/>
          <w:bCs/>
          <w:iCs/>
          <w:sz w:val="18"/>
          <w:szCs w:val="18"/>
          <w:lang w:val="hy-AM"/>
        </w:rPr>
        <w:t>ных работ</w:t>
      </w:r>
      <w:r>
        <w:rPr>
          <w:rFonts w:ascii="GHEA Grapalat" w:hAnsi="GHEA Grapalat" w:cs="Calibri"/>
          <w:bCs/>
          <w:iCs/>
          <w:sz w:val="18"/>
          <w:szCs w:val="18"/>
        </w:rPr>
        <w:t>,</w:t>
      </w:r>
    </w:p>
    <w:p w14:paraId="419C1E23"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5.</w:t>
      </w:r>
      <w:r>
        <w:rPr>
          <w:rFonts w:ascii="GHEA Grapalat" w:hAnsi="GHEA Grapalat" w:cs="Calibri"/>
          <w:bCs/>
          <w:iCs/>
          <w:sz w:val="18"/>
          <w:szCs w:val="18"/>
        </w:rPr>
        <w:t xml:space="preserve"> </w:t>
      </w:r>
      <w:r w:rsidRPr="002465CC">
        <w:rPr>
          <w:rFonts w:ascii="GHEA Grapalat" w:hAnsi="GHEA Grapalat" w:cs="Calibri"/>
          <w:bCs/>
          <w:iCs/>
          <w:sz w:val="18"/>
          <w:szCs w:val="18"/>
          <w:lang w:val="hy-AM"/>
        </w:rPr>
        <w:t>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 xml:space="preserve">конечных и промежуточных опор, </w:t>
      </w:r>
      <w:r w:rsidRPr="000F1126">
        <w:rPr>
          <w:rFonts w:ascii="GHEA Grapalat" w:hAnsi="GHEA Grapalat" w:cs="Calibri"/>
          <w:bCs/>
          <w:iCs/>
          <w:sz w:val="18"/>
          <w:szCs w:val="18"/>
          <w:lang w:val="hy-AM"/>
        </w:rPr>
        <w:t xml:space="preserve">обнаружении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1D3CEC80" w14:textId="77777777" w:rsidR="00CD0626" w:rsidRPr="001A398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6.</w:t>
      </w:r>
      <w:r>
        <w:rPr>
          <w:rFonts w:ascii="GHEA Grapalat" w:hAnsi="GHEA Grapalat" w:cs="Calibri"/>
          <w:bCs/>
          <w:iCs/>
          <w:sz w:val="18"/>
          <w:szCs w:val="18"/>
        </w:rPr>
        <w:t xml:space="preserve"> При необходимости покраска перил,</w:t>
      </w:r>
    </w:p>
    <w:p w14:paraId="45499E6D"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7.</w:t>
      </w:r>
      <w:r>
        <w:rPr>
          <w:rFonts w:ascii="GHEA Grapalat" w:hAnsi="GHEA Grapalat" w:cs="Calibri"/>
          <w:bCs/>
          <w:iCs/>
          <w:sz w:val="18"/>
          <w:szCs w:val="18"/>
        </w:rPr>
        <w:t xml:space="preserve"> Восстановление и покраска изношенных поверхностей ограждений,</w:t>
      </w:r>
    </w:p>
    <w:p w14:paraId="344F90B8" w14:textId="77777777" w:rsidR="00CD0626"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8.</w:t>
      </w:r>
      <w:r>
        <w:rPr>
          <w:rFonts w:ascii="GHEA Grapalat" w:hAnsi="GHEA Grapalat" w:cs="Calibri"/>
          <w:bCs/>
          <w:iCs/>
          <w:sz w:val="18"/>
          <w:szCs w:val="18"/>
        </w:rPr>
        <w:t xml:space="preserve"> Периодическая очистка проезжей части и тротуаров от грязи и грунтовых накоплений.</w:t>
      </w:r>
    </w:p>
    <w:p w14:paraId="6B6FA381" w14:textId="77777777" w:rsidR="00CD0626" w:rsidRPr="001024ED"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9.</w:t>
      </w:r>
      <w:r>
        <w:rPr>
          <w:rFonts w:ascii="GHEA Grapalat" w:hAnsi="GHEA Grapalat" w:cs="Calibri"/>
          <w:bCs/>
          <w:iCs/>
          <w:sz w:val="18"/>
          <w:szCs w:val="18"/>
        </w:rPr>
        <w:t xml:space="preserve"> Восстановление карнизов под перилами.</w:t>
      </w:r>
    </w:p>
    <w:p w14:paraId="34E082B3" w14:textId="77777777" w:rsidR="00CD0626" w:rsidRPr="000F7DDE" w:rsidRDefault="00CD0626" w:rsidP="00CD0626">
      <w:pPr>
        <w:rPr>
          <w:rFonts w:ascii="GHEA Grapalat" w:hAnsi="GHEA Grapalat" w:cs="Calibri"/>
          <w:bCs/>
          <w:iCs/>
          <w:sz w:val="18"/>
          <w:szCs w:val="18"/>
          <w:lang w:val="hy-AM"/>
        </w:rPr>
      </w:pPr>
      <w:r>
        <w:rPr>
          <w:rFonts w:ascii="GHEA Grapalat" w:hAnsi="GHEA Grapalat" w:cs="Calibri"/>
          <w:b/>
          <w:bCs/>
          <w:iCs/>
          <w:sz w:val="18"/>
          <w:szCs w:val="18"/>
          <w:u w:val="single"/>
          <w:lang w:val="hy-AM"/>
        </w:rPr>
        <w:t>9</w:t>
      </w:r>
      <w:r w:rsidRPr="000F7DDE">
        <w:rPr>
          <w:rFonts w:ascii="GHEA Grapalat" w:hAnsi="GHEA Grapalat" w:cs="Calibri"/>
          <w:b/>
          <w:bCs/>
          <w:iCs/>
          <w:sz w:val="18"/>
          <w:szCs w:val="18"/>
          <w:u w:val="single"/>
          <w:lang w:val="hy-AM"/>
        </w:rPr>
        <w:t>.</w:t>
      </w:r>
      <w:r>
        <w:rPr>
          <w:rFonts w:ascii="GHEA Grapalat" w:hAnsi="GHEA Grapalat" w:cs="Calibri"/>
          <w:b/>
          <w:bCs/>
          <w:iCs/>
          <w:sz w:val="18"/>
          <w:szCs w:val="18"/>
          <w:u w:val="single"/>
          <w:lang w:val="hy-AM"/>
        </w:rPr>
        <w:t xml:space="preserve"> </w:t>
      </w:r>
      <w:r w:rsidRPr="00314D0F">
        <w:rPr>
          <w:rFonts w:ascii="GHEA Grapalat" w:hAnsi="GHEA Grapalat" w:cs="Calibri"/>
          <w:b/>
          <w:bCs/>
          <w:iCs/>
          <w:sz w:val="18"/>
          <w:szCs w:val="18"/>
          <w:u w:val="single"/>
          <w:lang w:val="hy-AM"/>
        </w:rPr>
        <w:t>Магистраль на улице Ватутина-ч</w:t>
      </w:r>
      <w:r>
        <w:rPr>
          <w:rFonts w:ascii="GHEA Grapalat" w:hAnsi="GHEA Grapalat" w:cs="Calibri"/>
          <w:b/>
          <w:bCs/>
          <w:iCs/>
          <w:sz w:val="18"/>
          <w:szCs w:val="18"/>
          <w:u w:val="single"/>
        </w:rPr>
        <w:t>ерез улицу Вагаршян</w:t>
      </w:r>
    </w:p>
    <w:p w14:paraId="2402EA2A" w14:textId="77777777" w:rsidR="00CD0626" w:rsidRPr="00314D0F" w:rsidRDefault="00CD0626" w:rsidP="00CD0626">
      <w:pPr>
        <w:jc w:val="both"/>
        <w:rPr>
          <w:rFonts w:ascii="GHEA Grapalat" w:hAnsi="GHEA Grapalat" w:cs="Calibri"/>
          <w:bCs/>
          <w:iCs/>
          <w:sz w:val="18"/>
          <w:szCs w:val="18"/>
        </w:rPr>
      </w:pPr>
      <w:r>
        <w:rPr>
          <w:rFonts w:ascii="GHEA Grapalat" w:hAnsi="GHEA Grapalat" w:cs="Calibri"/>
          <w:bCs/>
          <w:iCs/>
          <w:sz w:val="18"/>
          <w:szCs w:val="18"/>
        </w:rPr>
        <w:t>Длина</w:t>
      </w:r>
      <w:r w:rsidRPr="000F7DDE">
        <w:rPr>
          <w:rFonts w:ascii="GHEA Grapalat" w:hAnsi="GHEA Grapalat" w:cs="Calibri"/>
          <w:bCs/>
          <w:iCs/>
          <w:sz w:val="18"/>
          <w:szCs w:val="18"/>
          <w:lang w:val="hy-AM"/>
        </w:rPr>
        <w:t xml:space="preserve"> –  67.2 </w:t>
      </w:r>
      <w:r>
        <w:rPr>
          <w:rFonts w:ascii="GHEA Grapalat" w:hAnsi="GHEA Grapalat" w:cs="Calibri"/>
          <w:bCs/>
          <w:iCs/>
          <w:sz w:val="18"/>
          <w:szCs w:val="18"/>
        </w:rPr>
        <w:t>м</w:t>
      </w:r>
    </w:p>
    <w:p w14:paraId="1EDE1EA2" w14:textId="77777777" w:rsidR="00CD0626" w:rsidRPr="00314D0F" w:rsidRDefault="00CD0626" w:rsidP="00CD0626">
      <w:pPr>
        <w:jc w:val="both"/>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0F7DDE">
        <w:rPr>
          <w:rFonts w:ascii="GHEA Grapalat" w:hAnsi="GHEA Grapalat" w:cs="Calibri"/>
          <w:bCs/>
          <w:iCs/>
          <w:sz w:val="18"/>
          <w:szCs w:val="18"/>
          <w:lang w:val="hy-AM"/>
        </w:rPr>
        <w:t xml:space="preserve"> –    23.65</w:t>
      </w:r>
      <w:r>
        <w:rPr>
          <w:rFonts w:ascii="GHEA Grapalat" w:hAnsi="GHEA Grapalat" w:cs="Calibri"/>
          <w:bCs/>
          <w:iCs/>
          <w:sz w:val="18"/>
          <w:szCs w:val="18"/>
        </w:rPr>
        <w:t xml:space="preserve"> м</w:t>
      </w:r>
    </w:p>
    <w:p w14:paraId="4A49EA5E"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   15+21+15</w:t>
      </w:r>
      <w:r>
        <w:rPr>
          <w:rFonts w:ascii="GHEA Grapalat" w:hAnsi="GHEA Grapalat" w:cs="Calibri"/>
          <w:bCs/>
          <w:iCs/>
          <w:sz w:val="18"/>
          <w:szCs w:val="18"/>
        </w:rPr>
        <w:t xml:space="preserve"> м</w:t>
      </w:r>
      <w:r w:rsidRPr="000F7DDE">
        <w:rPr>
          <w:rFonts w:ascii="GHEA Grapalat" w:hAnsi="GHEA Grapalat" w:cs="Calibri"/>
          <w:bCs/>
          <w:iCs/>
          <w:sz w:val="18"/>
          <w:szCs w:val="18"/>
          <w:lang w:val="hy-AM"/>
        </w:rPr>
        <w:t xml:space="preserve">, </w:t>
      </w:r>
      <w:r>
        <w:rPr>
          <w:rFonts w:ascii="GHEA Grapalat" w:hAnsi="GHEA Grapalat" w:cs="Calibri"/>
          <w:bCs/>
          <w:iCs/>
          <w:sz w:val="18"/>
          <w:szCs w:val="18"/>
        </w:rPr>
        <w:t>ж/б</w:t>
      </w:r>
      <w:r w:rsidRPr="000F7DDE">
        <w:rPr>
          <w:rFonts w:ascii="GHEA Grapalat" w:hAnsi="GHEA Grapalat" w:cs="Calibri"/>
          <w:bCs/>
          <w:iCs/>
          <w:sz w:val="18"/>
          <w:szCs w:val="18"/>
          <w:lang w:val="hy-AM"/>
        </w:rPr>
        <w:t xml:space="preserve"> </w:t>
      </w:r>
    </w:p>
    <w:p w14:paraId="10B0F6DC" w14:textId="77777777" w:rsidR="00CD0626" w:rsidRPr="00314D0F" w:rsidRDefault="00CD0626" w:rsidP="00CD0626">
      <w:pPr>
        <w:jc w:val="both"/>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- 2.45+18.75+2.45</w:t>
      </w:r>
      <w:r>
        <w:rPr>
          <w:rFonts w:ascii="GHEA Grapalat" w:hAnsi="GHEA Grapalat" w:cs="Calibri"/>
          <w:bCs/>
          <w:iCs/>
          <w:sz w:val="18"/>
          <w:szCs w:val="18"/>
        </w:rPr>
        <w:t xml:space="preserve"> м</w:t>
      </w:r>
    </w:p>
    <w:p w14:paraId="6FFB202C"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А-11, HK-80</w:t>
      </w:r>
    </w:p>
    <w:p w14:paraId="100E386A" w14:textId="77777777" w:rsidR="00CD0626" w:rsidRPr="000F7DDE" w:rsidRDefault="00CD0626" w:rsidP="00CD0626">
      <w:pPr>
        <w:jc w:val="both"/>
        <w:rPr>
          <w:rFonts w:ascii="GHEA Grapalat" w:hAnsi="GHEA Grapalat" w:cs="Calibri"/>
          <w:bCs/>
          <w:iCs/>
          <w:sz w:val="18"/>
          <w:szCs w:val="18"/>
          <w:lang w:val="hy-AM"/>
        </w:rPr>
      </w:pPr>
      <w:r w:rsidRPr="00500A60">
        <w:rPr>
          <w:rFonts w:ascii="GHEA Grapalat" w:hAnsi="GHEA Grapalat" w:cs="Calibri"/>
          <w:bCs/>
          <w:iCs/>
          <w:sz w:val="18"/>
          <w:szCs w:val="18"/>
          <w:lang w:val="hy-AM"/>
        </w:rPr>
        <w:t>Дата строительства</w:t>
      </w:r>
      <w:r w:rsidRPr="000F7DDE">
        <w:rPr>
          <w:rFonts w:ascii="GHEA Grapalat" w:hAnsi="GHEA Grapalat" w:cs="Calibri"/>
          <w:bCs/>
          <w:iCs/>
          <w:sz w:val="18"/>
          <w:szCs w:val="18"/>
          <w:lang w:val="hy-AM"/>
        </w:rPr>
        <w:t xml:space="preserve"> – 2000թ.</w:t>
      </w:r>
    </w:p>
    <w:p w14:paraId="0C96FAE0" w14:textId="77777777" w:rsidR="00CD0626" w:rsidRPr="00A7580F" w:rsidRDefault="00CD0626" w:rsidP="00CD0626">
      <w:pPr>
        <w:jc w:val="both"/>
        <w:rPr>
          <w:rFonts w:ascii="GHEA Grapalat" w:hAnsi="GHEA Grapalat" w:cs="Calibri"/>
          <w:bCs/>
          <w:iCs/>
          <w:sz w:val="4"/>
          <w:szCs w:val="4"/>
          <w:lang w:val="hy-AM"/>
        </w:rPr>
      </w:pPr>
    </w:p>
    <w:p w14:paraId="172317FA" w14:textId="77777777" w:rsidR="00CD0626" w:rsidRPr="00416A70"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w:t>
      </w:r>
      <w:r w:rsidRPr="00500A60">
        <w:rPr>
          <w:rFonts w:ascii="GHEA Grapalat" w:hAnsi="GHEA Grapalat" w:cs="Calibri"/>
          <w:bCs/>
          <w:iCs/>
          <w:sz w:val="18"/>
          <w:szCs w:val="18"/>
          <w:lang w:val="hy-AM"/>
        </w:rPr>
        <w:t xml:space="preserve"> Постоянное обеспечение водоотвода с поверхностей </w:t>
      </w:r>
      <w:r w:rsidRPr="00870ACD">
        <w:rPr>
          <w:rFonts w:ascii="GHEA Grapalat" w:hAnsi="GHEA Grapalat" w:cs="Calibri"/>
          <w:bCs/>
          <w:iCs/>
          <w:sz w:val="18"/>
          <w:szCs w:val="18"/>
          <w:lang w:val="hy-AM"/>
        </w:rPr>
        <w:t>низов ферм опор</w:t>
      </w:r>
      <w:r>
        <w:rPr>
          <w:rFonts w:ascii="GHEA Grapalat" w:hAnsi="GHEA Grapalat" w:cs="Calibri"/>
          <w:bCs/>
          <w:iCs/>
          <w:sz w:val="18"/>
          <w:szCs w:val="18"/>
        </w:rPr>
        <w:t>,</w:t>
      </w:r>
    </w:p>
    <w:p w14:paraId="385B98EE" w14:textId="77777777" w:rsidR="00CD0626" w:rsidRPr="00416A70"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2.</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опор</w:t>
      </w:r>
      <w:r w:rsidRPr="002465CC">
        <w:rPr>
          <w:rFonts w:ascii="GHEA Grapalat" w:hAnsi="GHEA Grapalat" w:cs="Calibri"/>
          <w:bCs/>
          <w:iCs/>
          <w:sz w:val="18"/>
          <w:szCs w:val="18"/>
          <w:lang w:val="hy-AM"/>
        </w:rPr>
        <w:t xml:space="preserve">ных </w:t>
      </w:r>
      <w:r w:rsidRPr="00E12D20">
        <w:rPr>
          <w:rFonts w:ascii="GHEA Grapalat" w:hAnsi="GHEA Grapalat" w:cs="Calibri"/>
          <w:bCs/>
          <w:iCs/>
          <w:sz w:val="18"/>
          <w:szCs w:val="18"/>
          <w:lang w:val="hy-AM"/>
        </w:rPr>
        <w:t>частей</w:t>
      </w:r>
      <w:r w:rsidRPr="000F7DDE">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очистка от грязи и ржавчины</w:t>
      </w:r>
      <w:r w:rsidRPr="000F7DDE">
        <w:rPr>
          <w:rFonts w:ascii="GHEA Grapalat" w:hAnsi="GHEA Grapalat" w:cs="Calibri"/>
          <w:bCs/>
          <w:iCs/>
          <w:sz w:val="18"/>
          <w:szCs w:val="18"/>
          <w:lang w:val="hy-AM"/>
        </w:rPr>
        <w:t xml:space="preserve">, </w:t>
      </w:r>
      <w:r>
        <w:rPr>
          <w:rFonts w:ascii="GHEA Grapalat" w:hAnsi="GHEA Grapalat" w:cs="Calibri"/>
          <w:bCs/>
          <w:iCs/>
          <w:sz w:val="18"/>
          <w:szCs w:val="18"/>
        </w:rPr>
        <w:t>обработка соответствующей замазкой,</w:t>
      </w:r>
    </w:p>
    <w:p w14:paraId="2D06A466"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3.</w:t>
      </w:r>
      <w:r>
        <w:rPr>
          <w:rFonts w:ascii="GHEA Grapalat" w:hAnsi="GHEA Grapalat" w:cs="Calibri"/>
          <w:bCs/>
          <w:iCs/>
          <w:sz w:val="18"/>
          <w:szCs w:val="18"/>
        </w:rPr>
        <w:t xml:space="preserve"> </w:t>
      </w:r>
      <w:r w:rsidRPr="002465CC">
        <w:rPr>
          <w:rFonts w:ascii="GHEA Grapalat" w:hAnsi="GHEA Grapalat" w:cs="Calibri"/>
          <w:bCs/>
          <w:iCs/>
          <w:sz w:val="18"/>
          <w:szCs w:val="18"/>
          <w:lang w:val="hy-AM"/>
        </w:rPr>
        <w:t xml:space="preserve">Очистка водоотводных труб и обеспеченое </w:t>
      </w:r>
      <w:r>
        <w:rPr>
          <w:rFonts w:ascii="GHEA Grapalat" w:hAnsi="GHEA Grapalat" w:cs="Calibri"/>
          <w:bCs/>
          <w:iCs/>
          <w:sz w:val="18"/>
          <w:szCs w:val="18"/>
          <w:lang w:val="hy-AM"/>
        </w:rPr>
        <w:t xml:space="preserve">бесперебойной работы системы </w:t>
      </w:r>
      <w:r w:rsidRPr="002465CC">
        <w:rPr>
          <w:rFonts w:ascii="GHEA Grapalat" w:hAnsi="GHEA Grapalat" w:cs="Calibri"/>
          <w:bCs/>
          <w:iCs/>
          <w:sz w:val="18"/>
          <w:szCs w:val="18"/>
          <w:lang w:val="hy-AM"/>
        </w:rPr>
        <w:t>водоотвода</w:t>
      </w:r>
      <w:r>
        <w:rPr>
          <w:rFonts w:ascii="GHEA Grapalat" w:hAnsi="GHEA Grapalat" w:cs="Calibri"/>
          <w:bCs/>
          <w:iCs/>
          <w:sz w:val="18"/>
          <w:szCs w:val="18"/>
        </w:rPr>
        <w:t>,</w:t>
      </w:r>
    </w:p>
    <w:p w14:paraId="72DDB0E6" w14:textId="77777777" w:rsidR="00CD0626" w:rsidRPr="006B15A7"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4.</w:t>
      </w:r>
      <w:r>
        <w:rPr>
          <w:rFonts w:ascii="GHEA Grapalat" w:hAnsi="GHEA Grapalat" w:cs="Calibri"/>
          <w:bCs/>
          <w:iCs/>
          <w:sz w:val="18"/>
          <w:szCs w:val="18"/>
        </w:rPr>
        <w:t xml:space="preserve"> </w:t>
      </w:r>
      <w:r w:rsidRPr="00BF6F03">
        <w:rPr>
          <w:rFonts w:ascii="GHEA Grapalat" w:hAnsi="GHEA Grapalat" w:cs="Calibri"/>
          <w:bCs/>
          <w:iCs/>
          <w:sz w:val="18"/>
          <w:szCs w:val="18"/>
          <w:lang w:val="hy-AM"/>
        </w:rPr>
        <w:t>Заливка</w:t>
      </w:r>
      <w:r w:rsidRPr="006B15A7">
        <w:rPr>
          <w:rFonts w:ascii="GHEA Grapalat" w:hAnsi="GHEA Grapalat" w:cs="Calibri"/>
          <w:bCs/>
          <w:iCs/>
          <w:sz w:val="18"/>
          <w:szCs w:val="18"/>
          <w:lang w:val="hy-AM"/>
        </w:rPr>
        <w:t xml:space="preserve"> </w:t>
      </w:r>
      <w:r>
        <w:rPr>
          <w:rFonts w:ascii="GHEA Grapalat" w:hAnsi="GHEA Grapalat" w:cs="Calibri"/>
          <w:bCs/>
          <w:iCs/>
          <w:sz w:val="18"/>
          <w:szCs w:val="18"/>
        </w:rPr>
        <w:t xml:space="preserve">а/б покрытия проезжей части и тротуаров моста </w:t>
      </w:r>
      <w:r w:rsidRPr="006B15A7">
        <w:rPr>
          <w:rFonts w:ascii="GHEA Grapalat" w:hAnsi="GHEA Grapalat" w:cs="Calibri"/>
          <w:bCs/>
          <w:iCs/>
          <w:sz w:val="18"/>
          <w:szCs w:val="18"/>
          <w:lang w:val="hy-AM"/>
        </w:rPr>
        <w:t>битумной мастикой,</w:t>
      </w:r>
    </w:p>
    <w:p w14:paraId="3DD84B36"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w:t>
      </w:r>
      <w:r w:rsidRPr="00C379D2">
        <w:rPr>
          <w:rFonts w:ascii="GHEA Grapalat" w:hAnsi="GHEA Grapalat" w:cs="Calibri"/>
          <w:bCs/>
          <w:iCs/>
          <w:sz w:val="18"/>
          <w:szCs w:val="18"/>
          <w:lang w:val="hy-AM"/>
        </w:rPr>
        <w:t xml:space="preserve"> В</w:t>
      </w:r>
      <w:r>
        <w:rPr>
          <w:rFonts w:ascii="GHEA Grapalat" w:hAnsi="GHEA Grapalat" w:cs="Calibri"/>
          <w:bCs/>
          <w:iCs/>
          <w:sz w:val="18"/>
          <w:szCs w:val="18"/>
        </w:rPr>
        <w:t>осстановлениы и покраска ограждений и перил,</w:t>
      </w:r>
    </w:p>
    <w:p w14:paraId="2DCA2093"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6.</w:t>
      </w:r>
      <w:r w:rsidRPr="002465CC">
        <w:rPr>
          <w:rFonts w:ascii="GHEA Grapalat" w:hAnsi="GHEA Grapalat" w:cs="Calibri"/>
          <w:bCs/>
          <w:iCs/>
          <w:sz w:val="18"/>
          <w:szCs w:val="18"/>
          <w:lang w:val="hy-AM"/>
        </w:rPr>
        <w:t xml:space="preserve"> Периодическ</w:t>
      </w:r>
      <w:r>
        <w:rPr>
          <w:rFonts w:ascii="GHEA Grapalat" w:hAnsi="GHEA Grapalat" w:cs="Calibri"/>
          <w:bCs/>
          <w:iCs/>
          <w:sz w:val="18"/>
          <w:szCs w:val="18"/>
        </w:rPr>
        <w:t>ий</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осмотр</w:t>
      </w:r>
      <w:r w:rsidRPr="002465CC">
        <w:rPr>
          <w:rFonts w:ascii="GHEA Grapalat" w:hAnsi="GHEA Grapalat" w:cs="Calibri"/>
          <w:bCs/>
          <w:iCs/>
          <w:sz w:val="18"/>
          <w:szCs w:val="18"/>
          <w:lang w:val="hy-AM"/>
        </w:rPr>
        <w:t xml:space="preserve"> пролетных конструкций</w:t>
      </w:r>
      <w:r>
        <w:rPr>
          <w:rFonts w:ascii="GHEA Grapalat" w:hAnsi="GHEA Grapalat" w:cs="Calibri"/>
          <w:bCs/>
          <w:iCs/>
          <w:sz w:val="18"/>
          <w:szCs w:val="18"/>
        </w:rPr>
        <w:t xml:space="preserve"> и опор </w:t>
      </w:r>
      <w:r w:rsidRPr="002465CC">
        <w:rPr>
          <w:rFonts w:ascii="GHEA Grapalat" w:hAnsi="GHEA Grapalat" w:cs="Calibri"/>
          <w:bCs/>
          <w:iCs/>
          <w:sz w:val="18"/>
          <w:szCs w:val="18"/>
          <w:lang w:val="hy-AM"/>
        </w:rPr>
        <w:t xml:space="preserve">, при обнаружении </w:t>
      </w:r>
      <w:r>
        <w:rPr>
          <w:rFonts w:ascii="GHEA Grapalat" w:hAnsi="GHEA Grapalat" w:cs="Calibri"/>
          <w:bCs/>
          <w:iCs/>
          <w:sz w:val="18"/>
          <w:szCs w:val="18"/>
        </w:rPr>
        <w:t>повреждений и трещин</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3E506598" w14:textId="77777777" w:rsidR="00CD0626" w:rsidRPr="000C3089"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7.</w:t>
      </w:r>
      <w:r>
        <w:rPr>
          <w:rFonts w:ascii="GHEA Grapalat" w:hAnsi="GHEA Grapalat" w:cs="Calibri"/>
          <w:bCs/>
          <w:iCs/>
          <w:sz w:val="18"/>
          <w:szCs w:val="18"/>
        </w:rPr>
        <w:t xml:space="preserve"> бетонных ограждений,</w:t>
      </w:r>
    </w:p>
    <w:p w14:paraId="2D5648EB"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w:t>
      </w:r>
      <w:r>
        <w:rPr>
          <w:rFonts w:ascii="GHEA Grapalat" w:hAnsi="GHEA Grapalat" w:cs="Calibri"/>
          <w:bCs/>
          <w:iCs/>
          <w:sz w:val="18"/>
          <w:szCs w:val="18"/>
        </w:rPr>
        <w:t xml:space="preserve"> Периодическая очистка проезжей части и тротуаров от грязи и грунтовых накоплений,</w:t>
      </w:r>
    </w:p>
    <w:p w14:paraId="62382AE6"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9</w:t>
      </w:r>
      <w:r w:rsidRPr="000F7DDE">
        <w:rPr>
          <w:rFonts w:ascii="GHEA Grapalat" w:hAnsi="GHEA Grapalat" w:cs="Calibri"/>
          <w:bCs/>
          <w:iCs/>
          <w:sz w:val="18"/>
          <w:szCs w:val="18"/>
          <w:lang w:val="hy-AM"/>
        </w:rPr>
        <w:t>.</w:t>
      </w:r>
      <w:r w:rsidRPr="00922180">
        <w:rPr>
          <w:rFonts w:ascii="GHEA Grapalat" w:hAnsi="GHEA Grapalat" w:cs="Calibri"/>
          <w:bCs/>
          <w:iCs/>
          <w:sz w:val="18"/>
          <w:szCs w:val="18"/>
          <w:lang w:val="hy-AM"/>
        </w:rPr>
        <w:t xml:space="preserve"> Восстановление слоев краски </w:t>
      </w:r>
      <w:r>
        <w:rPr>
          <w:rFonts w:ascii="GHEA Grapalat" w:hAnsi="GHEA Grapalat" w:cs="Calibri"/>
          <w:bCs/>
          <w:iCs/>
          <w:sz w:val="18"/>
          <w:szCs w:val="18"/>
        </w:rPr>
        <w:t xml:space="preserve">лицевых сторон </w:t>
      </w:r>
      <w:r w:rsidRPr="00922180">
        <w:rPr>
          <w:rFonts w:ascii="GHEA Grapalat" w:hAnsi="GHEA Grapalat" w:cs="Calibri"/>
          <w:bCs/>
          <w:iCs/>
          <w:sz w:val="18"/>
          <w:szCs w:val="18"/>
          <w:lang w:val="hy-AM"/>
        </w:rPr>
        <w:t>пролетных констукций и конечных опор</w:t>
      </w:r>
      <w:r>
        <w:rPr>
          <w:rFonts w:ascii="GHEA Grapalat" w:hAnsi="GHEA Grapalat" w:cs="Calibri"/>
          <w:bCs/>
          <w:iCs/>
          <w:sz w:val="18"/>
          <w:szCs w:val="18"/>
        </w:rPr>
        <w:t>.</w:t>
      </w:r>
      <w:r w:rsidRPr="00922180">
        <w:rPr>
          <w:rFonts w:ascii="GHEA Grapalat" w:hAnsi="GHEA Grapalat" w:cs="Calibri"/>
          <w:bCs/>
          <w:iCs/>
          <w:sz w:val="18"/>
          <w:szCs w:val="18"/>
          <w:lang w:val="hy-AM"/>
        </w:rPr>
        <w:t xml:space="preserve"> </w:t>
      </w:r>
    </w:p>
    <w:p w14:paraId="1FD296FE" w14:textId="77777777" w:rsidR="00CD0626" w:rsidRPr="00DC0B06" w:rsidRDefault="00CD0626" w:rsidP="00CD0626">
      <w:pPr>
        <w:rPr>
          <w:rFonts w:ascii="GHEA Grapalat" w:hAnsi="GHEA Grapalat" w:cs="Calibri"/>
          <w:b/>
          <w:bCs/>
          <w:iCs/>
          <w:sz w:val="18"/>
          <w:szCs w:val="18"/>
          <w:u w:val="single"/>
        </w:rPr>
      </w:pPr>
      <w:r>
        <w:rPr>
          <w:rFonts w:ascii="GHEA Grapalat" w:hAnsi="GHEA Grapalat" w:cs="Calibri"/>
          <w:b/>
          <w:bCs/>
          <w:iCs/>
          <w:sz w:val="18"/>
          <w:szCs w:val="18"/>
          <w:u w:val="single"/>
          <w:lang w:val="hy-AM"/>
        </w:rPr>
        <w:t>10</w:t>
      </w:r>
      <w:r w:rsidRPr="000F7DDE">
        <w:rPr>
          <w:rFonts w:ascii="GHEA Grapalat" w:hAnsi="GHEA Grapalat" w:cs="Calibri"/>
          <w:b/>
          <w:bCs/>
          <w:iCs/>
          <w:sz w:val="18"/>
          <w:szCs w:val="18"/>
          <w:u w:val="single"/>
          <w:lang w:val="hy-AM"/>
        </w:rPr>
        <w:t>.</w:t>
      </w:r>
      <w:r>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Мост Давидашен</w:t>
      </w:r>
    </w:p>
    <w:p w14:paraId="6CF75527" w14:textId="77777777" w:rsidR="00CD0626" w:rsidRPr="00DC0B06" w:rsidRDefault="00CD0626" w:rsidP="00CD0626">
      <w:pPr>
        <w:rPr>
          <w:rFonts w:ascii="GHEA Grapalat" w:hAnsi="GHEA Grapalat" w:cs="Calibri"/>
          <w:bCs/>
          <w:iCs/>
          <w:sz w:val="18"/>
          <w:szCs w:val="18"/>
        </w:rPr>
      </w:pPr>
      <w:r>
        <w:rPr>
          <w:rFonts w:ascii="GHEA Grapalat" w:hAnsi="GHEA Grapalat" w:cs="Calibri"/>
          <w:bCs/>
          <w:iCs/>
          <w:sz w:val="18"/>
          <w:szCs w:val="18"/>
        </w:rPr>
        <w:t>Длина</w:t>
      </w:r>
      <w:r w:rsidRPr="000F7DDE">
        <w:rPr>
          <w:rFonts w:ascii="GHEA Grapalat" w:hAnsi="GHEA Grapalat" w:cs="Calibri"/>
          <w:bCs/>
          <w:iCs/>
          <w:sz w:val="18"/>
          <w:szCs w:val="18"/>
          <w:lang w:val="hy-AM"/>
        </w:rPr>
        <w:t xml:space="preserve"> –496</w:t>
      </w:r>
      <w:r>
        <w:rPr>
          <w:rFonts w:ascii="GHEA Grapalat" w:hAnsi="GHEA Grapalat" w:cs="Calibri"/>
          <w:bCs/>
          <w:iCs/>
          <w:sz w:val="18"/>
          <w:szCs w:val="18"/>
        </w:rPr>
        <w:t>м</w:t>
      </w:r>
    </w:p>
    <w:p w14:paraId="678AB2ED" w14:textId="77777777" w:rsidR="00CD0626" w:rsidRPr="00DC0B06" w:rsidRDefault="00CD0626" w:rsidP="00CD0626">
      <w:pPr>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0F7DDE">
        <w:rPr>
          <w:rFonts w:ascii="GHEA Grapalat" w:hAnsi="GHEA Grapalat" w:cs="Calibri"/>
          <w:bCs/>
          <w:iCs/>
          <w:sz w:val="18"/>
          <w:szCs w:val="18"/>
          <w:lang w:val="hy-AM"/>
        </w:rPr>
        <w:t xml:space="preserve"> –32</w:t>
      </w:r>
      <w:r>
        <w:rPr>
          <w:rFonts w:ascii="GHEA Grapalat" w:hAnsi="GHEA Grapalat" w:cs="Calibri"/>
          <w:bCs/>
          <w:iCs/>
          <w:sz w:val="18"/>
          <w:szCs w:val="18"/>
        </w:rPr>
        <w:t>м</w:t>
      </w:r>
    </w:p>
    <w:p w14:paraId="4EFF0E61" w14:textId="77777777" w:rsidR="00CD0626" w:rsidRPr="00DC0B06" w:rsidRDefault="00CD0626" w:rsidP="00CD0626">
      <w:pPr>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 1x15+64+3x80+48.9+4x28 </w:t>
      </w:r>
      <w:r>
        <w:rPr>
          <w:rFonts w:ascii="GHEA Grapalat" w:hAnsi="GHEA Grapalat" w:cs="Calibri"/>
          <w:bCs/>
          <w:iCs/>
          <w:sz w:val="18"/>
          <w:szCs w:val="18"/>
        </w:rPr>
        <w:t>м</w:t>
      </w:r>
      <w:r w:rsidRPr="000F7DDE">
        <w:rPr>
          <w:rFonts w:ascii="GHEA Grapalat" w:hAnsi="GHEA Grapalat" w:cs="Calibri"/>
          <w:bCs/>
          <w:iCs/>
          <w:sz w:val="18"/>
          <w:szCs w:val="18"/>
          <w:lang w:val="hy-AM"/>
        </w:rPr>
        <w:t>,</w:t>
      </w:r>
      <w:r>
        <w:rPr>
          <w:rFonts w:ascii="GHEA Grapalat" w:hAnsi="GHEA Grapalat" w:cs="Calibri"/>
          <w:bCs/>
          <w:iCs/>
          <w:sz w:val="18"/>
          <w:szCs w:val="18"/>
        </w:rPr>
        <w:t xml:space="preserve"> ж/б</w:t>
      </w:r>
      <w:r>
        <w:rPr>
          <w:rFonts w:ascii="GHEA Grapalat" w:hAnsi="GHEA Grapalat" w:cs="Calibri"/>
          <w:bCs/>
          <w:iCs/>
          <w:sz w:val="18"/>
          <w:szCs w:val="18"/>
          <w:lang w:val="hy-AM"/>
        </w:rPr>
        <w:t xml:space="preserve"> </w:t>
      </w:r>
    </w:p>
    <w:p w14:paraId="29D788BD" w14:textId="77777777" w:rsidR="00CD0626" w:rsidRPr="00DC0B06" w:rsidRDefault="00CD0626" w:rsidP="00CD0626">
      <w:pPr>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 3+26+3</w:t>
      </w:r>
      <w:r>
        <w:rPr>
          <w:rFonts w:ascii="GHEA Grapalat" w:hAnsi="GHEA Grapalat" w:cs="Calibri"/>
          <w:bCs/>
          <w:iCs/>
          <w:sz w:val="18"/>
          <w:szCs w:val="18"/>
        </w:rPr>
        <w:t>м</w:t>
      </w:r>
    </w:p>
    <w:p w14:paraId="4CA58AE8" w14:textId="77777777" w:rsidR="00CD0626" w:rsidRPr="000F7DDE" w:rsidRDefault="00CD0626" w:rsidP="00CD0626">
      <w:pPr>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  A11, HK-80</w:t>
      </w:r>
    </w:p>
    <w:p w14:paraId="05CED4BB" w14:textId="77777777" w:rsidR="00CD0626" w:rsidRPr="000F7DDE" w:rsidRDefault="00CD0626" w:rsidP="00CD0626">
      <w:pPr>
        <w:rPr>
          <w:rFonts w:ascii="GHEA Grapalat" w:hAnsi="GHEA Grapalat" w:cs="Calibri"/>
          <w:bCs/>
          <w:iCs/>
          <w:sz w:val="18"/>
          <w:szCs w:val="18"/>
          <w:lang w:val="hy-AM"/>
        </w:rPr>
      </w:pPr>
      <w:r w:rsidRPr="00500A60">
        <w:rPr>
          <w:rFonts w:ascii="GHEA Grapalat" w:hAnsi="GHEA Grapalat" w:cs="Calibri"/>
          <w:bCs/>
          <w:iCs/>
          <w:sz w:val="18"/>
          <w:szCs w:val="18"/>
          <w:lang w:val="hy-AM"/>
        </w:rPr>
        <w:lastRenderedPageBreak/>
        <w:t>Дата строительства</w:t>
      </w:r>
      <w:r w:rsidRPr="000F7DDE">
        <w:rPr>
          <w:rFonts w:ascii="GHEA Grapalat" w:hAnsi="GHEA Grapalat" w:cs="Calibri"/>
          <w:bCs/>
          <w:iCs/>
          <w:sz w:val="18"/>
          <w:szCs w:val="18"/>
          <w:lang w:val="hy-AM"/>
        </w:rPr>
        <w:t xml:space="preserve"> – 2000</w:t>
      </w:r>
      <w:r w:rsidRPr="00184394">
        <w:rPr>
          <w:rFonts w:ascii="GHEA Grapalat" w:hAnsi="GHEA Grapalat" w:cs="Calibri"/>
          <w:bCs/>
          <w:iCs/>
          <w:sz w:val="18"/>
          <w:szCs w:val="18"/>
          <w:lang w:val="hy-AM"/>
        </w:rPr>
        <w:t>г</w:t>
      </w:r>
      <w:r w:rsidRPr="000F7DDE">
        <w:rPr>
          <w:rFonts w:ascii="GHEA Grapalat" w:hAnsi="GHEA Grapalat" w:cs="Calibri"/>
          <w:bCs/>
          <w:iCs/>
          <w:sz w:val="18"/>
          <w:szCs w:val="18"/>
          <w:lang w:val="hy-AM"/>
        </w:rPr>
        <w:t>.</w:t>
      </w:r>
    </w:p>
    <w:p w14:paraId="6AC3B35E" w14:textId="77777777" w:rsidR="00CD0626" w:rsidRPr="00A7580F" w:rsidRDefault="00CD0626" w:rsidP="00CD0626">
      <w:pPr>
        <w:rPr>
          <w:rFonts w:ascii="GHEA Grapalat" w:hAnsi="GHEA Grapalat" w:cs="Calibri"/>
          <w:bCs/>
          <w:iCs/>
          <w:sz w:val="4"/>
          <w:szCs w:val="4"/>
          <w:lang w:val="hy-AM"/>
        </w:rPr>
      </w:pPr>
    </w:p>
    <w:p w14:paraId="70C50825"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1.</w:t>
      </w:r>
      <w:r w:rsidRPr="00184394">
        <w:rPr>
          <w:rFonts w:ascii="GHEA Grapalat" w:hAnsi="GHEA Grapalat" w:cs="Calibri"/>
          <w:bCs/>
          <w:iCs/>
          <w:sz w:val="18"/>
          <w:szCs w:val="18"/>
          <w:lang w:val="hy-AM"/>
        </w:rPr>
        <w:t xml:space="preserve">Приверка момента фактически поворачивающих сверхустойчивых болтов </w:t>
      </w:r>
      <w:r>
        <w:rPr>
          <w:rFonts w:ascii="GHEA Grapalat" w:hAnsi="GHEA Grapalat" w:cs="Calibri"/>
          <w:bCs/>
          <w:iCs/>
          <w:sz w:val="18"/>
          <w:szCs w:val="18"/>
        </w:rPr>
        <w:t>по сравнению с расчетным с помощью динамометрического ключа по существуюшим технологиям,</w:t>
      </w:r>
    </w:p>
    <w:p w14:paraId="51D65BF7" w14:textId="77777777" w:rsidR="00CD0626" w:rsidRPr="00866AC7"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2.</w:t>
      </w:r>
      <w:r w:rsidRPr="00866AC7">
        <w:rPr>
          <w:rFonts w:ascii="GHEA Grapalat" w:hAnsi="GHEA Grapalat" w:cs="Calibri"/>
          <w:bCs/>
          <w:iCs/>
          <w:sz w:val="18"/>
          <w:szCs w:val="18"/>
          <w:lang w:val="hy-AM"/>
        </w:rPr>
        <w:t xml:space="preserve"> </w:t>
      </w:r>
      <w:r>
        <w:rPr>
          <w:rFonts w:ascii="GHEA Grapalat" w:hAnsi="GHEA Grapalat" w:cs="Calibri"/>
          <w:bCs/>
          <w:iCs/>
          <w:sz w:val="18"/>
          <w:szCs w:val="18"/>
          <w:lang w:val="hy-AM"/>
        </w:rPr>
        <w:t>Про</w:t>
      </w:r>
      <w:r w:rsidRPr="00184394">
        <w:rPr>
          <w:rFonts w:ascii="GHEA Grapalat" w:hAnsi="GHEA Grapalat" w:cs="Calibri"/>
          <w:bCs/>
          <w:iCs/>
          <w:sz w:val="18"/>
          <w:szCs w:val="18"/>
          <w:lang w:val="hy-AM"/>
        </w:rPr>
        <w:t xml:space="preserve">верка </w:t>
      </w:r>
      <w:r>
        <w:rPr>
          <w:rFonts w:ascii="GHEA Grapalat" w:hAnsi="GHEA Grapalat" w:cs="Calibri"/>
          <w:bCs/>
          <w:iCs/>
          <w:sz w:val="18"/>
          <w:szCs w:val="18"/>
        </w:rPr>
        <w:t>автоматически и вручную  сваренных швов,</w:t>
      </w:r>
    </w:p>
    <w:p w14:paraId="2792FB8F"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3.</w:t>
      </w:r>
      <w:r>
        <w:rPr>
          <w:rFonts w:ascii="GHEA Grapalat" w:hAnsi="GHEA Grapalat" w:cs="Calibri"/>
          <w:bCs/>
          <w:iCs/>
          <w:sz w:val="18"/>
          <w:szCs w:val="18"/>
          <w:lang w:val="hy-AM"/>
        </w:rPr>
        <w:t xml:space="preserve"> Про</w:t>
      </w:r>
      <w:r w:rsidRPr="00184394">
        <w:rPr>
          <w:rFonts w:ascii="GHEA Grapalat" w:hAnsi="GHEA Grapalat" w:cs="Calibri"/>
          <w:bCs/>
          <w:iCs/>
          <w:sz w:val="18"/>
          <w:szCs w:val="18"/>
          <w:lang w:val="hy-AM"/>
        </w:rPr>
        <w:t>верка</w:t>
      </w:r>
      <w:r w:rsidRPr="000F7DDE">
        <w:rPr>
          <w:rFonts w:ascii="GHEA Grapalat" w:hAnsi="GHEA Grapalat" w:cs="Calibri"/>
          <w:bCs/>
          <w:iCs/>
          <w:sz w:val="18"/>
          <w:szCs w:val="18"/>
          <w:lang w:val="hy-AM"/>
        </w:rPr>
        <w:t xml:space="preserve"> </w:t>
      </w:r>
      <w:r>
        <w:rPr>
          <w:rFonts w:ascii="GHEA Grapalat" w:hAnsi="GHEA Grapalat" w:cs="Calibri"/>
          <w:bCs/>
          <w:iCs/>
          <w:sz w:val="18"/>
          <w:szCs w:val="18"/>
        </w:rPr>
        <w:t>и подтягивание приборов, починка швов, очистка, заливка мастикой,</w:t>
      </w:r>
    </w:p>
    <w:p w14:paraId="4CC954D8" w14:textId="77777777" w:rsidR="00CD0626" w:rsidRPr="007A6C04"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4.</w:t>
      </w:r>
      <w:r w:rsidRPr="007A6C04">
        <w:rPr>
          <w:rFonts w:ascii="GHEA Grapalat" w:hAnsi="GHEA Grapalat" w:cs="Calibri"/>
          <w:bCs/>
          <w:iCs/>
          <w:sz w:val="18"/>
          <w:szCs w:val="18"/>
          <w:lang w:val="hy-AM"/>
        </w:rPr>
        <w:t>Осмотр опорных частей</w:t>
      </w:r>
      <w:r>
        <w:rPr>
          <w:rFonts w:ascii="GHEA Grapalat" w:hAnsi="GHEA Grapalat" w:cs="Calibri"/>
          <w:bCs/>
          <w:iCs/>
          <w:sz w:val="18"/>
          <w:szCs w:val="18"/>
        </w:rPr>
        <w:t>,</w:t>
      </w:r>
      <w:r w:rsidRPr="007A6C04">
        <w:rPr>
          <w:rFonts w:ascii="GHEA Grapalat" w:hAnsi="GHEA Grapalat" w:cs="Calibri"/>
          <w:bCs/>
          <w:iCs/>
          <w:sz w:val="18"/>
          <w:szCs w:val="18"/>
          <w:lang w:val="hy-AM"/>
        </w:rPr>
        <w:t xml:space="preserve"> изучение отклонений по длине и ширине </w:t>
      </w:r>
      <w:r>
        <w:rPr>
          <w:rFonts w:ascii="GHEA Grapalat" w:hAnsi="GHEA Grapalat" w:cs="Calibri"/>
          <w:bCs/>
          <w:iCs/>
          <w:sz w:val="18"/>
          <w:szCs w:val="18"/>
          <w:lang w:val="hy-AM"/>
        </w:rPr>
        <w:t xml:space="preserve"> </w:t>
      </w:r>
      <w:r w:rsidRPr="007A6C04">
        <w:rPr>
          <w:rFonts w:ascii="GHEA Grapalat" w:hAnsi="GHEA Grapalat" w:cs="Calibri"/>
          <w:bCs/>
          <w:iCs/>
          <w:sz w:val="18"/>
          <w:szCs w:val="18"/>
          <w:lang w:val="hy-AM"/>
        </w:rPr>
        <w:t xml:space="preserve"> от их осей</w:t>
      </w:r>
      <w:r w:rsidRPr="000F7DDE">
        <w:rPr>
          <w:rFonts w:ascii="GHEA Grapalat" w:hAnsi="GHEA Grapalat" w:cs="Calibri"/>
          <w:bCs/>
          <w:iCs/>
          <w:sz w:val="18"/>
          <w:szCs w:val="18"/>
          <w:lang w:val="hy-AM"/>
        </w:rPr>
        <w:t xml:space="preserve"> </w:t>
      </w:r>
      <w:r w:rsidRPr="007A6C04">
        <w:rPr>
          <w:rFonts w:ascii="GHEA Grapalat" w:hAnsi="GHEA Grapalat" w:cs="Calibri"/>
          <w:bCs/>
          <w:iCs/>
          <w:sz w:val="18"/>
          <w:szCs w:val="18"/>
          <w:lang w:val="hy-AM"/>
        </w:rPr>
        <w:t>и</w:t>
      </w:r>
      <w:r w:rsidRPr="000F7DDE">
        <w:rPr>
          <w:rFonts w:ascii="GHEA Grapalat" w:hAnsi="GHEA Grapalat" w:cs="Calibri"/>
          <w:bCs/>
          <w:iCs/>
          <w:sz w:val="18"/>
          <w:szCs w:val="18"/>
          <w:lang w:val="hy-AM"/>
        </w:rPr>
        <w:t xml:space="preserve"> </w:t>
      </w:r>
      <w:r>
        <w:rPr>
          <w:rFonts w:ascii="GHEA Grapalat" w:hAnsi="GHEA Grapalat" w:cs="Calibri"/>
          <w:bCs/>
          <w:iCs/>
          <w:sz w:val="18"/>
          <w:szCs w:val="18"/>
        </w:rPr>
        <w:t>графитная замазка,</w:t>
      </w:r>
    </w:p>
    <w:p w14:paraId="62C8CFA3"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5.</w:t>
      </w:r>
      <w:r>
        <w:rPr>
          <w:rFonts w:ascii="GHEA Grapalat" w:hAnsi="GHEA Grapalat" w:cs="Calibri"/>
          <w:bCs/>
          <w:iCs/>
          <w:sz w:val="18"/>
          <w:szCs w:val="18"/>
        </w:rPr>
        <w:t xml:space="preserve">  Периодическое исправление и обеспечение состояния работ смотровых приборов </w:t>
      </w:r>
      <w:r w:rsidRPr="007A6C04">
        <w:rPr>
          <w:rFonts w:ascii="GHEA Grapalat" w:hAnsi="GHEA Grapalat" w:cs="Calibri"/>
          <w:bCs/>
          <w:iCs/>
          <w:sz w:val="18"/>
          <w:szCs w:val="18"/>
        </w:rPr>
        <w:t>(</w:t>
      </w:r>
      <w:r>
        <w:rPr>
          <w:rFonts w:ascii="GHEA Grapalat" w:hAnsi="GHEA Grapalat" w:cs="Calibri"/>
          <w:bCs/>
          <w:iCs/>
          <w:sz w:val="18"/>
          <w:szCs w:val="18"/>
        </w:rPr>
        <w:t>тележек</w:t>
      </w:r>
      <w:r w:rsidRPr="007A6C04">
        <w:rPr>
          <w:rFonts w:ascii="GHEA Grapalat" w:hAnsi="GHEA Grapalat" w:cs="Calibri"/>
          <w:bCs/>
          <w:iCs/>
          <w:sz w:val="18"/>
          <w:szCs w:val="18"/>
        </w:rPr>
        <w:t>)</w:t>
      </w:r>
      <w:r>
        <w:rPr>
          <w:rFonts w:ascii="GHEA Grapalat" w:hAnsi="GHEA Grapalat" w:cs="Calibri"/>
          <w:bCs/>
          <w:iCs/>
          <w:sz w:val="18"/>
          <w:szCs w:val="18"/>
        </w:rPr>
        <w:t>, дорожек и электростройпроводов (тройлерные линии),</w:t>
      </w:r>
    </w:p>
    <w:p w14:paraId="4CD29301"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6.</w:t>
      </w:r>
      <w:r>
        <w:rPr>
          <w:rFonts w:ascii="GHEA Grapalat" w:hAnsi="GHEA Grapalat" w:cs="Calibri"/>
          <w:bCs/>
          <w:iCs/>
          <w:sz w:val="18"/>
          <w:szCs w:val="18"/>
        </w:rPr>
        <w:t xml:space="preserve"> Восстановление механических и электрических частей приборов, починка,</w:t>
      </w:r>
    </w:p>
    <w:p w14:paraId="455E71B1"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7.</w:t>
      </w:r>
      <w:r w:rsidRPr="005A3AF4">
        <w:rPr>
          <w:rFonts w:ascii="GHEA Grapalat" w:hAnsi="GHEA Grapalat" w:cs="Calibri"/>
          <w:bCs/>
          <w:iCs/>
          <w:sz w:val="18"/>
          <w:szCs w:val="18"/>
          <w:lang w:val="hy-AM"/>
        </w:rPr>
        <w:t xml:space="preserve"> </w:t>
      </w:r>
      <w:r w:rsidRPr="008752DC">
        <w:rPr>
          <w:rFonts w:ascii="GHEA Grapalat" w:hAnsi="GHEA Grapalat" w:cs="Calibri"/>
          <w:bCs/>
          <w:iCs/>
          <w:sz w:val="18"/>
          <w:szCs w:val="18"/>
          <w:lang w:val="hy-AM"/>
        </w:rPr>
        <w:t>При необходимости местная покраска металлических конструкций (для исключения износа до очередной покраски моста</w:t>
      </w:r>
      <w:r>
        <w:rPr>
          <w:rFonts w:ascii="GHEA Grapalat" w:hAnsi="GHEA Grapalat" w:cs="Calibri"/>
          <w:bCs/>
          <w:iCs/>
          <w:sz w:val="18"/>
          <w:szCs w:val="18"/>
          <w:lang w:val="hy-AM"/>
        </w:rPr>
        <w:t>)</w:t>
      </w:r>
      <w:r>
        <w:rPr>
          <w:rFonts w:ascii="GHEA Grapalat" w:hAnsi="GHEA Grapalat" w:cs="Calibri"/>
          <w:bCs/>
          <w:iCs/>
          <w:sz w:val="18"/>
          <w:szCs w:val="18"/>
        </w:rPr>
        <w:t>, контролирование и восстановление состояния герметичности границ контактных поверхностей,</w:t>
      </w:r>
    </w:p>
    <w:p w14:paraId="533C7575"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8.</w:t>
      </w:r>
      <w:r>
        <w:rPr>
          <w:rFonts w:ascii="GHEA Grapalat" w:hAnsi="GHEA Grapalat" w:cs="Calibri"/>
          <w:bCs/>
          <w:iCs/>
          <w:sz w:val="18"/>
          <w:szCs w:val="18"/>
        </w:rPr>
        <w:t>Очистка путей и труб водоотвода, обеспечение бесперебойной работы системы,</w:t>
      </w:r>
    </w:p>
    <w:p w14:paraId="5172E165" w14:textId="77777777" w:rsidR="00CD0626" w:rsidRPr="008752DC"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9.</w:t>
      </w:r>
      <w:r w:rsidRPr="008752DC">
        <w:rPr>
          <w:rFonts w:ascii="GHEA Grapalat" w:hAnsi="GHEA Grapalat" w:cs="Calibri"/>
          <w:bCs/>
          <w:iCs/>
          <w:sz w:val="18"/>
          <w:szCs w:val="18"/>
          <w:lang w:val="hy-AM"/>
        </w:rPr>
        <w:t xml:space="preserve">Периодическое восстановление, очистка от грязи и растительности деформированных участков </w:t>
      </w:r>
      <w:r>
        <w:rPr>
          <w:rFonts w:ascii="GHEA Grapalat" w:hAnsi="GHEA Grapalat" w:cs="Calibri"/>
          <w:bCs/>
          <w:iCs/>
          <w:sz w:val="18"/>
          <w:szCs w:val="18"/>
        </w:rPr>
        <w:t>конов  конечных опор,</w:t>
      </w:r>
    </w:p>
    <w:p w14:paraId="3F3DBC01"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10.</w:t>
      </w:r>
      <w:r>
        <w:rPr>
          <w:rFonts w:ascii="GHEA Grapalat" w:hAnsi="GHEA Grapalat" w:cs="Calibri"/>
          <w:bCs/>
          <w:iCs/>
          <w:sz w:val="18"/>
          <w:szCs w:val="18"/>
        </w:rPr>
        <w:t xml:space="preserve"> Периодическая очистка проезжей части и тротуаров от грязи и грунтовых накоплений.</w:t>
      </w:r>
    </w:p>
    <w:p w14:paraId="3E6243D0"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lang w:val="hy-AM"/>
        </w:rPr>
        <w:t xml:space="preserve">11. </w:t>
      </w:r>
      <w:r w:rsidRPr="0029507D">
        <w:rPr>
          <w:rFonts w:ascii="GHEA Grapalat" w:hAnsi="GHEA Grapalat" w:cs="Calibri"/>
          <w:bCs/>
          <w:iCs/>
          <w:sz w:val="18"/>
          <w:szCs w:val="18"/>
          <w:lang w:val="hy-AM"/>
        </w:rPr>
        <w:t>Освещение устоев моста и подмостовой территории для обеспечения защиты.</w:t>
      </w:r>
    </w:p>
    <w:p w14:paraId="5AD0470C" w14:textId="77777777" w:rsidR="00CD0626" w:rsidRPr="00A7580F" w:rsidRDefault="00CD0626" w:rsidP="00CD0626">
      <w:pPr>
        <w:rPr>
          <w:rFonts w:ascii="GHEA Grapalat" w:hAnsi="GHEA Grapalat" w:cs="Calibri"/>
          <w:bCs/>
          <w:iCs/>
          <w:sz w:val="4"/>
          <w:szCs w:val="4"/>
          <w:lang w:val="hy-AM"/>
        </w:rPr>
      </w:pPr>
    </w:p>
    <w:p w14:paraId="034271F4" w14:textId="77777777" w:rsidR="00CD0626" w:rsidRPr="00E01CFE" w:rsidRDefault="00CD0626" w:rsidP="00CD0626">
      <w:pPr>
        <w:rPr>
          <w:rFonts w:ascii="GHEA Grapalat" w:hAnsi="GHEA Grapalat" w:cs="Calibri"/>
          <w:b/>
          <w:bCs/>
          <w:iCs/>
          <w:sz w:val="18"/>
          <w:szCs w:val="18"/>
          <w:u w:val="single"/>
        </w:rPr>
      </w:pPr>
      <w:r w:rsidRPr="000F7DDE">
        <w:rPr>
          <w:rFonts w:ascii="GHEA Grapalat" w:hAnsi="GHEA Grapalat" w:cs="Calibri"/>
          <w:b/>
          <w:bCs/>
          <w:iCs/>
          <w:sz w:val="18"/>
          <w:szCs w:val="18"/>
          <w:u w:val="single"/>
          <w:lang w:val="hy-AM"/>
        </w:rPr>
        <w:t>1</w:t>
      </w:r>
      <w:r>
        <w:rPr>
          <w:rFonts w:ascii="GHEA Grapalat" w:hAnsi="GHEA Grapalat" w:cs="Calibri"/>
          <w:b/>
          <w:bCs/>
          <w:iCs/>
          <w:sz w:val="18"/>
          <w:szCs w:val="18"/>
          <w:u w:val="single"/>
          <w:lang w:val="hy-AM"/>
        </w:rPr>
        <w:t>1</w:t>
      </w:r>
      <w:r w:rsidRPr="000F7DDE">
        <w:rPr>
          <w:rFonts w:ascii="GHEA Grapalat" w:hAnsi="GHEA Grapalat" w:cs="Calibri"/>
          <w:b/>
          <w:bCs/>
          <w:iCs/>
          <w:sz w:val="18"/>
          <w:szCs w:val="18"/>
          <w:u w:val="single"/>
          <w:lang w:val="hy-AM"/>
        </w:rPr>
        <w:t>.</w:t>
      </w:r>
      <w:r>
        <w:rPr>
          <w:rFonts w:ascii="GHEA Grapalat" w:hAnsi="GHEA Grapalat" w:cs="Calibri"/>
          <w:b/>
          <w:bCs/>
          <w:iCs/>
          <w:sz w:val="18"/>
          <w:szCs w:val="18"/>
          <w:u w:val="single"/>
          <w:lang w:val="hy-AM"/>
        </w:rPr>
        <w:t xml:space="preserve"> </w:t>
      </w:r>
      <w:r w:rsidRPr="00E01CFE">
        <w:rPr>
          <w:rFonts w:ascii="GHEA Grapalat" w:hAnsi="GHEA Grapalat" w:cs="Calibri"/>
          <w:b/>
          <w:bCs/>
          <w:iCs/>
          <w:sz w:val="18"/>
          <w:szCs w:val="18"/>
          <w:u w:val="single"/>
          <w:lang w:val="hy-AM"/>
        </w:rPr>
        <w:t>7-ая магистраль транспортног</w:t>
      </w:r>
      <w:r>
        <w:rPr>
          <w:rFonts w:ascii="GHEA Grapalat" w:hAnsi="GHEA Grapalat" w:cs="Calibri"/>
          <w:b/>
          <w:bCs/>
          <w:iCs/>
          <w:sz w:val="18"/>
          <w:szCs w:val="18"/>
          <w:u w:val="single"/>
        </w:rPr>
        <w:t>о</w:t>
      </w:r>
      <w:r w:rsidRPr="00E01CFE">
        <w:rPr>
          <w:rFonts w:ascii="GHEA Grapalat" w:hAnsi="GHEA Grapalat" w:cs="Calibri"/>
          <w:b/>
          <w:bCs/>
          <w:iCs/>
          <w:sz w:val="18"/>
          <w:szCs w:val="18"/>
          <w:u w:val="single"/>
          <w:lang w:val="hy-AM"/>
        </w:rPr>
        <w:t xml:space="preserve"> узла </w:t>
      </w:r>
      <w:r>
        <w:rPr>
          <w:rFonts w:ascii="GHEA Grapalat" w:hAnsi="GHEA Grapalat" w:cs="Calibri"/>
          <w:b/>
          <w:bCs/>
          <w:iCs/>
          <w:sz w:val="18"/>
          <w:szCs w:val="18"/>
          <w:u w:val="single"/>
        </w:rPr>
        <w:t>Давидашена</w:t>
      </w:r>
    </w:p>
    <w:p w14:paraId="271A41E8" w14:textId="77777777" w:rsidR="00CD0626" w:rsidRPr="00D23D2E" w:rsidRDefault="00CD0626" w:rsidP="00CD0626">
      <w:pPr>
        <w:jc w:val="both"/>
        <w:rPr>
          <w:rFonts w:ascii="GHEA Grapalat" w:hAnsi="GHEA Grapalat" w:cs="Calibri"/>
          <w:bCs/>
          <w:iCs/>
          <w:sz w:val="18"/>
          <w:szCs w:val="18"/>
        </w:rPr>
      </w:pPr>
      <w:r>
        <w:rPr>
          <w:rFonts w:ascii="GHEA Grapalat" w:hAnsi="GHEA Grapalat" w:cs="Calibri"/>
          <w:bCs/>
          <w:iCs/>
          <w:sz w:val="18"/>
          <w:szCs w:val="18"/>
        </w:rPr>
        <w:t>Длина</w:t>
      </w:r>
      <w:r w:rsidRPr="000F7DDE">
        <w:rPr>
          <w:rFonts w:ascii="GHEA Grapalat" w:hAnsi="GHEA Grapalat" w:cs="Calibri"/>
          <w:bCs/>
          <w:iCs/>
          <w:sz w:val="18"/>
          <w:szCs w:val="18"/>
          <w:lang w:val="hy-AM"/>
        </w:rPr>
        <w:t xml:space="preserve"> – 36</w:t>
      </w:r>
      <w:r>
        <w:rPr>
          <w:rFonts w:ascii="GHEA Grapalat" w:hAnsi="GHEA Grapalat" w:cs="Calibri"/>
          <w:bCs/>
          <w:iCs/>
          <w:sz w:val="18"/>
          <w:szCs w:val="18"/>
        </w:rPr>
        <w:t>м</w:t>
      </w:r>
    </w:p>
    <w:p w14:paraId="355F37D4" w14:textId="77777777" w:rsidR="00CD0626" w:rsidRPr="00D23D2E" w:rsidRDefault="00CD0626" w:rsidP="00CD0626">
      <w:pPr>
        <w:jc w:val="both"/>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0F7DDE">
        <w:rPr>
          <w:rFonts w:ascii="GHEA Grapalat" w:hAnsi="GHEA Grapalat" w:cs="Calibri"/>
          <w:bCs/>
          <w:iCs/>
          <w:sz w:val="18"/>
          <w:szCs w:val="18"/>
          <w:lang w:val="hy-AM"/>
        </w:rPr>
        <w:t xml:space="preserve"> –10</w:t>
      </w:r>
      <w:r>
        <w:rPr>
          <w:rFonts w:ascii="GHEA Grapalat" w:hAnsi="GHEA Grapalat" w:cs="Calibri"/>
          <w:bCs/>
          <w:iCs/>
          <w:sz w:val="18"/>
          <w:szCs w:val="18"/>
        </w:rPr>
        <w:t>м</w:t>
      </w:r>
    </w:p>
    <w:p w14:paraId="20ED82A1" w14:textId="77777777" w:rsidR="00CD0626" w:rsidRPr="00D23D2E" w:rsidRDefault="00CD0626" w:rsidP="00CD0626">
      <w:pPr>
        <w:jc w:val="both"/>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–2x18</w:t>
      </w:r>
      <w:r>
        <w:rPr>
          <w:rFonts w:ascii="GHEA Grapalat" w:hAnsi="GHEA Grapalat" w:cs="Calibri"/>
          <w:bCs/>
          <w:iCs/>
          <w:sz w:val="18"/>
          <w:szCs w:val="18"/>
        </w:rPr>
        <w:t>м</w:t>
      </w:r>
      <w:r w:rsidRPr="000F7DDE">
        <w:rPr>
          <w:rFonts w:ascii="GHEA Grapalat" w:hAnsi="GHEA Grapalat" w:cs="Calibri"/>
          <w:bCs/>
          <w:iCs/>
          <w:sz w:val="18"/>
          <w:szCs w:val="18"/>
          <w:lang w:val="hy-AM"/>
        </w:rPr>
        <w:t xml:space="preserve">, </w:t>
      </w:r>
      <w:r>
        <w:rPr>
          <w:rFonts w:ascii="GHEA Grapalat" w:hAnsi="GHEA Grapalat" w:cs="Calibri"/>
          <w:bCs/>
          <w:iCs/>
          <w:sz w:val="18"/>
          <w:szCs w:val="18"/>
        </w:rPr>
        <w:t>ж</w:t>
      </w:r>
      <w:r w:rsidRPr="000F7DDE">
        <w:rPr>
          <w:rFonts w:ascii="GHEA Grapalat" w:hAnsi="GHEA Grapalat" w:cs="Calibri"/>
          <w:bCs/>
          <w:iCs/>
          <w:sz w:val="18"/>
          <w:szCs w:val="18"/>
          <w:lang w:val="hy-AM"/>
        </w:rPr>
        <w:t>/</w:t>
      </w:r>
      <w:r>
        <w:rPr>
          <w:rFonts w:ascii="GHEA Grapalat" w:hAnsi="GHEA Grapalat" w:cs="Calibri"/>
          <w:bCs/>
          <w:iCs/>
          <w:sz w:val="18"/>
          <w:szCs w:val="18"/>
        </w:rPr>
        <w:t>б</w:t>
      </w:r>
    </w:p>
    <w:p w14:paraId="52B92052" w14:textId="77777777" w:rsidR="00CD0626" w:rsidRPr="00D23D2E" w:rsidRDefault="00CD0626" w:rsidP="00CD0626">
      <w:pPr>
        <w:jc w:val="both"/>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 1,0+8,0+1,0</w:t>
      </w:r>
      <w:r>
        <w:rPr>
          <w:rFonts w:ascii="GHEA Grapalat" w:hAnsi="GHEA Grapalat" w:cs="Calibri"/>
          <w:bCs/>
          <w:iCs/>
          <w:sz w:val="18"/>
          <w:szCs w:val="18"/>
        </w:rPr>
        <w:t>м</w:t>
      </w:r>
    </w:p>
    <w:p w14:paraId="2319CEB8"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 A-11, HK-80</w:t>
      </w:r>
    </w:p>
    <w:p w14:paraId="301C3605" w14:textId="77777777" w:rsidR="00CD0626" w:rsidRPr="000F7DDE" w:rsidRDefault="00CD0626" w:rsidP="00CD0626">
      <w:pPr>
        <w:jc w:val="both"/>
        <w:rPr>
          <w:rFonts w:ascii="GHEA Grapalat" w:hAnsi="GHEA Grapalat" w:cs="Calibri"/>
          <w:bCs/>
          <w:iCs/>
          <w:sz w:val="18"/>
          <w:szCs w:val="18"/>
          <w:lang w:val="hy-AM"/>
        </w:rPr>
      </w:pPr>
      <w:r w:rsidRPr="00D23D2E">
        <w:rPr>
          <w:rFonts w:ascii="GHEA Grapalat" w:hAnsi="GHEA Grapalat" w:cs="Calibri"/>
          <w:bCs/>
          <w:iCs/>
          <w:sz w:val="18"/>
          <w:szCs w:val="18"/>
          <w:lang w:val="hy-AM"/>
        </w:rPr>
        <w:t>Дата  строительства</w:t>
      </w:r>
      <w:r w:rsidRPr="000F7DDE">
        <w:rPr>
          <w:rFonts w:ascii="GHEA Grapalat" w:hAnsi="GHEA Grapalat" w:cs="Calibri"/>
          <w:bCs/>
          <w:iCs/>
          <w:sz w:val="18"/>
          <w:szCs w:val="18"/>
          <w:lang w:val="hy-AM"/>
        </w:rPr>
        <w:t xml:space="preserve"> – 2001</w:t>
      </w:r>
      <w:r w:rsidRPr="00D23D2E">
        <w:rPr>
          <w:rFonts w:ascii="GHEA Grapalat" w:hAnsi="GHEA Grapalat" w:cs="Calibri"/>
          <w:bCs/>
          <w:iCs/>
          <w:sz w:val="18"/>
          <w:szCs w:val="18"/>
          <w:lang w:val="hy-AM"/>
        </w:rPr>
        <w:t>г</w:t>
      </w:r>
      <w:r w:rsidRPr="000F7DDE">
        <w:rPr>
          <w:rFonts w:ascii="GHEA Grapalat" w:hAnsi="GHEA Grapalat" w:cs="Calibri"/>
          <w:bCs/>
          <w:iCs/>
          <w:sz w:val="18"/>
          <w:szCs w:val="18"/>
          <w:lang w:val="hy-AM"/>
        </w:rPr>
        <w:t>.</w:t>
      </w:r>
    </w:p>
    <w:p w14:paraId="45513B1A" w14:textId="77777777" w:rsidR="00CD0626" w:rsidRPr="00D23D2E" w:rsidRDefault="00CD0626" w:rsidP="00CD0626">
      <w:pPr>
        <w:jc w:val="both"/>
        <w:rPr>
          <w:rFonts w:ascii="GHEA Grapalat" w:hAnsi="GHEA Grapalat" w:cs="Calibri"/>
          <w:bCs/>
          <w:iCs/>
          <w:sz w:val="18"/>
          <w:szCs w:val="18"/>
        </w:rPr>
      </w:pPr>
      <w:r>
        <w:rPr>
          <w:rFonts w:ascii="GHEA Grapalat" w:hAnsi="GHEA Grapalat" w:cs="Calibri"/>
          <w:bCs/>
          <w:iCs/>
          <w:sz w:val="18"/>
          <w:szCs w:val="18"/>
        </w:rPr>
        <w:t>1.</w:t>
      </w:r>
      <w:r w:rsidRPr="00D23D2E">
        <w:rPr>
          <w:rFonts w:ascii="GHEA Grapalat" w:hAnsi="GHEA Grapalat" w:cs="Calibri"/>
          <w:bCs/>
          <w:iCs/>
          <w:sz w:val="18"/>
          <w:szCs w:val="18"/>
          <w:lang w:val="hy-AM"/>
        </w:rPr>
        <w:t>О</w:t>
      </w:r>
      <w:r>
        <w:rPr>
          <w:rFonts w:ascii="GHEA Grapalat" w:hAnsi="GHEA Grapalat" w:cs="Calibri"/>
          <w:bCs/>
          <w:iCs/>
          <w:sz w:val="18"/>
          <w:szCs w:val="18"/>
        </w:rPr>
        <w:t>беспечение рабочего состояния деформационных швов, заливка битумной мастикой,</w:t>
      </w:r>
    </w:p>
    <w:p w14:paraId="585533C1"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w:t>
      </w:r>
      <w:r>
        <w:rPr>
          <w:rFonts w:ascii="GHEA Grapalat" w:hAnsi="GHEA Grapalat" w:cs="Calibri"/>
          <w:bCs/>
          <w:iCs/>
          <w:sz w:val="18"/>
          <w:szCs w:val="18"/>
        </w:rPr>
        <w:t>Периодический осмотр опорных частей, замазка, покраска, при необходимости-исправление.</w:t>
      </w:r>
    </w:p>
    <w:p w14:paraId="57AF4EC0" w14:textId="77777777" w:rsidR="00CD0626" w:rsidRPr="002D1327"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3.</w:t>
      </w:r>
      <w:r w:rsidRPr="00500A60">
        <w:rPr>
          <w:rFonts w:ascii="GHEA Grapalat" w:hAnsi="GHEA Grapalat" w:cs="Calibri"/>
          <w:bCs/>
          <w:iCs/>
          <w:sz w:val="18"/>
          <w:szCs w:val="18"/>
          <w:lang w:val="hy-AM"/>
        </w:rPr>
        <w:t xml:space="preserve"> Постоянное обеспечение водоотвода с поверхностей </w:t>
      </w:r>
      <w:r>
        <w:rPr>
          <w:rFonts w:ascii="GHEA Grapalat" w:hAnsi="GHEA Grapalat" w:cs="Calibri"/>
          <w:bCs/>
          <w:iCs/>
          <w:sz w:val="18"/>
          <w:szCs w:val="18"/>
        </w:rPr>
        <w:t>низов ферм,</w:t>
      </w:r>
    </w:p>
    <w:p w14:paraId="7B6CFB35"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w:t>
      </w:r>
      <w:r>
        <w:rPr>
          <w:rFonts w:ascii="GHEA Grapalat" w:hAnsi="GHEA Grapalat" w:cs="Calibri"/>
          <w:bCs/>
          <w:iCs/>
          <w:sz w:val="18"/>
          <w:szCs w:val="18"/>
        </w:rPr>
        <w:t xml:space="preserve"> Очистка водоотводных труб, обеспечение бесперебойной работы водоотводной системы,</w:t>
      </w:r>
    </w:p>
    <w:p w14:paraId="1EEE09D5"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5.</w:t>
      </w:r>
      <w:r w:rsidRPr="002465CC">
        <w:rPr>
          <w:rFonts w:ascii="GHEA Grapalat" w:hAnsi="GHEA Grapalat" w:cs="Calibri"/>
          <w:bCs/>
          <w:iCs/>
          <w:sz w:val="18"/>
          <w:szCs w:val="18"/>
          <w:lang w:val="hy-AM"/>
        </w:rPr>
        <w:t xml:space="preserve"> Периодическ</w:t>
      </w:r>
      <w:r>
        <w:rPr>
          <w:rFonts w:ascii="GHEA Grapalat" w:hAnsi="GHEA Grapalat" w:cs="Calibri"/>
          <w:bCs/>
          <w:iCs/>
          <w:sz w:val="18"/>
          <w:szCs w:val="18"/>
        </w:rPr>
        <w:t>ий</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осмотр</w:t>
      </w:r>
      <w:r w:rsidRPr="002465CC">
        <w:rPr>
          <w:rFonts w:ascii="GHEA Grapalat" w:hAnsi="GHEA Grapalat" w:cs="Calibri"/>
          <w:bCs/>
          <w:iCs/>
          <w:sz w:val="18"/>
          <w:szCs w:val="18"/>
          <w:lang w:val="hy-AM"/>
        </w:rPr>
        <w:t xml:space="preserve"> пролетных конструкций, при обнаружении </w:t>
      </w:r>
      <w:r>
        <w:rPr>
          <w:rFonts w:ascii="GHEA Grapalat" w:hAnsi="GHEA Grapalat" w:cs="Calibri"/>
          <w:bCs/>
          <w:iCs/>
          <w:sz w:val="18"/>
          <w:szCs w:val="18"/>
        </w:rPr>
        <w:t>повреждений</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2CFBE14F"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6.</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 xml:space="preserve">конечных и промежуточных опор, </w:t>
      </w:r>
      <w:r w:rsidRPr="000F1126">
        <w:rPr>
          <w:rFonts w:ascii="GHEA Grapalat" w:hAnsi="GHEA Grapalat" w:cs="Calibri"/>
          <w:bCs/>
          <w:iCs/>
          <w:sz w:val="18"/>
          <w:szCs w:val="18"/>
          <w:lang w:val="hy-AM"/>
        </w:rPr>
        <w:t xml:space="preserve">обнаружении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55FF5EA0" w14:textId="77777777" w:rsidR="00CD0626" w:rsidRPr="005B725D"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7.</w:t>
      </w:r>
      <w:r>
        <w:rPr>
          <w:rFonts w:ascii="GHEA Grapalat" w:hAnsi="GHEA Grapalat" w:cs="Calibri"/>
          <w:bCs/>
          <w:iCs/>
          <w:sz w:val="18"/>
          <w:szCs w:val="18"/>
        </w:rPr>
        <w:t xml:space="preserve"> Местная покраска перил,</w:t>
      </w:r>
    </w:p>
    <w:p w14:paraId="40DE128A" w14:textId="77777777" w:rsidR="00CD0626" w:rsidRPr="005B725D"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8.</w:t>
      </w:r>
      <w:r>
        <w:rPr>
          <w:rFonts w:ascii="GHEA Grapalat" w:hAnsi="GHEA Grapalat" w:cs="Calibri"/>
          <w:bCs/>
          <w:iCs/>
          <w:sz w:val="18"/>
          <w:szCs w:val="18"/>
        </w:rPr>
        <w:t>Восстановление и покраска металлических ограждений подходов,</w:t>
      </w:r>
    </w:p>
    <w:p w14:paraId="227A1FFC"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9. </w:t>
      </w:r>
      <w:r>
        <w:rPr>
          <w:rFonts w:ascii="GHEA Grapalat" w:hAnsi="GHEA Grapalat" w:cs="Calibri"/>
          <w:bCs/>
          <w:iCs/>
          <w:sz w:val="18"/>
          <w:szCs w:val="18"/>
        </w:rPr>
        <w:t>Покраска блоков бетонных ограждений,</w:t>
      </w:r>
    </w:p>
    <w:p w14:paraId="4229D6F2"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10.</w:t>
      </w:r>
      <w:r>
        <w:rPr>
          <w:rFonts w:ascii="GHEA Grapalat" w:hAnsi="GHEA Grapalat" w:cs="Calibri"/>
          <w:bCs/>
          <w:iCs/>
          <w:sz w:val="18"/>
          <w:szCs w:val="18"/>
        </w:rPr>
        <w:t xml:space="preserve"> Периодическая очистка проезжей части и тротуаров от грязи и грунтовых накоплений, </w:t>
      </w:r>
    </w:p>
    <w:p w14:paraId="5A27D7EE" w14:textId="77777777" w:rsidR="00CD0626" w:rsidRPr="005B725D"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 xml:space="preserve">11. </w:t>
      </w:r>
      <w:r w:rsidRPr="00922180">
        <w:rPr>
          <w:rFonts w:ascii="GHEA Grapalat" w:hAnsi="GHEA Grapalat" w:cs="Calibri"/>
          <w:bCs/>
          <w:iCs/>
          <w:sz w:val="18"/>
          <w:szCs w:val="18"/>
          <w:lang w:val="hy-AM"/>
        </w:rPr>
        <w:t xml:space="preserve">Восстановление слоев краски </w:t>
      </w:r>
      <w:r>
        <w:rPr>
          <w:rFonts w:ascii="GHEA Grapalat" w:hAnsi="GHEA Grapalat" w:cs="Calibri"/>
          <w:bCs/>
          <w:iCs/>
          <w:sz w:val="18"/>
          <w:szCs w:val="18"/>
        </w:rPr>
        <w:t xml:space="preserve">лицевых сторон </w:t>
      </w:r>
      <w:r w:rsidRPr="00922180">
        <w:rPr>
          <w:rFonts w:ascii="GHEA Grapalat" w:hAnsi="GHEA Grapalat" w:cs="Calibri"/>
          <w:bCs/>
          <w:iCs/>
          <w:sz w:val="18"/>
          <w:szCs w:val="18"/>
          <w:lang w:val="hy-AM"/>
        </w:rPr>
        <w:t>пролетных констукций и конечных опор</w:t>
      </w:r>
      <w:r>
        <w:rPr>
          <w:rFonts w:ascii="GHEA Grapalat" w:hAnsi="GHEA Grapalat" w:cs="Calibri"/>
          <w:bCs/>
          <w:iCs/>
          <w:sz w:val="18"/>
          <w:szCs w:val="18"/>
        </w:rPr>
        <w:t>,</w:t>
      </w:r>
    </w:p>
    <w:p w14:paraId="4593B361"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12.</w:t>
      </w:r>
      <w:r>
        <w:rPr>
          <w:rFonts w:ascii="GHEA Grapalat" w:hAnsi="GHEA Grapalat" w:cs="Calibri"/>
          <w:bCs/>
          <w:iCs/>
          <w:sz w:val="18"/>
          <w:szCs w:val="18"/>
        </w:rPr>
        <w:t xml:space="preserve"> Восстановление осадочного участка на подходе к магистрали </w:t>
      </w:r>
    </w:p>
    <w:p w14:paraId="4E557BFC" w14:textId="77777777" w:rsidR="00CD0626" w:rsidRPr="002D1327" w:rsidRDefault="00CD0626" w:rsidP="00CD0626">
      <w:pPr>
        <w:jc w:val="both"/>
        <w:rPr>
          <w:rFonts w:ascii="GHEA Grapalat" w:hAnsi="GHEA Grapalat" w:cs="Calibri"/>
          <w:bCs/>
          <w:iCs/>
          <w:sz w:val="18"/>
          <w:szCs w:val="18"/>
        </w:rPr>
      </w:pPr>
      <w:r w:rsidRPr="000F7DDE">
        <w:rPr>
          <w:rFonts w:ascii="GHEA Grapalat" w:hAnsi="GHEA Grapalat" w:cs="Calibri"/>
          <w:b/>
          <w:bCs/>
          <w:iCs/>
          <w:sz w:val="18"/>
          <w:szCs w:val="18"/>
          <w:u w:val="single"/>
          <w:lang w:val="hy-AM"/>
        </w:rPr>
        <w:t>1</w:t>
      </w:r>
      <w:r>
        <w:rPr>
          <w:rFonts w:ascii="GHEA Grapalat" w:hAnsi="GHEA Grapalat" w:cs="Calibri"/>
          <w:b/>
          <w:bCs/>
          <w:iCs/>
          <w:sz w:val="18"/>
          <w:szCs w:val="18"/>
          <w:u w:val="single"/>
          <w:lang w:val="hy-AM"/>
        </w:rPr>
        <w:t>2</w:t>
      </w:r>
      <w:r w:rsidRPr="000F7DDE">
        <w:rPr>
          <w:rFonts w:ascii="GHEA Grapalat" w:hAnsi="GHEA Grapalat" w:cs="Calibri"/>
          <w:b/>
          <w:bCs/>
          <w:iCs/>
          <w:sz w:val="18"/>
          <w:szCs w:val="18"/>
          <w:u w:val="single"/>
          <w:lang w:val="hy-AM"/>
        </w:rPr>
        <w:t>.</w:t>
      </w:r>
      <w:r w:rsidRPr="00E01CFE">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2</w:t>
      </w:r>
      <w:r w:rsidRPr="00E01CFE">
        <w:rPr>
          <w:rFonts w:ascii="GHEA Grapalat" w:hAnsi="GHEA Grapalat" w:cs="Calibri"/>
          <w:b/>
          <w:bCs/>
          <w:iCs/>
          <w:sz w:val="18"/>
          <w:szCs w:val="18"/>
          <w:u w:val="single"/>
          <w:lang w:val="hy-AM"/>
        </w:rPr>
        <w:t>-ая магистраль транспортног</w:t>
      </w:r>
      <w:r>
        <w:rPr>
          <w:rFonts w:ascii="GHEA Grapalat" w:hAnsi="GHEA Grapalat" w:cs="Calibri"/>
          <w:b/>
          <w:bCs/>
          <w:iCs/>
          <w:sz w:val="18"/>
          <w:szCs w:val="18"/>
          <w:u w:val="single"/>
        </w:rPr>
        <w:t>о</w:t>
      </w:r>
      <w:r w:rsidRPr="00E01CFE">
        <w:rPr>
          <w:rFonts w:ascii="GHEA Grapalat" w:hAnsi="GHEA Grapalat" w:cs="Calibri"/>
          <w:b/>
          <w:bCs/>
          <w:iCs/>
          <w:sz w:val="18"/>
          <w:szCs w:val="18"/>
          <w:u w:val="single"/>
          <w:lang w:val="hy-AM"/>
        </w:rPr>
        <w:t xml:space="preserve"> узла </w:t>
      </w:r>
      <w:r>
        <w:rPr>
          <w:rFonts w:ascii="GHEA Grapalat" w:hAnsi="GHEA Grapalat" w:cs="Calibri"/>
          <w:b/>
          <w:bCs/>
          <w:iCs/>
          <w:sz w:val="18"/>
          <w:szCs w:val="18"/>
          <w:u w:val="single"/>
        </w:rPr>
        <w:t>Давидашена</w:t>
      </w:r>
      <w:r>
        <w:rPr>
          <w:rFonts w:ascii="GHEA Grapalat" w:hAnsi="GHEA Grapalat" w:cs="Calibri"/>
          <w:bCs/>
          <w:iCs/>
          <w:sz w:val="18"/>
          <w:szCs w:val="18"/>
        </w:rPr>
        <w:t xml:space="preserve"> Длина</w:t>
      </w:r>
      <w:r w:rsidRPr="000F7DDE">
        <w:rPr>
          <w:rFonts w:ascii="GHEA Grapalat" w:hAnsi="GHEA Grapalat" w:cs="Calibri"/>
          <w:bCs/>
          <w:iCs/>
          <w:sz w:val="18"/>
          <w:szCs w:val="18"/>
          <w:lang w:val="hy-AM"/>
        </w:rPr>
        <w:t xml:space="preserve"> – 36</w:t>
      </w:r>
      <w:r>
        <w:rPr>
          <w:rFonts w:ascii="GHEA Grapalat" w:hAnsi="GHEA Grapalat" w:cs="Calibri"/>
          <w:bCs/>
          <w:iCs/>
          <w:sz w:val="18"/>
          <w:szCs w:val="18"/>
        </w:rPr>
        <w:t>м</w:t>
      </w:r>
    </w:p>
    <w:p w14:paraId="40825407" w14:textId="77777777" w:rsidR="00CD0626" w:rsidRPr="002D1327" w:rsidRDefault="00CD0626" w:rsidP="00CD0626">
      <w:pPr>
        <w:jc w:val="both"/>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0F7DDE">
        <w:rPr>
          <w:rFonts w:ascii="GHEA Grapalat" w:hAnsi="GHEA Grapalat" w:cs="Calibri"/>
          <w:bCs/>
          <w:iCs/>
          <w:sz w:val="18"/>
          <w:szCs w:val="18"/>
          <w:lang w:val="hy-AM"/>
        </w:rPr>
        <w:t xml:space="preserve"> –11</w:t>
      </w:r>
      <w:r>
        <w:rPr>
          <w:rFonts w:ascii="GHEA Grapalat" w:hAnsi="GHEA Grapalat" w:cs="Calibri"/>
          <w:bCs/>
          <w:iCs/>
          <w:sz w:val="18"/>
          <w:szCs w:val="18"/>
        </w:rPr>
        <w:t>м</w:t>
      </w:r>
    </w:p>
    <w:p w14:paraId="62DE7672" w14:textId="77777777" w:rsidR="00CD0626" w:rsidRPr="002D1327" w:rsidRDefault="00CD0626" w:rsidP="00CD0626">
      <w:pPr>
        <w:jc w:val="both"/>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w:t>
      </w:r>
      <w:r>
        <w:rPr>
          <w:rFonts w:ascii="GHEA Grapalat" w:hAnsi="GHEA Grapalat" w:cs="Calibri"/>
          <w:bCs/>
          <w:iCs/>
          <w:sz w:val="18"/>
          <w:szCs w:val="18"/>
          <w:lang w:val="hy-AM"/>
        </w:rPr>
        <w:t>–2x18</w:t>
      </w:r>
      <w:r>
        <w:rPr>
          <w:rFonts w:ascii="GHEA Grapalat" w:hAnsi="GHEA Grapalat" w:cs="Calibri"/>
          <w:bCs/>
          <w:iCs/>
          <w:sz w:val="18"/>
          <w:szCs w:val="18"/>
        </w:rPr>
        <w:t>м</w:t>
      </w:r>
      <w:r w:rsidRPr="000F7DDE">
        <w:rPr>
          <w:rFonts w:ascii="GHEA Grapalat" w:hAnsi="GHEA Grapalat" w:cs="Calibri"/>
          <w:bCs/>
          <w:iCs/>
          <w:sz w:val="18"/>
          <w:szCs w:val="18"/>
          <w:lang w:val="hy-AM"/>
        </w:rPr>
        <w:t xml:space="preserve">, </w:t>
      </w:r>
      <w:r>
        <w:rPr>
          <w:rFonts w:ascii="GHEA Grapalat" w:hAnsi="GHEA Grapalat" w:cs="Calibri"/>
          <w:bCs/>
          <w:iCs/>
          <w:sz w:val="18"/>
          <w:szCs w:val="18"/>
        </w:rPr>
        <w:t>ж</w:t>
      </w:r>
      <w:r w:rsidRPr="000F7DDE">
        <w:rPr>
          <w:rFonts w:ascii="GHEA Grapalat" w:hAnsi="GHEA Grapalat" w:cs="Calibri"/>
          <w:bCs/>
          <w:iCs/>
          <w:sz w:val="18"/>
          <w:szCs w:val="18"/>
          <w:lang w:val="hy-AM"/>
        </w:rPr>
        <w:t>/</w:t>
      </w:r>
      <w:r>
        <w:rPr>
          <w:rFonts w:ascii="GHEA Grapalat" w:hAnsi="GHEA Grapalat" w:cs="Calibri"/>
          <w:bCs/>
          <w:iCs/>
          <w:sz w:val="18"/>
          <w:szCs w:val="18"/>
        </w:rPr>
        <w:t>б</w:t>
      </w:r>
    </w:p>
    <w:p w14:paraId="0B72CE75" w14:textId="77777777" w:rsidR="00CD0626" w:rsidRPr="002D1327" w:rsidRDefault="00CD0626" w:rsidP="00CD0626">
      <w:pPr>
        <w:jc w:val="both"/>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 1,5+8,0+1,5</w:t>
      </w:r>
      <w:r>
        <w:rPr>
          <w:rFonts w:ascii="GHEA Grapalat" w:hAnsi="GHEA Grapalat" w:cs="Calibri"/>
          <w:bCs/>
          <w:iCs/>
          <w:sz w:val="18"/>
          <w:szCs w:val="18"/>
        </w:rPr>
        <w:t>м</w:t>
      </w:r>
    </w:p>
    <w:p w14:paraId="4E670637"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 A-11, HK-80</w:t>
      </w:r>
    </w:p>
    <w:p w14:paraId="61665028"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Дата строительства</w:t>
      </w:r>
      <w:r w:rsidRPr="000F7DDE">
        <w:rPr>
          <w:rFonts w:ascii="GHEA Grapalat" w:hAnsi="GHEA Grapalat" w:cs="Calibri"/>
          <w:bCs/>
          <w:iCs/>
          <w:sz w:val="18"/>
          <w:szCs w:val="18"/>
          <w:lang w:val="hy-AM"/>
        </w:rPr>
        <w:t xml:space="preserve"> – 2001</w:t>
      </w:r>
      <w:r>
        <w:rPr>
          <w:rFonts w:ascii="GHEA Grapalat" w:hAnsi="GHEA Grapalat" w:cs="Calibri"/>
          <w:bCs/>
          <w:iCs/>
          <w:sz w:val="18"/>
          <w:szCs w:val="18"/>
        </w:rPr>
        <w:t>г</w:t>
      </w:r>
      <w:r w:rsidRPr="000F7DDE">
        <w:rPr>
          <w:rFonts w:ascii="GHEA Grapalat" w:hAnsi="GHEA Grapalat" w:cs="Calibri"/>
          <w:bCs/>
          <w:iCs/>
          <w:sz w:val="18"/>
          <w:szCs w:val="18"/>
          <w:lang w:val="hy-AM"/>
        </w:rPr>
        <w:t>.</w:t>
      </w:r>
    </w:p>
    <w:p w14:paraId="2D1E091E" w14:textId="77777777" w:rsidR="00CD0626" w:rsidRPr="001A6FBA" w:rsidRDefault="00CD0626" w:rsidP="00CD0626">
      <w:pPr>
        <w:jc w:val="both"/>
        <w:rPr>
          <w:rFonts w:ascii="GHEA Grapalat" w:hAnsi="GHEA Grapalat" w:cs="Calibri"/>
          <w:bCs/>
          <w:iCs/>
          <w:sz w:val="6"/>
          <w:szCs w:val="6"/>
          <w:lang w:val="hy-AM"/>
        </w:rPr>
      </w:pPr>
    </w:p>
    <w:p w14:paraId="74507DAA" w14:textId="77777777" w:rsidR="00CD0626" w:rsidRPr="00D23D2E"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w:t>
      </w:r>
      <w:r w:rsidRPr="00D23D2E">
        <w:rPr>
          <w:rFonts w:ascii="GHEA Grapalat" w:hAnsi="GHEA Grapalat" w:cs="Calibri"/>
          <w:bCs/>
          <w:iCs/>
          <w:sz w:val="18"/>
          <w:szCs w:val="18"/>
          <w:lang w:val="hy-AM"/>
        </w:rPr>
        <w:t xml:space="preserve"> О</w:t>
      </w:r>
      <w:r>
        <w:rPr>
          <w:rFonts w:ascii="GHEA Grapalat" w:hAnsi="GHEA Grapalat" w:cs="Calibri"/>
          <w:bCs/>
          <w:iCs/>
          <w:sz w:val="18"/>
          <w:szCs w:val="18"/>
        </w:rPr>
        <w:t>беспечение рабочего состояния деформационных швов, заливка битумной мастикой,</w:t>
      </w:r>
    </w:p>
    <w:p w14:paraId="4EF1E4AF"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w:t>
      </w:r>
      <w:r>
        <w:rPr>
          <w:rFonts w:ascii="GHEA Grapalat" w:hAnsi="GHEA Grapalat" w:cs="Calibri"/>
          <w:bCs/>
          <w:iCs/>
          <w:sz w:val="18"/>
          <w:szCs w:val="18"/>
        </w:rPr>
        <w:t xml:space="preserve"> Периодический осмотр опорных частей, замазка, покраска, при необходимости-исправление.</w:t>
      </w:r>
    </w:p>
    <w:p w14:paraId="30DEE637" w14:textId="77777777" w:rsidR="00CD0626" w:rsidRPr="002D1327"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3.</w:t>
      </w:r>
      <w:r w:rsidRPr="00500A60">
        <w:rPr>
          <w:rFonts w:ascii="GHEA Grapalat" w:hAnsi="GHEA Grapalat" w:cs="Calibri"/>
          <w:bCs/>
          <w:iCs/>
          <w:sz w:val="18"/>
          <w:szCs w:val="18"/>
          <w:lang w:val="hy-AM"/>
        </w:rPr>
        <w:t xml:space="preserve"> Постоянное обеспечение водоотвода с поверхностей </w:t>
      </w:r>
      <w:r>
        <w:rPr>
          <w:rFonts w:ascii="GHEA Grapalat" w:hAnsi="GHEA Grapalat" w:cs="Calibri"/>
          <w:bCs/>
          <w:iCs/>
          <w:sz w:val="18"/>
          <w:szCs w:val="18"/>
        </w:rPr>
        <w:t>низов ферм,</w:t>
      </w:r>
    </w:p>
    <w:p w14:paraId="7232A13F"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w:t>
      </w:r>
      <w:r>
        <w:rPr>
          <w:rFonts w:ascii="GHEA Grapalat" w:hAnsi="GHEA Grapalat" w:cs="Calibri"/>
          <w:bCs/>
          <w:iCs/>
          <w:sz w:val="18"/>
          <w:szCs w:val="18"/>
        </w:rPr>
        <w:t xml:space="preserve"> Очистка водоотводных труб, обеспечение бесперебойной работы водоотводной системы,</w:t>
      </w:r>
    </w:p>
    <w:p w14:paraId="1B60E2DA"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5.</w:t>
      </w:r>
      <w:r w:rsidRPr="002465CC">
        <w:rPr>
          <w:rFonts w:ascii="GHEA Grapalat" w:hAnsi="GHEA Grapalat" w:cs="Calibri"/>
          <w:bCs/>
          <w:iCs/>
          <w:sz w:val="18"/>
          <w:szCs w:val="18"/>
          <w:lang w:val="hy-AM"/>
        </w:rPr>
        <w:t xml:space="preserve"> Периодическ</w:t>
      </w:r>
      <w:r>
        <w:rPr>
          <w:rFonts w:ascii="GHEA Grapalat" w:hAnsi="GHEA Grapalat" w:cs="Calibri"/>
          <w:bCs/>
          <w:iCs/>
          <w:sz w:val="18"/>
          <w:szCs w:val="18"/>
        </w:rPr>
        <w:t>ий</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осмотр</w:t>
      </w:r>
      <w:r w:rsidRPr="002465CC">
        <w:rPr>
          <w:rFonts w:ascii="GHEA Grapalat" w:hAnsi="GHEA Grapalat" w:cs="Calibri"/>
          <w:bCs/>
          <w:iCs/>
          <w:sz w:val="18"/>
          <w:szCs w:val="18"/>
          <w:lang w:val="hy-AM"/>
        </w:rPr>
        <w:t xml:space="preserve"> пролетных конструкций, при обнаружении </w:t>
      </w:r>
      <w:r>
        <w:rPr>
          <w:rFonts w:ascii="GHEA Grapalat" w:hAnsi="GHEA Grapalat" w:cs="Calibri"/>
          <w:bCs/>
          <w:iCs/>
          <w:sz w:val="18"/>
          <w:szCs w:val="18"/>
        </w:rPr>
        <w:t>повреждений</w:t>
      </w:r>
      <w:r w:rsidRPr="002465CC">
        <w:rPr>
          <w:rFonts w:ascii="GHEA Grapalat" w:hAnsi="GHEA Grapalat" w:cs="Calibri"/>
          <w:bCs/>
          <w:iCs/>
          <w:sz w:val="18"/>
          <w:szCs w:val="18"/>
          <w:lang w:val="hy-AM"/>
        </w:rPr>
        <w:t xml:space="preserve"> -исполнение ремонт</w:t>
      </w:r>
      <w:r>
        <w:rPr>
          <w:rFonts w:ascii="GHEA Grapalat" w:hAnsi="GHEA Grapalat" w:cs="Calibri"/>
          <w:bCs/>
          <w:iCs/>
          <w:sz w:val="18"/>
          <w:szCs w:val="18"/>
        </w:rPr>
        <w:t>ных работ,</w:t>
      </w:r>
    </w:p>
    <w:p w14:paraId="6EEB8D80"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6.</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 xml:space="preserve">конечных и промежуточных опор, </w:t>
      </w:r>
      <w:r w:rsidRPr="000F1126">
        <w:rPr>
          <w:rFonts w:ascii="GHEA Grapalat" w:hAnsi="GHEA Grapalat" w:cs="Calibri"/>
          <w:bCs/>
          <w:iCs/>
          <w:sz w:val="18"/>
          <w:szCs w:val="18"/>
          <w:lang w:val="hy-AM"/>
        </w:rPr>
        <w:t xml:space="preserve">обнаружении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5DA04C34" w14:textId="77777777" w:rsidR="00CD0626" w:rsidRPr="005B725D"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7.</w:t>
      </w:r>
      <w:r>
        <w:rPr>
          <w:rFonts w:ascii="GHEA Grapalat" w:hAnsi="GHEA Grapalat" w:cs="Calibri"/>
          <w:bCs/>
          <w:iCs/>
          <w:sz w:val="18"/>
          <w:szCs w:val="18"/>
        </w:rPr>
        <w:t xml:space="preserve"> Местная покраска перил,</w:t>
      </w:r>
    </w:p>
    <w:p w14:paraId="69984586" w14:textId="77777777" w:rsidR="00CD0626" w:rsidRPr="005B725D"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8.</w:t>
      </w:r>
      <w:r>
        <w:rPr>
          <w:rFonts w:ascii="GHEA Grapalat" w:hAnsi="GHEA Grapalat" w:cs="Calibri"/>
          <w:bCs/>
          <w:iCs/>
          <w:sz w:val="18"/>
          <w:szCs w:val="18"/>
        </w:rPr>
        <w:t xml:space="preserve"> Восстановление и покраска металлических ограждений подходов,</w:t>
      </w:r>
    </w:p>
    <w:p w14:paraId="11B00F55"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9. </w:t>
      </w:r>
      <w:r>
        <w:rPr>
          <w:rFonts w:ascii="GHEA Grapalat" w:hAnsi="GHEA Grapalat" w:cs="Calibri"/>
          <w:bCs/>
          <w:iCs/>
          <w:sz w:val="18"/>
          <w:szCs w:val="18"/>
        </w:rPr>
        <w:t>Покраска блоков бетонных ограждений,</w:t>
      </w:r>
    </w:p>
    <w:p w14:paraId="2A48E7B4"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10.</w:t>
      </w:r>
      <w:r>
        <w:rPr>
          <w:rFonts w:ascii="GHEA Grapalat" w:hAnsi="GHEA Grapalat" w:cs="Calibri"/>
          <w:bCs/>
          <w:iCs/>
          <w:sz w:val="18"/>
          <w:szCs w:val="18"/>
        </w:rPr>
        <w:t xml:space="preserve"> Периодическая очистка проезжей части и тротуаров от грязи и грунтовых накоплений, </w:t>
      </w:r>
    </w:p>
    <w:p w14:paraId="49EDA43B" w14:textId="77777777" w:rsidR="00CD0626" w:rsidRPr="005B725D"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 xml:space="preserve">11. </w:t>
      </w:r>
      <w:r w:rsidRPr="00922180">
        <w:rPr>
          <w:rFonts w:ascii="GHEA Grapalat" w:hAnsi="GHEA Grapalat" w:cs="Calibri"/>
          <w:bCs/>
          <w:iCs/>
          <w:sz w:val="18"/>
          <w:szCs w:val="18"/>
          <w:lang w:val="hy-AM"/>
        </w:rPr>
        <w:t xml:space="preserve">Восстановление слоев краски </w:t>
      </w:r>
      <w:r>
        <w:rPr>
          <w:rFonts w:ascii="GHEA Grapalat" w:hAnsi="GHEA Grapalat" w:cs="Calibri"/>
          <w:bCs/>
          <w:iCs/>
          <w:sz w:val="18"/>
          <w:szCs w:val="18"/>
        </w:rPr>
        <w:t xml:space="preserve">лицевых сторон </w:t>
      </w:r>
      <w:r w:rsidRPr="00922180">
        <w:rPr>
          <w:rFonts w:ascii="GHEA Grapalat" w:hAnsi="GHEA Grapalat" w:cs="Calibri"/>
          <w:bCs/>
          <w:iCs/>
          <w:sz w:val="18"/>
          <w:szCs w:val="18"/>
          <w:lang w:val="hy-AM"/>
        </w:rPr>
        <w:t>пролетных констукций и конечных опор</w:t>
      </w:r>
      <w:r>
        <w:rPr>
          <w:rFonts w:ascii="GHEA Grapalat" w:hAnsi="GHEA Grapalat" w:cs="Calibri"/>
          <w:bCs/>
          <w:iCs/>
          <w:sz w:val="18"/>
          <w:szCs w:val="18"/>
        </w:rPr>
        <w:t>.</w:t>
      </w:r>
    </w:p>
    <w:p w14:paraId="3CC23BFB" w14:textId="77777777" w:rsidR="00CD0626" w:rsidRPr="000F7DDE" w:rsidRDefault="00CD0626" w:rsidP="00CD0626">
      <w:pPr>
        <w:rPr>
          <w:rFonts w:ascii="GHEA Grapalat" w:hAnsi="GHEA Grapalat" w:cs="Calibri"/>
          <w:b/>
          <w:bCs/>
          <w:iCs/>
          <w:sz w:val="18"/>
          <w:szCs w:val="18"/>
          <w:u w:val="single"/>
          <w:lang w:val="hy-AM"/>
        </w:rPr>
      </w:pPr>
      <w:r w:rsidRPr="000F7DDE">
        <w:rPr>
          <w:rFonts w:ascii="GHEA Grapalat" w:hAnsi="GHEA Grapalat" w:cs="Calibri"/>
          <w:b/>
          <w:bCs/>
          <w:iCs/>
          <w:sz w:val="18"/>
          <w:szCs w:val="18"/>
          <w:u w:val="single"/>
          <w:lang w:val="hy-AM"/>
        </w:rPr>
        <w:t>1</w:t>
      </w:r>
      <w:r>
        <w:rPr>
          <w:rFonts w:ascii="GHEA Grapalat" w:hAnsi="GHEA Grapalat" w:cs="Calibri"/>
          <w:b/>
          <w:bCs/>
          <w:iCs/>
          <w:sz w:val="18"/>
          <w:szCs w:val="18"/>
          <w:u w:val="single"/>
          <w:lang w:val="hy-AM"/>
        </w:rPr>
        <w:t>3</w:t>
      </w:r>
      <w:r w:rsidRPr="000F7DDE">
        <w:rPr>
          <w:rFonts w:ascii="GHEA Grapalat" w:hAnsi="GHEA Grapalat" w:cs="Calibri"/>
          <w:b/>
          <w:bCs/>
          <w:iCs/>
          <w:sz w:val="18"/>
          <w:szCs w:val="18"/>
          <w:u w:val="single"/>
          <w:lang w:val="hy-AM"/>
        </w:rPr>
        <w:t>.</w:t>
      </w:r>
      <w:r>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 xml:space="preserve">Центральная </w:t>
      </w:r>
      <w:r w:rsidRPr="00E01CFE">
        <w:rPr>
          <w:rFonts w:ascii="GHEA Grapalat" w:hAnsi="GHEA Grapalat" w:cs="Calibri"/>
          <w:b/>
          <w:bCs/>
          <w:iCs/>
          <w:sz w:val="18"/>
          <w:szCs w:val="18"/>
          <w:u w:val="single"/>
          <w:lang w:val="hy-AM"/>
        </w:rPr>
        <w:t>магистраль транспортног</w:t>
      </w:r>
      <w:r>
        <w:rPr>
          <w:rFonts w:ascii="GHEA Grapalat" w:hAnsi="GHEA Grapalat" w:cs="Calibri"/>
          <w:b/>
          <w:bCs/>
          <w:iCs/>
          <w:sz w:val="18"/>
          <w:szCs w:val="18"/>
          <w:u w:val="single"/>
        </w:rPr>
        <w:t>о</w:t>
      </w:r>
      <w:r w:rsidRPr="00E01CFE">
        <w:rPr>
          <w:rFonts w:ascii="GHEA Grapalat" w:hAnsi="GHEA Grapalat" w:cs="Calibri"/>
          <w:b/>
          <w:bCs/>
          <w:iCs/>
          <w:sz w:val="18"/>
          <w:szCs w:val="18"/>
          <w:u w:val="single"/>
          <w:lang w:val="hy-AM"/>
        </w:rPr>
        <w:t xml:space="preserve"> узла </w:t>
      </w:r>
      <w:r>
        <w:rPr>
          <w:rFonts w:ascii="GHEA Grapalat" w:hAnsi="GHEA Grapalat" w:cs="Calibri"/>
          <w:b/>
          <w:bCs/>
          <w:iCs/>
          <w:sz w:val="18"/>
          <w:szCs w:val="18"/>
          <w:u w:val="single"/>
        </w:rPr>
        <w:t>Давидашена</w:t>
      </w:r>
    </w:p>
    <w:p w14:paraId="0283F024" w14:textId="77777777" w:rsidR="00CD0626" w:rsidRPr="0013585D" w:rsidRDefault="00CD0626" w:rsidP="00CD0626">
      <w:pPr>
        <w:jc w:val="both"/>
        <w:rPr>
          <w:rFonts w:ascii="GHEA Grapalat" w:hAnsi="GHEA Grapalat" w:cs="Calibri"/>
          <w:bCs/>
          <w:iCs/>
          <w:sz w:val="18"/>
          <w:szCs w:val="18"/>
        </w:rPr>
      </w:pPr>
      <w:r>
        <w:rPr>
          <w:rFonts w:ascii="GHEA Grapalat" w:hAnsi="GHEA Grapalat" w:cs="Calibri"/>
          <w:bCs/>
          <w:iCs/>
          <w:sz w:val="18"/>
          <w:szCs w:val="18"/>
        </w:rPr>
        <w:t>Длина</w:t>
      </w:r>
      <w:r w:rsidRPr="000F7DDE">
        <w:rPr>
          <w:rFonts w:ascii="GHEA Grapalat" w:hAnsi="GHEA Grapalat" w:cs="Calibri"/>
          <w:bCs/>
          <w:iCs/>
          <w:sz w:val="18"/>
          <w:szCs w:val="18"/>
          <w:lang w:val="hy-AM"/>
        </w:rPr>
        <w:t xml:space="preserve"> – 40</w:t>
      </w:r>
      <w:r>
        <w:rPr>
          <w:rFonts w:ascii="GHEA Grapalat" w:hAnsi="GHEA Grapalat" w:cs="Calibri"/>
          <w:bCs/>
          <w:iCs/>
          <w:sz w:val="18"/>
          <w:szCs w:val="18"/>
        </w:rPr>
        <w:t>м</w:t>
      </w:r>
    </w:p>
    <w:p w14:paraId="1AA05465" w14:textId="77777777" w:rsidR="00CD0626" w:rsidRPr="0013585D" w:rsidRDefault="00CD0626" w:rsidP="00CD0626">
      <w:pPr>
        <w:jc w:val="both"/>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0F7DDE">
        <w:rPr>
          <w:rFonts w:ascii="GHEA Grapalat" w:hAnsi="GHEA Grapalat" w:cs="Calibri"/>
          <w:bCs/>
          <w:iCs/>
          <w:sz w:val="18"/>
          <w:szCs w:val="18"/>
          <w:lang w:val="hy-AM"/>
        </w:rPr>
        <w:t xml:space="preserve"> –29</w:t>
      </w:r>
      <w:r>
        <w:rPr>
          <w:rFonts w:ascii="GHEA Grapalat" w:hAnsi="GHEA Grapalat" w:cs="Calibri"/>
          <w:bCs/>
          <w:iCs/>
          <w:sz w:val="18"/>
          <w:szCs w:val="18"/>
        </w:rPr>
        <w:t>м</w:t>
      </w:r>
    </w:p>
    <w:p w14:paraId="13D26CD4" w14:textId="77777777" w:rsidR="00CD0626" w:rsidRPr="0013585D" w:rsidRDefault="00CD0626" w:rsidP="00CD0626">
      <w:pPr>
        <w:jc w:val="both"/>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–2x18</w:t>
      </w:r>
      <w:r>
        <w:rPr>
          <w:rFonts w:ascii="GHEA Grapalat" w:hAnsi="GHEA Grapalat" w:cs="Calibri"/>
          <w:bCs/>
          <w:iCs/>
          <w:sz w:val="18"/>
          <w:szCs w:val="18"/>
        </w:rPr>
        <w:t>м</w:t>
      </w:r>
      <w:r w:rsidRPr="000F7DDE">
        <w:rPr>
          <w:rFonts w:ascii="GHEA Grapalat" w:hAnsi="GHEA Grapalat" w:cs="Calibri"/>
          <w:bCs/>
          <w:iCs/>
          <w:sz w:val="18"/>
          <w:szCs w:val="18"/>
          <w:lang w:val="hy-AM"/>
        </w:rPr>
        <w:t xml:space="preserve">, </w:t>
      </w:r>
      <w:r>
        <w:rPr>
          <w:rFonts w:ascii="GHEA Grapalat" w:hAnsi="GHEA Grapalat" w:cs="Calibri"/>
          <w:bCs/>
          <w:iCs/>
          <w:sz w:val="18"/>
          <w:szCs w:val="18"/>
        </w:rPr>
        <w:t>ж</w:t>
      </w:r>
      <w:r w:rsidRPr="000F7DDE">
        <w:rPr>
          <w:rFonts w:ascii="GHEA Grapalat" w:hAnsi="GHEA Grapalat" w:cs="Calibri"/>
          <w:bCs/>
          <w:iCs/>
          <w:sz w:val="18"/>
          <w:szCs w:val="18"/>
          <w:lang w:val="hy-AM"/>
        </w:rPr>
        <w:t>/</w:t>
      </w:r>
      <w:r>
        <w:rPr>
          <w:rFonts w:ascii="GHEA Grapalat" w:hAnsi="GHEA Grapalat" w:cs="Calibri"/>
          <w:bCs/>
          <w:iCs/>
          <w:sz w:val="18"/>
          <w:szCs w:val="18"/>
        </w:rPr>
        <w:t>б</w:t>
      </w:r>
    </w:p>
    <w:p w14:paraId="0AA5CC19" w14:textId="77777777" w:rsidR="00CD0626" w:rsidRPr="0013585D" w:rsidRDefault="00CD0626" w:rsidP="00CD0626">
      <w:pPr>
        <w:jc w:val="both"/>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 2,0+25,0+2,0</w:t>
      </w:r>
      <w:r>
        <w:rPr>
          <w:rFonts w:ascii="GHEA Grapalat" w:hAnsi="GHEA Grapalat" w:cs="Calibri"/>
          <w:bCs/>
          <w:iCs/>
          <w:sz w:val="18"/>
          <w:szCs w:val="18"/>
        </w:rPr>
        <w:t>м</w:t>
      </w:r>
    </w:p>
    <w:p w14:paraId="15938EB6"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 A-11, HK-80</w:t>
      </w:r>
    </w:p>
    <w:p w14:paraId="58D6955C"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Дата  строительства</w:t>
      </w:r>
      <w:r w:rsidRPr="000F7DDE">
        <w:rPr>
          <w:rFonts w:ascii="GHEA Grapalat" w:hAnsi="GHEA Grapalat" w:cs="Calibri"/>
          <w:bCs/>
          <w:iCs/>
          <w:sz w:val="18"/>
          <w:szCs w:val="18"/>
          <w:lang w:val="hy-AM"/>
        </w:rPr>
        <w:t xml:space="preserve"> – 2000թ.</w:t>
      </w:r>
    </w:p>
    <w:p w14:paraId="3B2CE1EF" w14:textId="77777777" w:rsidR="00CD0626" w:rsidRPr="00A7580F" w:rsidRDefault="00CD0626" w:rsidP="00CD0626">
      <w:pPr>
        <w:jc w:val="both"/>
        <w:rPr>
          <w:rFonts w:ascii="GHEA Grapalat" w:hAnsi="GHEA Grapalat" w:cs="Calibri"/>
          <w:bCs/>
          <w:iCs/>
          <w:sz w:val="4"/>
          <w:szCs w:val="4"/>
          <w:lang w:val="hy-AM"/>
        </w:rPr>
      </w:pPr>
    </w:p>
    <w:p w14:paraId="43E45CCC" w14:textId="77777777" w:rsidR="00CD0626" w:rsidRPr="00D23D2E"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1. 1.</w:t>
      </w:r>
      <w:r w:rsidRPr="00D23D2E">
        <w:rPr>
          <w:rFonts w:ascii="GHEA Grapalat" w:hAnsi="GHEA Grapalat" w:cs="Calibri"/>
          <w:bCs/>
          <w:iCs/>
          <w:sz w:val="18"/>
          <w:szCs w:val="18"/>
          <w:lang w:val="hy-AM"/>
        </w:rPr>
        <w:t xml:space="preserve"> О</w:t>
      </w:r>
      <w:r>
        <w:rPr>
          <w:rFonts w:ascii="GHEA Grapalat" w:hAnsi="GHEA Grapalat" w:cs="Calibri"/>
          <w:bCs/>
          <w:iCs/>
          <w:sz w:val="18"/>
          <w:szCs w:val="18"/>
        </w:rPr>
        <w:t>беспечение рабочего состояния деформационных швов, заливка битумной мастикой,</w:t>
      </w:r>
    </w:p>
    <w:p w14:paraId="2AC8E92F"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w:t>
      </w:r>
      <w:r>
        <w:rPr>
          <w:rFonts w:ascii="GHEA Grapalat" w:hAnsi="GHEA Grapalat" w:cs="Calibri"/>
          <w:bCs/>
          <w:iCs/>
          <w:sz w:val="18"/>
          <w:szCs w:val="18"/>
        </w:rPr>
        <w:t xml:space="preserve"> Периодический осмотр опорных частей, замазка, покраска, при необходимости-исправление.</w:t>
      </w:r>
    </w:p>
    <w:p w14:paraId="78A67933" w14:textId="77777777" w:rsidR="00CD0626" w:rsidRPr="002D1327"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3.</w:t>
      </w:r>
      <w:r w:rsidRPr="00500A60">
        <w:rPr>
          <w:rFonts w:ascii="GHEA Grapalat" w:hAnsi="GHEA Grapalat" w:cs="Calibri"/>
          <w:bCs/>
          <w:iCs/>
          <w:sz w:val="18"/>
          <w:szCs w:val="18"/>
          <w:lang w:val="hy-AM"/>
        </w:rPr>
        <w:t xml:space="preserve"> Постоянное обеспечение водоотвода с поверхностей </w:t>
      </w:r>
      <w:r>
        <w:rPr>
          <w:rFonts w:ascii="GHEA Grapalat" w:hAnsi="GHEA Grapalat" w:cs="Calibri"/>
          <w:bCs/>
          <w:iCs/>
          <w:sz w:val="18"/>
          <w:szCs w:val="18"/>
        </w:rPr>
        <w:t>низов ферм,</w:t>
      </w:r>
    </w:p>
    <w:p w14:paraId="2584A485"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w:t>
      </w:r>
      <w:r>
        <w:rPr>
          <w:rFonts w:ascii="GHEA Grapalat" w:hAnsi="GHEA Grapalat" w:cs="Calibri"/>
          <w:bCs/>
          <w:iCs/>
          <w:sz w:val="18"/>
          <w:szCs w:val="18"/>
        </w:rPr>
        <w:t xml:space="preserve"> Очистка водоотводных труб, обеспечение бесперебойной работы водоотводной системы,</w:t>
      </w:r>
    </w:p>
    <w:p w14:paraId="6CA85A0E"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5.</w:t>
      </w:r>
      <w:r w:rsidRPr="002465CC">
        <w:rPr>
          <w:rFonts w:ascii="GHEA Grapalat" w:hAnsi="GHEA Grapalat" w:cs="Calibri"/>
          <w:bCs/>
          <w:iCs/>
          <w:sz w:val="18"/>
          <w:szCs w:val="18"/>
          <w:lang w:val="hy-AM"/>
        </w:rPr>
        <w:t xml:space="preserve"> Периодическ</w:t>
      </w:r>
      <w:r>
        <w:rPr>
          <w:rFonts w:ascii="GHEA Grapalat" w:hAnsi="GHEA Grapalat" w:cs="Calibri"/>
          <w:bCs/>
          <w:iCs/>
          <w:sz w:val="18"/>
          <w:szCs w:val="18"/>
        </w:rPr>
        <w:t>ий</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осмотр</w:t>
      </w:r>
      <w:r w:rsidRPr="002465CC">
        <w:rPr>
          <w:rFonts w:ascii="GHEA Grapalat" w:hAnsi="GHEA Grapalat" w:cs="Calibri"/>
          <w:bCs/>
          <w:iCs/>
          <w:sz w:val="18"/>
          <w:szCs w:val="18"/>
          <w:lang w:val="hy-AM"/>
        </w:rPr>
        <w:t xml:space="preserve"> пролетных конструкций, при обнаружении </w:t>
      </w:r>
      <w:r>
        <w:rPr>
          <w:rFonts w:ascii="GHEA Grapalat" w:hAnsi="GHEA Grapalat" w:cs="Calibri"/>
          <w:bCs/>
          <w:iCs/>
          <w:sz w:val="18"/>
          <w:szCs w:val="18"/>
        </w:rPr>
        <w:t>повреждений</w:t>
      </w:r>
      <w:r w:rsidRPr="002465CC">
        <w:rPr>
          <w:rFonts w:ascii="GHEA Grapalat" w:hAnsi="GHEA Grapalat" w:cs="Calibri"/>
          <w:bCs/>
          <w:iCs/>
          <w:sz w:val="18"/>
          <w:szCs w:val="18"/>
          <w:lang w:val="hy-AM"/>
        </w:rPr>
        <w:t xml:space="preserve"> -исполнение ремонт</w:t>
      </w:r>
      <w:r>
        <w:rPr>
          <w:rFonts w:ascii="GHEA Grapalat" w:hAnsi="GHEA Grapalat" w:cs="Calibri"/>
          <w:bCs/>
          <w:iCs/>
          <w:sz w:val="18"/>
          <w:szCs w:val="18"/>
        </w:rPr>
        <w:t>ных работ,</w:t>
      </w:r>
    </w:p>
    <w:p w14:paraId="1193BFD4"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6.</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 xml:space="preserve">конечных и промежуточных опор, </w:t>
      </w:r>
      <w:r w:rsidRPr="000F1126">
        <w:rPr>
          <w:rFonts w:ascii="GHEA Grapalat" w:hAnsi="GHEA Grapalat" w:cs="Calibri"/>
          <w:bCs/>
          <w:iCs/>
          <w:sz w:val="18"/>
          <w:szCs w:val="18"/>
          <w:lang w:val="hy-AM"/>
        </w:rPr>
        <w:t xml:space="preserve">обнаружении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6C32DB7D" w14:textId="77777777" w:rsidR="00CD0626" w:rsidRPr="005B725D"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7.</w:t>
      </w:r>
      <w:r>
        <w:rPr>
          <w:rFonts w:ascii="GHEA Grapalat" w:hAnsi="GHEA Grapalat" w:cs="Calibri"/>
          <w:bCs/>
          <w:iCs/>
          <w:sz w:val="18"/>
          <w:szCs w:val="18"/>
        </w:rPr>
        <w:t xml:space="preserve"> Местная покраска перил,</w:t>
      </w:r>
    </w:p>
    <w:p w14:paraId="761B4271" w14:textId="77777777" w:rsidR="00CD0626" w:rsidRPr="005B725D"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8.</w:t>
      </w:r>
      <w:r>
        <w:rPr>
          <w:rFonts w:ascii="GHEA Grapalat" w:hAnsi="GHEA Grapalat" w:cs="Calibri"/>
          <w:bCs/>
          <w:iCs/>
          <w:sz w:val="18"/>
          <w:szCs w:val="18"/>
        </w:rPr>
        <w:t xml:space="preserve"> Восстановление и покраска металлических ограждений подходов,</w:t>
      </w:r>
    </w:p>
    <w:p w14:paraId="0ED0E8F5"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9. </w:t>
      </w:r>
      <w:r>
        <w:rPr>
          <w:rFonts w:ascii="GHEA Grapalat" w:hAnsi="GHEA Grapalat" w:cs="Calibri"/>
          <w:bCs/>
          <w:iCs/>
          <w:sz w:val="18"/>
          <w:szCs w:val="18"/>
        </w:rPr>
        <w:t>Покраска блоков бетонных ограждений,</w:t>
      </w:r>
    </w:p>
    <w:p w14:paraId="7F85B4E0"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10.</w:t>
      </w:r>
      <w:r>
        <w:rPr>
          <w:rFonts w:ascii="GHEA Grapalat" w:hAnsi="GHEA Grapalat" w:cs="Calibri"/>
          <w:bCs/>
          <w:iCs/>
          <w:sz w:val="18"/>
          <w:szCs w:val="18"/>
        </w:rPr>
        <w:t xml:space="preserve"> Периодическая очистка проезжей части и тротуаров от грязи и грунтовых накоплений, </w:t>
      </w:r>
    </w:p>
    <w:p w14:paraId="4778E638" w14:textId="77777777" w:rsidR="00CD0626" w:rsidRPr="005B725D"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 xml:space="preserve">11. </w:t>
      </w:r>
      <w:r w:rsidRPr="00922180">
        <w:rPr>
          <w:rFonts w:ascii="GHEA Grapalat" w:hAnsi="GHEA Grapalat" w:cs="Calibri"/>
          <w:bCs/>
          <w:iCs/>
          <w:sz w:val="18"/>
          <w:szCs w:val="18"/>
          <w:lang w:val="hy-AM"/>
        </w:rPr>
        <w:t xml:space="preserve">Восстановление слоев краски </w:t>
      </w:r>
      <w:r>
        <w:rPr>
          <w:rFonts w:ascii="GHEA Grapalat" w:hAnsi="GHEA Grapalat" w:cs="Calibri"/>
          <w:bCs/>
          <w:iCs/>
          <w:sz w:val="18"/>
          <w:szCs w:val="18"/>
        </w:rPr>
        <w:t xml:space="preserve">лицевых сторон </w:t>
      </w:r>
      <w:r w:rsidRPr="00922180">
        <w:rPr>
          <w:rFonts w:ascii="GHEA Grapalat" w:hAnsi="GHEA Grapalat" w:cs="Calibri"/>
          <w:bCs/>
          <w:iCs/>
          <w:sz w:val="18"/>
          <w:szCs w:val="18"/>
          <w:lang w:val="hy-AM"/>
        </w:rPr>
        <w:t>пролетных констукций и конечных опор</w:t>
      </w:r>
      <w:r>
        <w:rPr>
          <w:rFonts w:ascii="GHEA Grapalat" w:hAnsi="GHEA Grapalat" w:cs="Calibri"/>
          <w:bCs/>
          <w:iCs/>
          <w:sz w:val="18"/>
          <w:szCs w:val="18"/>
        </w:rPr>
        <w:t>.</w:t>
      </w:r>
    </w:p>
    <w:p w14:paraId="0424BB1A" w14:textId="77777777" w:rsidR="00CD0626" w:rsidRPr="0013585D" w:rsidRDefault="00CD0626" w:rsidP="00CD0626">
      <w:pPr>
        <w:rPr>
          <w:rFonts w:ascii="GHEA Grapalat" w:hAnsi="GHEA Grapalat" w:cs="Calibri"/>
          <w:b/>
          <w:bCs/>
          <w:iCs/>
          <w:sz w:val="18"/>
          <w:szCs w:val="18"/>
          <w:u w:val="single"/>
        </w:rPr>
      </w:pPr>
      <w:r w:rsidRPr="0051461F">
        <w:rPr>
          <w:rFonts w:ascii="GHEA Grapalat" w:hAnsi="GHEA Grapalat" w:cs="Calibri"/>
          <w:b/>
          <w:bCs/>
          <w:iCs/>
          <w:sz w:val="18"/>
          <w:szCs w:val="18"/>
          <w:u w:val="single"/>
          <w:lang w:val="hy-AM"/>
        </w:rPr>
        <w:t xml:space="preserve">14. </w:t>
      </w:r>
      <w:r>
        <w:rPr>
          <w:rFonts w:ascii="GHEA Grapalat" w:hAnsi="GHEA Grapalat" w:cs="Calibri"/>
          <w:b/>
          <w:bCs/>
          <w:iCs/>
          <w:sz w:val="18"/>
          <w:szCs w:val="18"/>
          <w:u w:val="single"/>
        </w:rPr>
        <w:t>Магистраль</w:t>
      </w:r>
      <w:r w:rsidRPr="000F7DDE">
        <w:rPr>
          <w:rFonts w:ascii="GHEA Grapalat" w:hAnsi="GHEA Grapalat" w:cs="Calibri"/>
          <w:b/>
          <w:bCs/>
          <w:iCs/>
          <w:sz w:val="18"/>
          <w:szCs w:val="18"/>
          <w:u w:val="single"/>
          <w:lang w:val="hy-AM"/>
        </w:rPr>
        <w:t xml:space="preserve"> N1 </w:t>
      </w:r>
      <w:r>
        <w:rPr>
          <w:rFonts w:ascii="GHEA Grapalat" w:hAnsi="GHEA Grapalat" w:cs="Calibri"/>
          <w:b/>
          <w:bCs/>
          <w:iCs/>
          <w:sz w:val="18"/>
          <w:szCs w:val="18"/>
          <w:u w:val="single"/>
        </w:rPr>
        <w:t>через ул,Мясникян-Ачарян</w:t>
      </w:r>
    </w:p>
    <w:p w14:paraId="102A963C" w14:textId="77777777" w:rsidR="00CD0626" w:rsidRPr="0013585D" w:rsidRDefault="00CD0626" w:rsidP="00CD0626">
      <w:pPr>
        <w:jc w:val="both"/>
        <w:rPr>
          <w:rFonts w:ascii="GHEA Grapalat" w:hAnsi="GHEA Grapalat" w:cs="Calibri"/>
          <w:bCs/>
          <w:iCs/>
          <w:sz w:val="18"/>
          <w:szCs w:val="18"/>
        </w:rPr>
      </w:pPr>
      <w:r>
        <w:rPr>
          <w:rFonts w:ascii="GHEA Grapalat" w:hAnsi="GHEA Grapalat" w:cs="Calibri"/>
          <w:bCs/>
          <w:iCs/>
          <w:sz w:val="18"/>
          <w:szCs w:val="18"/>
        </w:rPr>
        <w:t>Длина</w:t>
      </w:r>
      <w:r w:rsidRPr="000F7DDE">
        <w:rPr>
          <w:rFonts w:ascii="GHEA Grapalat" w:hAnsi="GHEA Grapalat" w:cs="Calibri"/>
          <w:bCs/>
          <w:iCs/>
          <w:sz w:val="18"/>
          <w:szCs w:val="18"/>
          <w:lang w:val="hy-AM"/>
        </w:rPr>
        <w:t xml:space="preserve"> –140</w:t>
      </w:r>
      <w:r>
        <w:rPr>
          <w:rFonts w:ascii="GHEA Grapalat" w:hAnsi="GHEA Grapalat" w:cs="Calibri"/>
          <w:bCs/>
          <w:iCs/>
          <w:sz w:val="18"/>
          <w:szCs w:val="18"/>
        </w:rPr>
        <w:t>м</w:t>
      </w:r>
    </w:p>
    <w:p w14:paraId="4CD241B4" w14:textId="77777777" w:rsidR="00CD0626" w:rsidRPr="0013585D" w:rsidRDefault="00CD0626" w:rsidP="00CD0626">
      <w:pPr>
        <w:jc w:val="both"/>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0F7DDE">
        <w:rPr>
          <w:rFonts w:ascii="GHEA Grapalat" w:hAnsi="GHEA Grapalat" w:cs="Calibri"/>
          <w:bCs/>
          <w:iCs/>
          <w:sz w:val="18"/>
          <w:szCs w:val="18"/>
          <w:lang w:val="hy-AM"/>
        </w:rPr>
        <w:t xml:space="preserve"> –14,5</w:t>
      </w:r>
      <w:r>
        <w:rPr>
          <w:rFonts w:ascii="GHEA Grapalat" w:hAnsi="GHEA Grapalat" w:cs="Calibri"/>
          <w:bCs/>
          <w:iCs/>
          <w:sz w:val="18"/>
          <w:szCs w:val="18"/>
        </w:rPr>
        <w:t>м</w:t>
      </w:r>
    </w:p>
    <w:p w14:paraId="392F824A"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 25,2+47,6+25,2</w:t>
      </w:r>
      <w:r>
        <w:rPr>
          <w:rFonts w:ascii="GHEA Grapalat" w:hAnsi="GHEA Grapalat" w:cs="Calibri"/>
          <w:bCs/>
          <w:iCs/>
          <w:sz w:val="18"/>
          <w:szCs w:val="18"/>
        </w:rPr>
        <w:t>м</w:t>
      </w:r>
      <w:r w:rsidRPr="000F7DDE">
        <w:rPr>
          <w:rFonts w:ascii="GHEA Grapalat" w:hAnsi="GHEA Grapalat" w:cs="Calibri"/>
          <w:bCs/>
          <w:iCs/>
          <w:sz w:val="18"/>
          <w:szCs w:val="18"/>
          <w:lang w:val="hy-AM"/>
        </w:rPr>
        <w:t xml:space="preserve">, </w:t>
      </w:r>
      <w:r>
        <w:rPr>
          <w:rFonts w:ascii="GHEA Grapalat" w:hAnsi="GHEA Grapalat" w:cs="Calibri"/>
          <w:bCs/>
          <w:iCs/>
          <w:sz w:val="18"/>
          <w:szCs w:val="18"/>
        </w:rPr>
        <w:t>ж/б</w:t>
      </w:r>
    </w:p>
    <w:p w14:paraId="6EA619EF" w14:textId="77777777" w:rsidR="00CD0626" w:rsidRPr="0013585D" w:rsidRDefault="00CD0626" w:rsidP="00CD0626">
      <w:pPr>
        <w:jc w:val="both"/>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 1,5+10,5+2,5</w:t>
      </w:r>
      <w:r>
        <w:rPr>
          <w:rFonts w:ascii="GHEA Grapalat" w:hAnsi="GHEA Grapalat" w:cs="Calibri"/>
          <w:bCs/>
          <w:iCs/>
          <w:sz w:val="18"/>
          <w:szCs w:val="18"/>
        </w:rPr>
        <w:t>м</w:t>
      </w:r>
    </w:p>
    <w:p w14:paraId="753DE9D8"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  H-30, HK-80</w:t>
      </w:r>
    </w:p>
    <w:p w14:paraId="634105C4"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Дата  строительства</w:t>
      </w:r>
      <w:r w:rsidRPr="000F7DDE">
        <w:rPr>
          <w:rFonts w:ascii="GHEA Grapalat" w:hAnsi="GHEA Grapalat" w:cs="Calibri"/>
          <w:bCs/>
          <w:iCs/>
          <w:sz w:val="18"/>
          <w:szCs w:val="18"/>
          <w:lang w:val="hy-AM"/>
        </w:rPr>
        <w:t xml:space="preserve"> – 1973</w:t>
      </w:r>
      <w:r>
        <w:rPr>
          <w:rFonts w:ascii="GHEA Grapalat" w:hAnsi="GHEA Grapalat" w:cs="Calibri"/>
          <w:bCs/>
          <w:iCs/>
          <w:sz w:val="18"/>
          <w:szCs w:val="18"/>
        </w:rPr>
        <w:t>г</w:t>
      </w:r>
      <w:r w:rsidRPr="000F7DDE">
        <w:rPr>
          <w:rFonts w:ascii="GHEA Grapalat" w:hAnsi="GHEA Grapalat" w:cs="Calibri"/>
          <w:bCs/>
          <w:iCs/>
          <w:sz w:val="18"/>
          <w:szCs w:val="18"/>
          <w:lang w:val="hy-AM"/>
        </w:rPr>
        <w:t>.</w:t>
      </w:r>
    </w:p>
    <w:p w14:paraId="50872B9C" w14:textId="77777777" w:rsidR="00CD0626" w:rsidRPr="00A7580F" w:rsidRDefault="00CD0626" w:rsidP="00CD0626">
      <w:pPr>
        <w:jc w:val="both"/>
        <w:rPr>
          <w:rFonts w:ascii="GHEA Grapalat" w:hAnsi="GHEA Grapalat" w:cs="Calibri"/>
          <w:bCs/>
          <w:iCs/>
          <w:sz w:val="4"/>
          <w:szCs w:val="4"/>
          <w:lang w:val="hy-AM"/>
        </w:rPr>
      </w:pPr>
    </w:p>
    <w:p w14:paraId="6CA0DFBA" w14:textId="77777777" w:rsidR="00CD0626" w:rsidRPr="002D1327"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w:t>
      </w:r>
      <w:r w:rsidRPr="00500A60">
        <w:rPr>
          <w:rFonts w:ascii="GHEA Grapalat" w:hAnsi="GHEA Grapalat" w:cs="Calibri"/>
          <w:bCs/>
          <w:iCs/>
          <w:sz w:val="18"/>
          <w:szCs w:val="18"/>
          <w:lang w:val="hy-AM"/>
        </w:rPr>
        <w:t xml:space="preserve"> Постоянное обеспечение водоотвода с поверхностей </w:t>
      </w:r>
      <w:r>
        <w:rPr>
          <w:rFonts w:ascii="GHEA Grapalat" w:hAnsi="GHEA Grapalat" w:cs="Calibri"/>
          <w:bCs/>
          <w:iCs/>
          <w:sz w:val="18"/>
          <w:szCs w:val="18"/>
        </w:rPr>
        <w:t>низов ферм,</w:t>
      </w:r>
    </w:p>
    <w:p w14:paraId="72B3DD86" w14:textId="77777777" w:rsidR="00CD0626" w:rsidRPr="00E12D20"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2.</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опор</w:t>
      </w:r>
      <w:r w:rsidRPr="002465CC">
        <w:rPr>
          <w:rFonts w:ascii="GHEA Grapalat" w:hAnsi="GHEA Grapalat" w:cs="Calibri"/>
          <w:bCs/>
          <w:iCs/>
          <w:sz w:val="18"/>
          <w:szCs w:val="18"/>
          <w:lang w:val="hy-AM"/>
        </w:rPr>
        <w:t xml:space="preserve">ных </w:t>
      </w:r>
      <w:r w:rsidRPr="00E12D20">
        <w:rPr>
          <w:rFonts w:ascii="GHEA Grapalat" w:hAnsi="GHEA Grapalat" w:cs="Calibri"/>
          <w:bCs/>
          <w:iCs/>
          <w:sz w:val="18"/>
          <w:szCs w:val="18"/>
          <w:lang w:val="hy-AM"/>
        </w:rPr>
        <w:t>частей</w:t>
      </w:r>
      <w:r w:rsidRPr="000F7DDE">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очистка от грязи и ржавчины</w:t>
      </w:r>
      <w:r w:rsidRPr="000F7DDE">
        <w:rPr>
          <w:rFonts w:ascii="GHEA Grapalat" w:hAnsi="GHEA Grapalat" w:cs="Calibri"/>
          <w:bCs/>
          <w:iCs/>
          <w:sz w:val="18"/>
          <w:szCs w:val="18"/>
          <w:lang w:val="hy-AM"/>
        </w:rPr>
        <w:t xml:space="preserve">, </w:t>
      </w:r>
      <w:r>
        <w:rPr>
          <w:rFonts w:ascii="GHEA Grapalat" w:hAnsi="GHEA Grapalat" w:cs="Calibri"/>
          <w:bCs/>
          <w:iCs/>
          <w:sz w:val="18"/>
          <w:szCs w:val="18"/>
        </w:rPr>
        <w:t>обработка графитной замазкой и покраска,</w:t>
      </w:r>
    </w:p>
    <w:p w14:paraId="794660BA"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3.</w:t>
      </w:r>
      <w:r w:rsidRPr="002465CC">
        <w:rPr>
          <w:rFonts w:ascii="GHEA Grapalat" w:hAnsi="GHEA Grapalat" w:cs="Calibri"/>
          <w:bCs/>
          <w:iCs/>
          <w:sz w:val="18"/>
          <w:szCs w:val="18"/>
          <w:lang w:val="hy-AM"/>
        </w:rPr>
        <w:t xml:space="preserve"> Периодическ</w:t>
      </w:r>
      <w:r>
        <w:rPr>
          <w:rFonts w:ascii="GHEA Grapalat" w:hAnsi="GHEA Grapalat" w:cs="Calibri"/>
          <w:bCs/>
          <w:iCs/>
          <w:sz w:val="18"/>
          <w:szCs w:val="18"/>
        </w:rPr>
        <w:t>ий</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осмотр</w:t>
      </w:r>
      <w:r w:rsidRPr="002465CC">
        <w:rPr>
          <w:rFonts w:ascii="GHEA Grapalat" w:hAnsi="GHEA Grapalat" w:cs="Calibri"/>
          <w:bCs/>
          <w:iCs/>
          <w:sz w:val="18"/>
          <w:szCs w:val="18"/>
          <w:lang w:val="hy-AM"/>
        </w:rPr>
        <w:t xml:space="preserve"> пролетных конструкций, при обнаружении </w:t>
      </w:r>
      <w:r>
        <w:rPr>
          <w:rFonts w:ascii="GHEA Grapalat" w:hAnsi="GHEA Grapalat" w:cs="Calibri"/>
          <w:bCs/>
          <w:iCs/>
          <w:sz w:val="18"/>
          <w:szCs w:val="18"/>
        </w:rPr>
        <w:t>повреждений</w:t>
      </w:r>
      <w:r w:rsidRPr="002465CC">
        <w:rPr>
          <w:rFonts w:ascii="GHEA Grapalat" w:hAnsi="GHEA Grapalat" w:cs="Calibri"/>
          <w:bCs/>
          <w:iCs/>
          <w:sz w:val="18"/>
          <w:szCs w:val="18"/>
          <w:lang w:val="hy-AM"/>
        </w:rPr>
        <w:t xml:space="preserve"> -исполнение ремонт</w:t>
      </w:r>
      <w:r>
        <w:rPr>
          <w:rFonts w:ascii="GHEA Grapalat" w:hAnsi="GHEA Grapalat" w:cs="Calibri"/>
          <w:bCs/>
          <w:iCs/>
          <w:sz w:val="18"/>
          <w:szCs w:val="18"/>
        </w:rPr>
        <w:t>ных работ,</w:t>
      </w:r>
    </w:p>
    <w:p w14:paraId="1BF9B3F0"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4.</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 xml:space="preserve">конечных и промежуточных опор, </w:t>
      </w:r>
      <w:r w:rsidRPr="000F1126">
        <w:rPr>
          <w:rFonts w:ascii="GHEA Grapalat" w:hAnsi="GHEA Grapalat" w:cs="Calibri"/>
          <w:bCs/>
          <w:iCs/>
          <w:sz w:val="18"/>
          <w:szCs w:val="18"/>
          <w:lang w:val="hy-AM"/>
        </w:rPr>
        <w:t xml:space="preserve">обнаружении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5578B51C"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w:t>
      </w:r>
      <w:r>
        <w:rPr>
          <w:rFonts w:ascii="GHEA Grapalat" w:hAnsi="GHEA Grapalat" w:cs="Calibri"/>
          <w:bCs/>
          <w:iCs/>
          <w:sz w:val="18"/>
          <w:szCs w:val="18"/>
        </w:rPr>
        <w:t xml:space="preserve"> При необходимости покраска перил,</w:t>
      </w:r>
    </w:p>
    <w:p w14:paraId="12C8D27C"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 xml:space="preserve">6. </w:t>
      </w:r>
      <w:r>
        <w:rPr>
          <w:rFonts w:ascii="GHEA Grapalat" w:hAnsi="GHEA Grapalat" w:cs="Calibri"/>
          <w:bCs/>
          <w:iCs/>
          <w:sz w:val="18"/>
          <w:szCs w:val="18"/>
        </w:rPr>
        <w:t>При необходимости покраска блоков бетонных ограждений,</w:t>
      </w:r>
      <w:r w:rsidRPr="000F7DDE">
        <w:rPr>
          <w:rFonts w:ascii="GHEA Grapalat" w:hAnsi="GHEA Grapalat" w:cs="Calibri"/>
          <w:bCs/>
          <w:iCs/>
          <w:sz w:val="18"/>
          <w:szCs w:val="18"/>
          <w:lang w:val="hy-AM"/>
        </w:rPr>
        <w:t xml:space="preserve"> </w:t>
      </w:r>
    </w:p>
    <w:p w14:paraId="3D3F9452"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7.</w:t>
      </w:r>
      <w:r>
        <w:rPr>
          <w:rFonts w:ascii="GHEA Grapalat" w:hAnsi="GHEA Grapalat" w:cs="Calibri"/>
          <w:bCs/>
          <w:iCs/>
          <w:sz w:val="18"/>
          <w:szCs w:val="18"/>
        </w:rPr>
        <w:t xml:space="preserve"> Периодическая очистка проезжей части и тротуаров от грязи и грунтовых накоплений, </w:t>
      </w:r>
    </w:p>
    <w:p w14:paraId="4B29ED3F" w14:textId="77777777" w:rsidR="00CD0626" w:rsidRPr="006138DA" w:rsidRDefault="00CD0626" w:rsidP="00CD0626">
      <w:pPr>
        <w:rPr>
          <w:rFonts w:ascii="Times Armenian" w:hAnsi="Times Armenian"/>
          <w:b/>
          <w:sz w:val="18"/>
          <w:szCs w:val="18"/>
          <w:u w:val="single"/>
          <w:lang w:val="hy-AM"/>
        </w:rPr>
      </w:pPr>
      <w:r w:rsidRPr="0051461F">
        <w:rPr>
          <w:rFonts w:ascii="GHEA Grapalat" w:hAnsi="GHEA Grapalat"/>
          <w:b/>
          <w:sz w:val="18"/>
          <w:szCs w:val="18"/>
          <w:u w:val="single"/>
          <w:lang w:val="hy-AM"/>
        </w:rPr>
        <w:t xml:space="preserve">15. </w:t>
      </w:r>
      <w:r>
        <w:rPr>
          <w:rFonts w:ascii="GHEA Grapalat" w:hAnsi="GHEA Grapalat" w:cs="Calibri"/>
          <w:b/>
          <w:bCs/>
          <w:iCs/>
          <w:sz w:val="18"/>
          <w:szCs w:val="18"/>
          <w:u w:val="single"/>
        </w:rPr>
        <w:t>Магистраль</w:t>
      </w:r>
      <w:r w:rsidRPr="000F7DDE">
        <w:rPr>
          <w:rFonts w:ascii="GHEA Grapalat" w:hAnsi="GHEA Grapalat" w:cs="Calibri"/>
          <w:b/>
          <w:bCs/>
          <w:iCs/>
          <w:sz w:val="18"/>
          <w:szCs w:val="18"/>
          <w:u w:val="single"/>
          <w:lang w:val="hy-AM"/>
        </w:rPr>
        <w:t xml:space="preserve"> N</w:t>
      </w:r>
      <w:r>
        <w:rPr>
          <w:rFonts w:ascii="GHEA Grapalat" w:hAnsi="GHEA Grapalat" w:cs="Calibri"/>
          <w:b/>
          <w:bCs/>
          <w:iCs/>
          <w:sz w:val="18"/>
          <w:szCs w:val="18"/>
          <w:u w:val="single"/>
        </w:rPr>
        <w:t>2</w:t>
      </w:r>
      <w:r w:rsidRPr="000F7DDE">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через ул,Мясникян-Ачарян</w:t>
      </w:r>
    </w:p>
    <w:p w14:paraId="227F7376" w14:textId="77777777" w:rsidR="00CD0626" w:rsidRPr="0013585D" w:rsidRDefault="00CD0626" w:rsidP="00CD0626">
      <w:pPr>
        <w:jc w:val="both"/>
        <w:rPr>
          <w:rFonts w:ascii="Times Armenian" w:hAnsi="Times Armenian"/>
          <w:sz w:val="18"/>
          <w:szCs w:val="18"/>
        </w:rPr>
      </w:pPr>
      <w:r>
        <w:rPr>
          <w:rFonts w:ascii="GHEA Grapalat" w:hAnsi="GHEA Grapalat" w:cs="Calibri"/>
          <w:bCs/>
          <w:iCs/>
          <w:sz w:val="18"/>
          <w:szCs w:val="18"/>
        </w:rPr>
        <w:t>Длина</w:t>
      </w:r>
      <w:r w:rsidRPr="006138DA">
        <w:rPr>
          <w:rFonts w:ascii="GHEA Grapalat" w:hAnsi="GHEA Grapalat"/>
          <w:sz w:val="18"/>
          <w:szCs w:val="18"/>
          <w:lang w:val="hy-AM"/>
        </w:rPr>
        <w:t xml:space="preserve"> </w:t>
      </w:r>
      <w:r w:rsidRPr="006138DA">
        <w:rPr>
          <w:rFonts w:ascii="Times Armenian" w:hAnsi="Times Armenian"/>
          <w:sz w:val="18"/>
          <w:szCs w:val="18"/>
          <w:lang w:val="hy-AM"/>
        </w:rPr>
        <w:t>–</w:t>
      </w:r>
      <w:r w:rsidRPr="006138DA">
        <w:rPr>
          <w:rFonts w:ascii="GHEA Grapalat" w:hAnsi="GHEA Grapalat" w:cs="Sylfaen"/>
          <w:sz w:val="18"/>
          <w:szCs w:val="18"/>
          <w:lang w:val="hy-AM"/>
        </w:rPr>
        <w:t>96մ</w:t>
      </w:r>
      <w:r>
        <w:rPr>
          <w:rFonts w:ascii="GHEA Grapalat" w:hAnsi="GHEA Grapalat" w:cs="Sylfaen"/>
          <w:sz w:val="18"/>
          <w:szCs w:val="18"/>
        </w:rPr>
        <w:t>м</w:t>
      </w:r>
    </w:p>
    <w:p w14:paraId="0E7D4D16" w14:textId="77777777" w:rsidR="00CD0626" w:rsidRPr="0013585D" w:rsidRDefault="00CD0626" w:rsidP="00CD0626">
      <w:pPr>
        <w:jc w:val="both"/>
        <w:rPr>
          <w:rFonts w:ascii="Times Armenian" w:hAnsi="Times Armenian"/>
          <w:sz w:val="18"/>
          <w:szCs w:val="18"/>
        </w:rPr>
      </w:pPr>
      <w:r w:rsidRPr="00BF6F03">
        <w:rPr>
          <w:rFonts w:ascii="GHEA Grapalat" w:hAnsi="GHEA Grapalat" w:cs="Calibri"/>
          <w:bCs/>
          <w:iCs/>
          <w:sz w:val="18"/>
          <w:szCs w:val="18"/>
          <w:lang w:val="hy-AM"/>
        </w:rPr>
        <w:t>Ширина</w:t>
      </w:r>
      <w:r w:rsidRPr="006138DA">
        <w:rPr>
          <w:rFonts w:ascii="Times Armenian" w:hAnsi="Times Armenian"/>
          <w:sz w:val="18"/>
          <w:szCs w:val="18"/>
          <w:lang w:val="hy-AM"/>
        </w:rPr>
        <w:t xml:space="preserve"> –</w:t>
      </w:r>
      <w:r w:rsidRPr="006138DA">
        <w:rPr>
          <w:rFonts w:ascii="GHEA Grapalat" w:hAnsi="GHEA Grapalat" w:cs="Sylfaen"/>
          <w:sz w:val="18"/>
          <w:szCs w:val="18"/>
          <w:lang w:val="hy-AM"/>
        </w:rPr>
        <w:t>14.7մ</w:t>
      </w:r>
      <w:r>
        <w:rPr>
          <w:rFonts w:ascii="GHEA Grapalat" w:hAnsi="GHEA Grapalat" w:cs="Sylfaen"/>
          <w:sz w:val="18"/>
          <w:szCs w:val="18"/>
        </w:rPr>
        <w:t>м</w:t>
      </w:r>
    </w:p>
    <w:p w14:paraId="780308F3" w14:textId="77777777" w:rsidR="00CD0626" w:rsidRPr="0013585D" w:rsidRDefault="00CD0626" w:rsidP="00CD0626">
      <w:pPr>
        <w:jc w:val="both"/>
        <w:rPr>
          <w:rFonts w:ascii="Sylfaen" w:hAnsi="Sylfaen"/>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w:t>
      </w:r>
      <w:r w:rsidRPr="006138DA">
        <w:rPr>
          <w:rFonts w:ascii="GHEA Grapalat" w:hAnsi="GHEA Grapalat"/>
          <w:sz w:val="18"/>
          <w:szCs w:val="18"/>
          <w:lang w:val="hy-AM"/>
        </w:rPr>
        <w:t>– 17,5+23,2+17,5</w:t>
      </w:r>
      <w:r w:rsidRPr="006138DA">
        <w:rPr>
          <w:rFonts w:ascii="GHEA Grapalat" w:hAnsi="GHEA Grapalat" w:cs="Sylfaen"/>
          <w:sz w:val="18"/>
          <w:szCs w:val="18"/>
          <w:lang w:val="hy-AM"/>
        </w:rPr>
        <w:t xml:space="preserve"> </w:t>
      </w:r>
      <w:r>
        <w:rPr>
          <w:rFonts w:ascii="GHEA Grapalat" w:hAnsi="GHEA Grapalat" w:cs="Sylfaen"/>
          <w:sz w:val="18"/>
          <w:szCs w:val="18"/>
        </w:rPr>
        <w:t>м</w:t>
      </w:r>
      <w:r w:rsidRPr="006138DA">
        <w:rPr>
          <w:rFonts w:ascii="GHEA Grapalat" w:hAnsi="GHEA Grapalat"/>
          <w:sz w:val="18"/>
          <w:szCs w:val="18"/>
          <w:lang w:val="hy-AM"/>
        </w:rPr>
        <w:t xml:space="preserve">, </w:t>
      </w:r>
      <w:r>
        <w:rPr>
          <w:rFonts w:ascii="GHEA Grapalat" w:hAnsi="GHEA Grapalat" w:cs="Sylfaen"/>
          <w:sz w:val="18"/>
          <w:szCs w:val="18"/>
        </w:rPr>
        <w:t>ж</w:t>
      </w:r>
      <w:r w:rsidRPr="006138DA">
        <w:rPr>
          <w:rFonts w:ascii="GHEA Grapalat" w:hAnsi="GHEA Grapalat"/>
          <w:sz w:val="18"/>
          <w:szCs w:val="18"/>
          <w:lang w:val="hy-AM"/>
        </w:rPr>
        <w:t>/</w:t>
      </w:r>
      <w:r>
        <w:rPr>
          <w:rFonts w:ascii="GHEA Grapalat" w:hAnsi="GHEA Grapalat" w:cs="Sylfaen"/>
          <w:sz w:val="18"/>
          <w:szCs w:val="18"/>
        </w:rPr>
        <w:t>б</w:t>
      </w:r>
    </w:p>
    <w:p w14:paraId="277B48D1" w14:textId="77777777" w:rsidR="00CD0626" w:rsidRPr="0013585D" w:rsidRDefault="00CD0626" w:rsidP="00CD0626">
      <w:pPr>
        <w:jc w:val="both"/>
        <w:rPr>
          <w:rFonts w:ascii="Times Armenian" w:hAnsi="Times Armenian"/>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w:t>
      </w:r>
      <w:r w:rsidRPr="006138DA">
        <w:rPr>
          <w:rFonts w:ascii="GHEA Grapalat" w:hAnsi="GHEA Grapalat"/>
          <w:sz w:val="18"/>
          <w:szCs w:val="18"/>
          <w:lang w:val="hy-AM"/>
        </w:rPr>
        <w:t>– 0,9+11,4+2,4</w:t>
      </w:r>
      <w:r>
        <w:rPr>
          <w:rFonts w:ascii="GHEA Grapalat" w:hAnsi="GHEA Grapalat"/>
          <w:sz w:val="18"/>
          <w:szCs w:val="18"/>
        </w:rPr>
        <w:t>м</w:t>
      </w:r>
    </w:p>
    <w:p w14:paraId="3FA53B30" w14:textId="77777777" w:rsidR="00CD0626" w:rsidRPr="006138DA" w:rsidRDefault="00CD0626" w:rsidP="00CD0626">
      <w:pPr>
        <w:jc w:val="both"/>
        <w:rPr>
          <w:rFonts w:ascii="GHEA Grapalat" w:hAnsi="GHEA Grapalat"/>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w:t>
      </w:r>
      <w:r w:rsidRPr="006138DA">
        <w:rPr>
          <w:rFonts w:ascii="GHEA Grapalat" w:hAnsi="GHEA Grapalat"/>
          <w:sz w:val="18"/>
          <w:szCs w:val="18"/>
          <w:lang w:val="hy-AM"/>
        </w:rPr>
        <w:t>–  H-30, HK-80</w:t>
      </w:r>
    </w:p>
    <w:p w14:paraId="40DC824B" w14:textId="77777777" w:rsidR="00CD0626" w:rsidRPr="006138DA" w:rsidRDefault="00CD0626" w:rsidP="00CD0626">
      <w:pPr>
        <w:jc w:val="both"/>
        <w:rPr>
          <w:rFonts w:ascii="GHEA Grapalat" w:hAnsi="GHEA Grapalat"/>
          <w:sz w:val="18"/>
          <w:szCs w:val="18"/>
          <w:lang w:val="hy-AM"/>
        </w:rPr>
      </w:pPr>
      <w:r>
        <w:rPr>
          <w:rFonts w:ascii="GHEA Grapalat" w:hAnsi="GHEA Grapalat" w:cs="Calibri"/>
          <w:bCs/>
          <w:iCs/>
          <w:sz w:val="18"/>
          <w:szCs w:val="18"/>
        </w:rPr>
        <w:t>Дата  строительства</w:t>
      </w:r>
      <w:r w:rsidRPr="000F7DDE">
        <w:rPr>
          <w:rFonts w:ascii="GHEA Grapalat" w:hAnsi="GHEA Grapalat" w:cs="Calibri"/>
          <w:bCs/>
          <w:iCs/>
          <w:sz w:val="18"/>
          <w:szCs w:val="18"/>
          <w:lang w:val="hy-AM"/>
        </w:rPr>
        <w:t xml:space="preserve"> </w:t>
      </w:r>
      <w:r w:rsidRPr="006138DA">
        <w:rPr>
          <w:rFonts w:ascii="GHEA Grapalat" w:hAnsi="GHEA Grapalat"/>
          <w:sz w:val="18"/>
          <w:szCs w:val="18"/>
          <w:lang w:val="hy-AM"/>
        </w:rPr>
        <w:t>– 1973</w:t>
      </w:r>
      <w:r>
        <w:rPr>
          <w:rFonts w:ascii="GHEA Grapalat" w:hAnsi="GHEA Grapalat" w:cs="Sylfaen"/>
          <w:sz w:val="18"/>
          <w:szCs w:val="18"/>
        </w:rPr>
        <w:t>г</w:t>
      </w:r>
      <w:r w:rsidRPr="006138DA">
        <w:rPr>
          <w:rFonts w:ascii="GHEA Grapalat" w:hAnsi="GHEA Grapalat"/>
          <w:sz w:val="18"/>
          <w:szCs w:val="18"/>
          <w:lang w:val="hy-AM"/>
        </w:rPr>
        <w:t>.</w:t>
      </w:r>
    </w:p>
    <w:p w14:paraId="667F59A0" w14:textId="77777777" w:rsidR="00CD0626" w:rsidRPr="002D1327"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w:t>
      </w:r>
      <w:r w:rsidRPr="00500A60">
        <w:rPr>
          <w:rFonts w:ascii="GHEA Grapalat" w:hAnsi="GHEA Grapalat" w:cs="Calibri"/>
          <w:bCs/>
          <w:iCs/>
          <w:sz w:val="18"/>
          <w:szCs w:val="18"/>
          <w:lang w:val="hy-AM"/>
        </w:rPr>
        <w:t xml:space="preserve"> Постоянное обеспечение водоотвода с поверхностей </w:t>
      </w:r>
      <w:r>
        <w:rPr>
          <w:rFonts w:ascii="GHEA Grapalat" w:hAnsi="GHEA Grapalat" w:cs="Calibri"/>
          <w:bCs/>
          <w:iCs/>
          <w:sz w:val="18"/>
          <w:szCs w:val="18"/>
        </w:rPr>
        <w:t>низов ферм,</w:t>
      </w:r>
    </w:p>
    <w:p w14:paraId="3E9E3BEC" w14:textId="77777777" w:rsidR="00CD0626" w:rsidRPr="00E12D20"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2.</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опор</w:t>
      </w:r>
      <w:r w:rsidRPr="002465CC">
        <w:rPr>
          <w:rFonts w:ascii="GHEA Grapalat" w:hAnsi="GHEA Grapalat" w:cs="Calibri"/>
          <w:bCs/>
          <w:iCs/>
          <w:sz w:val="18"/>
          <w:szCs w:val="18"/>
          <w:lang w:val="hy-AM"/>
        </w:rPr>
        <w:t xml:space="preserve">ных </w:t>
      </w:r>
      <w:r w:rsidRPr="00E12D20">
        <w:rPr>
          <w:rFonts w:ascii="GHEA Grapalat" w:hAnsi="GHEA Grapalat" w:cs="Calibri"/>
          <w:bCs/>
          <w:iCs/>
          <w:sz w:val="18"/>
          <w:szCs w:val="18"/>
          <w:lang w:val="hy-AM"/>
        </w:rPr>
        <w:t>частей</w:t>
      </w:r>
      <w:r w:rsidRPr="000F7DDE">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очистка от грязи и ржавчины</w:t>
      </w:r>
      <w:r w:rsidRPr="000F7DDE">
        <w:rPr>
          <w:rFonts w:ascii="GHEA Grapalat" w:hAnsi="GHEA Grapalat" w:cs="Calibri"/>
          <w:bCs/>
          <w:iCs/>
          <w:sz w:val="18"/>
          <w:szCs w:val="18"/>
          <w:lang w:val="hy-AM"/>
        </w:rPr>
        <w:t xml:space="preserve">, </w:t>
      </w:r>
      <w:r>
        <w:rPr>
          <w:rFonts w:ascii="GHEA Grapalat" w:hAnsi="GHEA Grapalat" w:cs="Calibri"/>
          <w:bCs/>
          <w:iCs/>
          <w:sz w:val="18"/>
          <w:szCs w:val="18"/>
        </w:rPr>
        <w:t>обработка графитной замазкой и покраска,</w:t>
      </w:r>
    </w:p>
    <w:p w14:paraId="576D9CAF" w14:textId="77777777" w:rsidR="00CD0626" w:rsidRPr="000F7DDE" w:rsidRDefault="00CD0626" w:rsidP="00CD0626">
      <w:pPr>
        <w:jc w:val="both"/>
        <w:rPr>
          <w:rFonts w:ascii="GHEA Grapalat" w:hAnsi="GHEA Grapalat" w:cs="Calibri"/>
          <w:bCs/>
          <w:iCs/>
          <w:sz w:val="18"/>
          <w:szCs w:val="18"/>
          <w:lang w:val="hy-AM"/>
        </w:rPr>
      </w:pPr>
      <w:r w:rsidRPr="006138DA">
        <w:rPr>
          <w:rFonts w:ascii="GHEA Grapalat" w:hAnsi="GHEA Grapalat" w:cs="Sylfaen"/>
          <w:sz w:val="18"/>
          <w:szCs w:val="18"/>
          <w:lang w:val="hy-AM"/>
        </w:rPr>
        <w:t>3.</w:t>
      </w:r>
      <w:r>
        <w:rPr>
          <w:rFonts w:ascii="GHEA Grapalat" w:hAnsi="GHEA Grapalat" w:cs="Sylfaen"/>
          <w:sz w:val="18"/>
          <w:szCs w:val="18"/>
          <w:lang w:val="hy-AM"/>
        </w:rPr>
        <w:t xml:space="preserve"> </w:t>
      </w:r>
      <w:r>
        <w:rPr>
          <w:rFonts w:ascii="GHEA Grapalat" w:hAnsi="GHEA Grapalat" w:cs="Calibri"/>
          <w:bCs/>
          <w:iCs/>
          <w:sz w:val="18"/>
          <w:szCs w:val="18"/>
        </w:rPr>
        <w:t>Очистка водоотводных труб, обеспечение бесперебойной работы водоотводной системы,</w:t>
      </w:r>
    </w:p>
    <w:p w14:paraId="2320B826" w14:textId="77777777" w:rsidR="00CD0626" w:rsidRDefault="00CD0626" w:rsidP="00CD0626">
      <w:pPr>
        <w:jc w:val="both"/>
        <w:rPr>
          <w:rFonts w:ascii="GHEA Grapalat" w:hAnsi="GHEA Grapalat" w:cs="Calibri"/>
          <w:bCs/>
          <w:iCs/>
          <w:sz w:val="18"/>
          <w:szCs w:val="18"/>
        </w:rPr>
      </w:pPr>
      <w:r w:rsidRPr="006138DA">
        <w:rPr>
          <w:rFonts w:ascii="GHEA Grapalat" w:hAnsi="GHEA Grapalat"/>
          <w:sz w:val="18"/>
          <w:szCs w:val="18"/>
          <w:lang w:val="hy-AM"/>
        </w:rPr>
        <w:t>4.</w:t>
      </w:r>
      <w:r w:rsidRPr="000A677A">
        <w:rPr>
          <w:rFonts w:ascii="GHEA Grapalat" w:hAnsi="GHEA Grapalat"/>
          <w:sz w:val="18"/>
          <w:szCs w:val="18"/>
          <w:lang w:val="hy-AM"/>
        </w:rPr>
        <w:t xml:space="preserve"> </w:t>
      </w:r>
      <w:r w:rsidRPr="002465CC">
        <w:rPr>
          <w:rFonts w:ascii="GHEA Grapalat" w:hAnsi="GHEA Grapalat" w:cs="Calibri"/>
          <w:bCs/>
          <w:iCs/>
          <w:sz w:val="18"/>
          <w:szCs w:val="18"/>
          <w:lang w:val="hy-AM"/>
        </w:rPr>
        <w:t>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пролетных конструкций, при обнаружении </w:t>
      </w:r>
      <w:r>
        <w:rPr>
          <w:rFonts w:ascii="GHEA Grapalat" w:hAnsi="GHEA Grapalat" w:cs="Calibri"/>
          <w:bCs/>
          <w:iCs/>
          <w:sz w:val="18"/>
          <w:szCs w:val="18"/>
        </w:rPr>
        <w:t>повреждений</w:t>
      </w:r>
      <w:r w:rsidRPr="002465CC">
        <w:rPr>
          <w:rFonts w:ascii="GHEA Grapalat" w:hAnsi="GHEA Grapalat" w:cs="Calibri"/>
          <w:bCs/>
          <w:iCs/>
          <w:sz w:val="18"/>
          <w:szCs w:val="18"/>
          <w:lang w:val="hy-AM"/>
        </w:rPr>
        <w:t>-исполнение ремонт</w:t>
      </w:r>
      <w:r w:rsidRPr="000A677A">
        <w:rPr>
          <w:rFonts w:ascii="GHEA Grapalat" w:hAnsi="GHEA Grapalat" w:cs="Calibri"/>
          <w:bCs/>
          <w:iCs/>
          <w:sz w:val="18"/>
          <w:szCs w:val="18"/>
          <w:lang w:val="hy-AM"/>
        </w:rPr>
        <w:t>ных работ,</w:t>
      </w:r>
    </w:p>
    <w:p w14:paraId="394543BA" w14:textId="77777777" w:rsidR="00CD0626" w:rsidRDefault="00CD0626" w:rsidP="00CD0626">
      <w:pPr>
        <w:rPr>
          <w:rFonts w:ascii="GHEA Grapalat" w:hAnsi="GHEA Grapalat" w:cs="Calibri"/>
          <w:bCs/>
          <w:iCs/>
          <w:sz w:val="18"/>
          <w:szCs w:val="18"/>
        </w:rPr>
      </w:pPr>
      <w:r>
        <w:rPr>
          <w:rFonts w:ascii="GHEA Grapalat" w:hAnsi="GHEA Grapalat" w:cs="Tahoma"/>
          <w:sz w:val="18"/>
          <w:szCs w:val="18"/>
          <w:lang w:val="hy-AM"/>
        </w:rPr>
        <w:t>5.</w:t>
      </w:r>
      <w:r>
        <w:rPr>
          <w:rFonts w:ascii="GHEA Grapalat" w:hAnsi="GHEA Grapalat" w:cs="Tahoma"/>
          <w:sz w:val="18"/>
          <w:szCs w:val="18"/>
        </w:rPr>
        <w:t xml:space="preserve"> </w:t>
      </w:r>
      <w:r w:rsidRPr="002465CC">
        <w:rPr>
          <w:rFonts w:ascii="GHEA Grapalat" w:hAnsi="GHEA Grapalat" w:cs="Calibri"/>
          <w:bCs/>
          <w:iCs/>
          <w:sz w:val="18"/>
          <w:szCs w:val="18"/>
          <w:lang w:val="hy-AM"/>
        </w:rPr>
        <w:t>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 xml:space="preserve">конечных и промежуточных опор, </w:t>
      </w:r>
      <w:r w:rsidRPr="000F1126">
        <w:rPr>
          <w:rFonts w:ascii="GHEA Grapalat" w:hAnsi="GHEA Grapalat" w:cs="Calibri"/>
          <w:bCs/>
          <w:iCs/>
          <w:sz w:val="18"/>
          <w:szCs w:val="18"/>
          <w:lang w:val="hy-AM"/>
        </w:rPr>
        <w:t xml:space="preserve">обнаружении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3143F9B5" w14:textId="77777777" w:rsidR="00CD0626" w:rsidRDefault="00CD0626" w:rsidP="00CD0626">
      <w:pPr>
        <w:jc w:val="both"/>
        <w:rPr>
          <w:rFonts w:ascii="GHEA Grapalat" w:hAnsi="GHEA Grapalat" w:cs="Tahoma"/>
          <w:sz w:val="18"/>
          <w:szCs w:val="18"/>
        </w:rPr>
      </w:pPr>
      <w:r>
        <w:rPr>
          <w:rFonts w:ascii="GHEA Grapalat" w:hAnsi="GHEA Grapalat" w:cs="Tahoma"/>
          <w:sz w:val="18"/>
          <w:szCs w:val="18"/>
          <w:lang w:val="hy-AM"/>
        </w:rPr>
        <w:t xml:space="preserve">6 </w:t>
      </w:r>
      <w:r>
        <w:rPr>
          <w:rFonts w:ascii="GHEA Grapalat" w:hAnsi="GHEA Grapalat" w:cs="Tahoma"/>
          <w:sz w:val="18"/>
          <w:szCs w:val="18"/>
        </w:rPr>
        <w:t xml:space="preserve"> </w:t>
      </w:r>
      <w:r>
        <w:rPr>
          <w:rFonts w:ascii="GHEA Grapalat" w:hAnsi="GHEA Grapalat" w:cs="Calibri"/>
          <w:bCs/>
          <w:iCs/>
          <w:sz w:val="18"/>
          <w:szCs w:val="18"/>
        </w:rPr>
        <w:t>При необходимости местная покраска перил</w:t>
      </w:r>
      <w:r>
        <w:rPr>
          <w:rFonts w:ascii="GHEA Grapalat" w:hAnsi="GHEA Grapalat" w:cs="Tahoma"/>
          <w:sz w:val="18"/>
          <w:szCs w:val="18"/>
          <w:lang w:val="hy-AM"/>
        </w:rPr>
        <w:t xml:space="preserve"> </w:t>
      </w:r>
    </w:p>
    <w:p w14:paraId="17CF6501" w14:textId="77777777" w:rsidR="00CD0626" w:rsidRDefault="00CD0626" w:rsidP="00CD0626">
      <w:pPr>
        <w:jc w:val="both"/>
        <w:rPr>
          <w:rFonts w:ascii="GHEA Grapalat" w:hAnsi="GHEA Grapalat" w:cs="Calibri"/>
          <w:bCs/>
          <w:iCs/>
          <w:sz w:val="18"/>
          <w:szCs w:val="18"/>
        </w:rPr>
      </w:pPr>
      <w:r>
        <w:rPr>
          <w:rFonts w:ascii="GHEA Grapalat" w:hAnsi="GHEA Grapalat" w:cs="Tahoma"/>
          <w:sz w:val="18"/>
          <w:szCs w:val="18"/>
          <w:lang w:val="hy-AM"/>
        </w:rPr>
        <w:t>7.</w:t>
      </w:r>
      <w:r>
        <w:rPr>
          <w:rFonts w:ascii="GHEA Grapalat" w:hAnsi="GHEA Grapalat" w:cs="Calibri"/>
          <w:bCs/>
          <w:iCs/>
          <w:sz w:val="18"/>
          <w:szCs w:val="18"/>
        </w:rPr>
        <w:t xml:space="preserve"> При необходимости покраска блоков бетонных ограждений,</w:t>
      </w:r>
      <w:r w:rsidRPr="000F7DDE">
        <w:rPr>
          <w:rFonts w:ascii="GHEA Grapalat" w:hAnsi="GHEA Grapalat" w:cs="Calibri"/>
          <w:bCs/>
          <w:iCs/>
          <w:sz w:val="18"/>
          <w:szCs w:val="18"/>
          <w:lang w:val="hy-AM"/>
        </w:rPr>
        <w:t xml:space="preserve"> </w:t>
      </w:r>
    </w:p>
    <w:p w14:paraId="0A629F73" w14:textId="77777777" w:rsidR="00CD0626" w:rsidRDefault="00CD0626" w:rsidP="00CD0626">
      <w:pPr>
        <w:jc w:val="both"/>
        <w:rPr>
          <w:rFonts w:ascii="GHEA Grapalat" w:hAnsi="GHEA Grapalat" w:cs="Calibri"/>
          <w:bCs/>
          <w:iCs/>
          <w:sz w:val="18"/>
          <w:szCs w:val="18"/>
        </w:rPr>
      </w:pPr>
      <w:r>
        <w:rPr>
          <w:rFonts w:ascii="GHEA Grapalat" w:hAnsi="GHEA Grapalat" w:cs="Tahoma"/>
          <w:sz w:val="18"/>
          <w:szCs w:val="18"/>
          <w:lang w:val="hy-AM"/>
        </w:rPr>
        <w:t>8.</w:t>
      </w:r>
      <w:r>
        <w:rPr>
          <w:rFonts w:ascii="GHEA Grapalat" w:hAnsi="GHEA Grapalat" w:cs="Tahoma"/>
          <w:sz w:val="18"/>
          <w:szCs w:val="18"/>
        </w:rPr>
        <w:t xml:space="preserve"> </w:t>
      </w:r>
      <w:r>
        <w:rPr>
          <w:rFonts w:ascii="GHEA Grapalat" w:hAnsi="GHEA Grapalat" w:cs="Calibri"/>
          <w:bCs/>
          <w:iCs/>
          <w:sz w:val="18"/>
          <w:szCs w:val="18"/>
        </w:rPr>
        <w:t xml:space="preserve">Периодическая очистка проезжей части и тротуаров от грязи и грунтовых накоплений, </w:t>
      </w:r>
    </w:p>
    <w:p w14:paraId="048BA837" w14:textId="77777777" w:rsidR="00CD0626" w:rsidRPr="006138DA" w:rsidRDefault="00CD0626" w:rsidP="00CD0626">
      <w:pPr>
        <w:jc w:val="both"/>
        <w:rPr>
          <w:rFonts w:ascii="GHEA Grapalat" w:hAnsi="GHEA Grapalat" w:cs="Tahoma"/>
          <w:sz w:val="18"/>
          <w:szCs w:val="18"/>
          <w:lang w:val="hy-AM"/>
        </w:rPr>
      </w:pPr>
      <w:r>
        <w:rPr>
          <w:rFonts w:ascii="GHEA Grapalat" w:hAnsi="GHEA Grapalat" w:cs="Tahoma"/>
          <w:sz w:val="18"/>
          <w:szCs w:val="18"/>
          <w:lang w:val="hy-AM"/>
        </w:rPr>
        <w:t>9.</w:t>
      </w:r>
      <w:r>
        <w:rPr>
          <w:rFonts w:ascii="GHEA Grapalat" w:hAnsi="GHEA Grapalat" w:cs="Tahoma"/>
          <w:sz w:val="18"/>
          <w:szCs w:val="18"/>
        </w:rPr>
        <w:t xml:space="preserve"> Восстановление конов заливки, исправление деформированных участков.</w:t>
      </w:r>
    </w:p>
    <w:p w14:paraId="7CC10A9D" w14:textId="77777777" w:rsidR="00CD0626" w:rsidRPr="006D3E3B" w:rsidRDefault="00CD0626" w:rsidP="00CD0626">
      <w:pPr>
        <w:rPr>
          <w:rFonts w:ascii="GHEA Grapalat" w:hAnsi="GHEA Grapalat" w:cs="Calibri"/>
          <w:b/>
          <w:bCs/>
          <w:iCs/>
          <w:sz w:val="18"/>
          <w:szCs w:val="18"/>
          <w:u w:val="single"/>
        </w:rPr>
      </w:pPr>
      <w:r w:rsidRPr="0051461F">
        <w:rPr>
          <w:rFonts w:ascii="GHEA Grapalat" w:hAnsi="GHEA Grapalat" w:cs="Calibri"/>
          <w:b/>
          <w:bCs/>
          <w:iCs/>
          <w:sz w:val="18"/>
          <w:szCs w:val="18"/>
          <w:u w:val="single"/>
          <w:lang w:val="hy-AM"/>
        </w:rPr>
        <w:t xml:space="preserve">16. </w:t>
      </w:r>
      <w:r w:rsidRPr="006D3E3B">
        <w:rPr>
          <w:rFonts w:ascii="GHEA Grapalat" w:hAnsi="GHEA Grapalat" w:cs="Calibri"/>
          <w:b/>
          <w:bCs/>
          <w:iCs/>
          <w:sz w:val="18"/>
          <w:szCs w:val="18"/>
          <w:u w:val="single"/>
          <w:lang w:val="hy-AM"/>
        </w:rPr>
        <w:t>Магстраль автодороги Ереван-</w:t>
      </w:r>
      <w:r>
        <w:rPr>
          <w:rFonts w:ascii="GHEA Grapalat" w:hAnsi="GHEA Grapalat" w:cs="Calibri"/>
          <w:b/>
          <w:bCs/>
          <w:iCs/>
          <w:sz w:val="18"/>
          <w:szCs w:val="18"/>
          <w:u w:val="single"/>
        </w:rPr>
        <w:t>Севан</w:t>
      </w:r>
    </w:p>
    <w:p w14:paraId="14C11190" w14:textId="77777777" w:rsidR="00CD0626" w:rsidRPr="00D9790F" w:rsidRDefault="00CD0626" w:rsidP="00CD0626">
      <w:pPr>
        <w:jc w:val="both"/>
        <w:rPr>
          <w:rFonts w:ascii="GHEA Grapalat" w:hAnsi="GHEA Grapalat" w:cs="Calibri"/>
          <w:bCs/>
          <w:iCs/>
          <w:sz w:val="18"/>
          <w:szCs w:val="18"/>
        </w:rPr>
      </w:pPr>
      <w:r>
        <w:rPr>
          <w:rFonts w:ascii="GHEA Grapalat" w:hAnsi="GHEA Grapalat" w:cs="Calibri"/>
          <w:bCs/>
          <w:iCs/>
          <w:sz w:val="18"/>
          <w:szCs w:val="18"/>
        </w:rPr>
        <w:t>Длина</w:t>
      </w:r>
      <w:r w:rsidRPr="000F7DDE">
        <w:rPr>
          <w:rFonts w:ascii="GHEA Grapalat" w:hAnsi="GHEA Grapalat" w:cs="Calibri"/>
          <w:bCs/>
          <w:iCs/>
          <w:sz w:val="18"/>
          <w:szCs w:val="18"/>
          <w:lang w:val="hy-AM"/>
        </w:rPr>
        <w:t xml:space="preserve"> – 264</w:t>
      </w:r>
      <w:r>
        <w:rPr>
          <w:rFonts w:ascii="GHEA Grapalat" w:hAnsi="GHEA Grapalat" w:cs="Calibri"/>
          <w:bCs/>
          <w:iCs/>
          <w:sz w:val="18"/>
          <w:szCs w:val="18"/>
        </w:rPr>
        <w:t>м</w:t>
      </w:r>
    </w:p>
    <w:p w14:paraId="4DCB83C6" w14:textId="77777777" w:rsidR="00CD0626" w:rsidRPr="00D9790F" w:rsidRDefault="00CD0626" w:rsidP="00CD0626">
      <w:pPr>
        <w:jc w:val="both"/>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0F7DDE">
        <w:rPr>
          <w:rFonts w:ascii="GHEA Grapalat" w:hAnsi="GHEA Grapalat" w:cs="Calibri"/>
          <w:bCs/>
          <w:iCs/>
          <w:sz w:val="18"/>
          <w:szCs w:val="18"/>
          <w:lang w:val="hy-AM"/>
        </w:rPr>
        <w:t xml:space="preserve"> –17</w:t>
      </w:r>
      <w:r>
        <w:rPr>
          <w:rFonts w:ascii="GHEA Grapalat" w:hAnsi="GHEA Grapalat" w:cs="Calibri"/>
          <w:bCs/>
          <w:iCs/>
          <w:sz w:val="18"/>
          <w:szCs w:val="18"/>
        </w:rPr>
        <w:t>м</w:t>
      </w:r>
    </w:p>
    <w:p w14:paraId="138B2131" w14:textId="77777777" w:rsidR="00CD0626" w:rsidRPr="00D9790F" w:rsidRDefault="00CD0626" w:rsidP="00CD0626">
      <w:pPr>
        <w:jc w:val="both"/>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 15x12,5+2x32,4+1x11</w:t>
      </w:r>
      <w:r>
        <w:rPr>
          <w:rFonts w:ascii="GHEA Grapalat" w:hAnsi="GHEA Grapalat" w:cs="Calibri"/>
          <w:bCs/>
          <w:iCs/>
          <w:sz w:val="18"/>
          <w:szCs w:val="18"/>
        </w:rPr>
        <w:t>м</w:t>
      </w:r>
      <w:r w:rsidRPr="000F7DDE">
        <w:rPr>
          <w:rFonts w:ascii="GHEA Grapalat" w:hAnsi="GHEA Grapalat" w:cs="Calibri"/>
          <w:bCs/>
          <w:iCs/>
          <w:sz w:val="18"/>
          <w:szCs w:val="18"/>
          <w:lang w:val="hy-AM"/>
        </w:rPr>
        <w:t xml:space="preserve">, </w:t>
      </w:r>
      <w:r>
        <w:rPr>
          <w:rFonts w:ascii="GHEA Grapalat" w:hAnsi="GHEA Grapalat" w:cs="Calibri"/>
          <w:bCs/>
          <w:iCs/>
          <w:sz w:val="18"/>
          <w:szCs w:val="18"/>
        </w:rPr>
        <w:t>ж</w:t>
      </w:r>
      <w:r w:rsidRPr="000F7DDE">
        <w:rPr>
          <w:rFonts w:ascii="GHEA Grapalat" w:hAnsi="GHEA Grapalat" w:cs="Calibri"/>
          <w:bCs/>
          <w:iCs/>
          <w:sz w:val="18"/>
          <w:szCs w:val="18"/>
          <w:lang w:val="hy-AM"/>
        </w:rPr>
        <w:t>/</w:t>
      </w:r>
      <w:r>
        <w:rPr>
          <w:rFonts w:ascii="GHEA Grapalat" w:hAnsi="GHEA Grapalat" w:cs="Calibri"/>
          <w:bCs/>
          <w:iCs/>
          <w:sz w:val="18"/>
          <w:szCs w:val="18"/>
        </w:rPr>
        <w:t>б</w:t>
      </w:r>
    </w:p>
    <w:p w14:paraId="5B851B9B" w14:textId="77777777" w:rsidR="00CD0626" w:rsidRPr="00D9790F" w:rsidRDefault="00CD0626" w:rsidP="00CD0626">
      <w:pPr>
        <w:jc w:val="both"/>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 1+15+1</w:t>
      </w:r>
      <w:r>
        <w:rPr>
          <w:rFonts w:ascii="GHEA Grapalat" w:hAnsi="GHEA Grapalat" w:cs="Calibri"/>
          <w:bCs/>
          <w:iCs/>
          <w:sz w:val="18"/>
          <w:szCs w:val="18"/>
        </w:rPr>
        <w:t>м</w:t>
      </w:r>
    </w:p>
    <w:p w14:paraId="1C80FC1A"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  H-30, HK-80</w:t>
      </w:r>
    </w:p>
    <w:p w14:paraId="1B542F6A" w14:textId="77777777" w:rsidR="00CD0626"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Дата  строительства</w:t>
      </w:r>
      <w:r w:rsidRPr="000F7DDE">
        <w:rPr>
          <w:rFonts w:ascii="GHEA Grapalat" w:hAnsi="GHEA Grapalat" w:cs="Calibri"/>
          <w:bCs/>
          <w:iCs/>
          <w:sz w:val="18"/>
          <w:szCs w:val="18"/>
          <w:lang w:val="hy-AM"/>
        </w:rPr>
        <w:t xml:space="preserve"> – 1975</w:t>
      </w:r>
      <w:r>
        <w:rPr>
          <w:rFonts w:ascii="GHEA Grapalat" w:hAnsi="GHEA Grapalat" w:cs="Calibri"/>
          <w:bCs/>
          <w:iCs/>
          <w:sz w:val="18"/>
          <w:szCs w:val="18"/>
        </w:rPr>
        <w:t>г</w:t>
      </w:r>
      <w:r w:rsidRPr="000F7DDE">
        <w:rPr>
          <w:rFonts w:ascii="GHEA Grapalat" w:hAnsi="GHEA Grapalat" w:cs="Calibri"/>
          <w:bCs/>
          <w:iCs/>
          <w:sz w:val="18"/>
          <w:szCs w:val="18"/>
          <w:lang w:val="hy-AM"/>
        </w:rPr>
        <w:t>.</w:t>
      </w:r>
    </w:p>
    <w:p w14:paraId="07ABB14E" w14:textId="77777777" w:rsidR="00CD0626" w:rsidRPr="00A7580F" w:rsidRDefault="00CD0626" w:rsidP="00CD0626">
      <w:pPr>
        <w:jc w:val="both"/>
        <w:rPr>
          <w:rFonts w:ascii="GHEA Grapalat" w:hAnsi="GHEA Grapalat" w:cs="Calibri"/>
          <w:bCs/>
          <w:iCs/>
          <w:sz w:val="4"/>
          <w:szCs w:val="4"/>
          <w:lang w:val="hy-AM"/>
        </w:rPr>
      </w:pPr>
    </w:p>
    <w:p w14:paraId="60BDAEDD" w14:textId="77777777" w:rsidR="00CD0626" w:rsidRPr="00D9790F"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1.</w:t>
      </w:r>
      <w:r w:rsidRPr="00500A60">
        <w:rPr>
          <w:rFonts w:ascii="GHEA Grapalat" w:hAnsi="GHEA Grapalat" w:cs="Calibri"/>
          <w:bCs/>
          <w:iCs/>
          <w:sz w:val="18"/>
          <w:szCs w:val="18"/>
          <w:lang w:val="hy-AM"/>
        </w:rPr>
        <w:t xml:space="preserve"> Очистка деформац</w:t>
      </w:r>
      <w:r>
        <w:rPr>
          <w:rFonts w:ascii="GHEA Grapalat" w:hAnsi="GHEA Grapalat" w:cs="Calibri"/>
          <w:bCs/>
          <w:iCs/>
          <w:sz w:val="18"/>
          <w:szCs w:val="18"/>
        </w:rPr>
        <w:t>ионных швов от грязи, заливка битумной мастикой,</w:t>
      </w:r>
    </w:p>
    <w:p w14:paraId="67EA3098" w14:textId="77777777" w:rsidR="00CD0626" w:rsidRPr="00E12D20"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2.</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опор</w:t>
      </w:r>
      <w:r w:rsidRPr="002465CC">
        <w:rPr>
          <w:rFonts w:ascii="GHEA Grapalat" w:hAnsi="GHEA Grapalat" w:cs="Calibri"/>
          <w:bCs/>
          <w:iCs/>
          <w:sz w:val="18"/>
          <w:szCs w:val="18"/>
          <w:lang w:val="hy-AM"/>
        </w:rPr>
        <w:t xml:space="preserve">ных </w:t>
      </w:r>
      <w:r w:rsidRPr="00E12D20">
        <w:rPr>
          <w:rFonts w:ascii="GHEA Grapalat" w:hAnsi="GHEA Grapalat" w:cs="Calibri"/>
          <w:bCs/>
          <w:iCs/>
          <w:sz w:val="18"/>
          <w:szCs w:val="18"/>
          <w:lang w:val="hy-AM"/>
        </w:rPr>
        <w:t>частей</w:t>
      </w:r>
      <w:r w:rsidRPr="000F7DDE">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очистка от грязи и ржавчины</w:t>
      </w:r>
      <w:r w:rsidRPr="000F7DDE">
        <w:rPr>
          <w:rFonts w:ascii="GHEA Grapalat" w:hAnsi="GHEA Grapalat" w:cs="Calibri"/>
          <w:bCs/>
          <w:iCs/>
          <w:sz w:val="18"/>
          <w:szCs w:val="18"/>
          <w:lang w:val="hy-AM"/>
        </w:rPr>
        <w:t xml:space="preserve">, </w:t>
      </w:r>
      <w:r>
        <w:rPr>
          <w:rFonts w:ascii="GHEA Grapalat" w:hAnsi="GHEA Grapalat" w:cs="Calibri"/>
          <w:bCs/>
          <w:iCs/>
          <w:sz w:val="18"/>
          <w:szCs w:val="18"/>
        </w:rPr>
        <w:t>обработка графитной замазкой и покраска,</w:t>
      </w:r>
    </w:p>
    <w:p w14:paraId="1E572F08" w14:textId="77777777" w:rsidR="00CD0626" w:rsidRPr="002D1327"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3.</w:t>
      </w:r>
      <w:r w:rsidRPr="00500A60">
        <w:rPr>
          <w:rFonts w:ascii="GHEA Grapalat" w:hAnsi="GHEA Grapalat" w:cs="Calibri"/>
          <w:bCs/>
          <w:iCs/>
          <w:sz w:val="18"/>
          <w:szCs w:val="18"/>
          <w:lang w:val="hy-AM"/>
        </w:rPr>
        <w:t xml:space="preserve"> Постоянное обеспечение водоотвода с поверхностей </w:t>
      </w:r>
      <w:r>
        <w:rPr>
          <w:rFonts w:ascii="GHEA Grapalat" w:hAnsi="GHEA Grapalat" w:cs="Calibri"/>
          <w:bCs/>
          <w:iCs/>
          <w:sz w:val="18"/>
          <w:szCs w:val="18"/>
        </w:rPr>
        <w:t>низов ферм,</w:t>
      </w:r>
    </w:p>
    <w:p w14:paraId="11B40A65"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4.</w:t>
      </w:r>
      <w:r>
        <w:rPr>
          <w:rFonts w:ascii="GHEA Grapalat" w:hAnsi="GHEA Grapalat" w:cs="Calibri"/>
          <w:bCs/>
          <w:iCs/>
          <w:sz w:val="18"/>
          <w:szCs w:val="18"/>
        </w:rPr>
        <w:t xml:space="preserve"> Очистка водоотводных труб, обеспечение бесперебойной работы водоотводной системы,</w:t>
      </w:r>
    </w:p>
    <w:p w14:paraId="42FF78EB"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5.</w:t>
      </w:r>
      <w:r>
        <w:rPr>
          <w:rFonts w:ascii="GHEA Grapalat" w:hAnsi="GHEA Grapalat" w:cs="Calibri"/>
          <w:bCs/>
          <w:iCs/>
          <w:sz w:val="18"/>
          <w:szCs w:val="18"/>
        </w:rPr>
        <w:t xml:space="preserve"> </w:t>
      </w:r>
      <w:r w:rsidRPr="002465CC">
        <w:rPr>
          <w:rFonts w:ascii="GHEA Grapalat" w:hAnsi="GHEA Grapalat" w:cs="Calibri"/>
          <w:bCs/>
          <w:iCs/>
          <w:sz w:val="18"/>
          <w:szCs w:val="18"/>
          <w:lang w:val="hy-AM"/>
        </w:rPr>
        <w:t>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пролетных конструкций, при обнаружении </w:t>
      </w:r>
      <w:r>
        <w:rPr>
          <w:rFonts w:ascii="GHEA Grapalat" w:hAnsi="GHEA Grapalat" w:cs="Calibri"/>
          <w:bCs/>
          <w:iCs/>
          <w:sz w:val="18"/>
          <w:szCs w:val="18"/>
        </w:rPr>
        <w:t>повреждений</w:t>
      </w:r>
      <w:r w:rsidRPr="002465CC">
        <w:rPr>
          <w:rFonts w:ascii="GHEA Grapalat" w:hAnsi="GHEA Grapalat" w:cs="Calibri"/>
          <w:bCs/>
          <w:iCs/>
          <w:sz w:val="18"/>
          <w:szCs w:val="18"/>
          <w:lang w:val="hy-AM"/>
        </w:rPr>
        <w:t>-исполнение ремонт</w:t>
      </w:r>
      <w:r w:rsidRPr="000A677A">
        <w:rPr>
          <w:rFonts w:ascii="GHEA Grapalat" w:hAnsi="GHEA Grapalat" w:cs="Calibri"/>
          <w:bCs/>
          <w:iCs/>
          <w:sz w:val="18"/>
          <w:szCs w:val="18"/>
          <w:lang w:val="hy-AM"/>
        </w:rPr>
        <w:t>ных работ,</w:t>
      </w:r>
    </w:p>
    <w:p w14:paraId="5DCE9A00" w14:textId="77777777" w:rsidR="00CD0626" w:rsidRPr="00084621"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6.</w:t>
      </w:r>
      <w:r w:rsidRPr="002465CC">
        <w:rPr>
          <w:rFonts w:ascii="GHEA Grapalat" w:hAnsi="GHEA Grapalat" w:cs="Calibri"/>
          <w:bCs/>
          <w:iCs/>
          <w:sz w:val="18"/>
          <w:szCs w:val="18"/>
          <w:lang w:val="hy-AM"/>
        </w:rPr>
        <w:t xml:space="preserve"> </w:t>
      </w:r>
      <w:r>
        <w:rPr>
          <w:rFonts w:ascii="GHEA Grapalat" w:hAnsi="GHEA Grapalat" w:cs="Calibri"/>
          <w:bCs/>
          <w:iCs/>
          <w:sz w:val="18"/>
          <w:szCs w:val="18"/>
        </w:rPr>
        <w:t xml:space="preserve"> </w:t>
      </w:r>
      <w:r w:rsidRPr="002465CC">
        <w:rPr>
          <w:rFonts w:ascii="GHEA Grapalat" w:hAnsi="GHEA Grapalat" w:cs="Calibri"/>
          <w:bCs/>
          <w:iCs/>
          <w:sz w:val="18"/>
          <w:szCs w:val="18"/>
          <w:lang w:val="hy-AM"/>
        </w:rPr>
        <w:t>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 xml:space="preserve">конечных и промежуточных опор, </w:t>
      </w:r>
      <w:r w:rsidRPr="000F1126">
        <w:rPr>
          <w:rFonts w:ascii="GHEA Grapalat" w:hAnsi="GHEA Grapalat" w:cs="Calibri"/>
          <w:bCs/>
          <w:iCs/>
          <w:sz w:val="18"/>
          <w:szCs w:val="18"/>
          <w:lang w:val="hy-AM"/>
        </w:rPr>
        <w:t xml:space="preserve">обнаружении </w:t>
      </w:r>
      <w:r>
        <w:rPr>
          <w:rFonts w:ascii="GHEA Grapalat" w:hAnsi="GHEA Grapalat" w:cs="Calibri"/>
          <w:bCs/>
          <w:iCs/>
          <w:sz w:val="18"/>
          <w:szCs w:val="18"/>
        </w:rPr>
        <w:t xml:space="preserve">повреждени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59F6C88A" w14:textId="77777777" w:rsidR="00CD0626" w:rsidRPr="00084621"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7</w:t>
      </w:r>
      <w:r>
        <w:rPr>
          <w:rFonts w:ascii="GHEA Grapalat" w:hAnsi="GHEA Grapalat" w:cs="Calibri"/>
          <w:bCs/>
          <w:iCs/>
          <w:sz w:val="18"/>
          <w:szCs w:val="18"/>
          <w:lang w:val="hy-AM"/>
        </w:rPr>
        <w:t>.</w:t>
      </w:r>
      <w:r>
        <w:rPr>
          <w:rFonts w:ascii="GHEA Grapalat" w:hAnsi="GHEA Grapalat" w:cs="Calibri"/>
          <w:bCs/>
          <w:iCs/>
          <w:sz w:val="18"/>
          <w:szCs w:val="18"/>
        </w:rPr>
        <w:t xml:space="preserve"> При необходимости  покраска перил</w:t>
      </w:r>
    </w:p>
    <w:p w14:paraId="6B784E77" w14:textId="77777777" w:rsidR="00CD0626" w:rsidRPr="006138DA" w:rsidRDefault="00CD0626" w:rsidP="00CD0626">
      <w:pPr>
        <w:jc w:val="both"/>
        <w:rPr>
          <w:rFonts w:ascii="GHEA Grapalat" w:hAnsi="GHEA Grapalat" w:cs="Tahoma"/>
          <w:sz w:val="18"/>
          <w:szCs w:val="18"/>
          <w:lang w:val="hy-AM"/>
        </w:rPr>
      </w:pPr>
      <w:r w:rsidRPr="000F7DDE">
        <w:rPr>
          <w:rFonts w:ascii="GHEA Grapalat" w:hAnsi="GHEA Grapalat" w:cs="Calibri"/>
          <w:bCs/>
          <w:iCs/>
          <w:sz w:val="18"/>
          <w:szCs w:val="18"/>
          <w:lang w:val="hy-AM"/>
        </w:rPr>
        <w:t>8.</w:t>
      </w:r>
      <w:r>
        <w:rPr>
          <w:rFonts w:ascii="GHEA Grapalat" w:hAnsi="GHEA Grapalat" w:cs="Calibri"/>
          <w:bCs/>
          <w:iCs/>
          <w:sz w:val="18"/>
          <w:szCs w:val="18"/>
        </w:rPr>
        <w:t xml:space="preserve"> </w:t>
      </w:r>
      <w:r>
        <w:rPr>
          <w:rFonts w:ascii="GHEA Grapalat" w:hAnsi="GHEA Grapalat" w:cs="Tahoma"/>
          <w:sz w:val="18"/>
          <w:szCs w:val="18"/>
        </w:rPr>
        <w:t>Восстановление конов заливки, исправление деформированных участков.</w:t>
      </w:r>
    </w:p>
    <w:p w14:paraId="0167207F"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 xml:space="preserve">9. </w:t>
      </w:r>
      <w:r>
        <w:rPr>
          <w:rFonts w:ascii="GHEA Grapalat" w:hAnsi="GHEA Grapalat" w:cs="Calibri"/>
          <w:bCs/>
          <w:iCs/>
          <w:sz w:val="18"/>
          <w:szCs w:val="18"/>
        </w:rPr>
        <w:t>При необходимости покраска блоков бетонных ограждений,</w:t>
      </w:r>
      <w:r w:rsidRPr="000F7DDE">
        <w:rPr>
          <w:rFonts w:ascii="GHEA Grapalat" w:hAnsi="GHEA Grapalat" w:cs="Calibri"/>
          <w:bCs/>
          <w:iCs/>
          <w:sz w:val="18"/>
          <w:szCs w:val="18"/>
          <w:lang w:val="hy-AM"/>
        </w:rPr>
        <w:t xml:space="preserve"> </w:t>
      </w:r>
    </w:p>
    <w:p w14:paraId="6C5665F3" w14:textId="77777777" w:rsidR="00CD0626" w:rsidRPr="001A6FBA" w:rsidRDefault="00CD0626" w:rsidP="00CD0626">
      <w:pPr>
        <w:jc w:val="both"/>
        <w:rPr>
          <w:rFonts w:ascii="GHEA Grapalat" w:hAnsi="GHEA Grapalat" w:cs="Calibri"/>
          <w:bCs/>
          <w:iCs/>
          <w:sz w:val="8"/>
          <w:szCs w:val="8"/>
          <w:lang w:val="hy-AM"/>
        </w:rPr>
      </w:pPr>
      <w:r w:rsidRPr="000F7DDE">
        <w:rPr>
          <w:rFonts w:ascii="GHEA Grapalat" w:hAnsi="GHEA Grapalat" w:cs="Calibri"/>
          <w:bCs/>
          <w:iCs/>
          <w:sz w:val="18"/>
          <w:szCs w:val="18"/>
          <w:lang w:val="hy-AM"/>
        </w:rPr>
        <w:t>10.</w:t>
      </w:r>
      <w:r>
        <w:rPr>
          <w:rFonts w:ascii="GHEA Grapalat" w:hAnsi="GHEA Grapalat" w:cs="Calibri"/>
          <w:bCs/>
          <w:iCs/>
          <w:sz w:val="18"/>
          <w:szCs w:val="18"/>
        </w:rPr>
        <w:t xml:space="preserve"> </w:t>
      </w:r>
      <w:r>
        <w:rPr>
          <w:rFonts w:ascii="GHEA Grapalat" w:hAnsi="GHEA Grapalat" w:cs="Tahoma"/>
          <w:sz w:val="18"/>
          <w:szCs w:val="18"/>
        </w:rPr>
        <w:t>Восстановление конов заливки, исправление деформированных участков.</w:t>
      </w:r>
    </w:p>
    <w:p w14:paraId="499215DC" w14:textId="77777777" w:rsidR="00CD0626" w:rsidRPr="006B4902" w:rsidRDefault="00CD0626" w:rsidP="00CD0626">
      <w:pPr>
        <w:rPr>
          <w:rFonts w:ascii="GHEA Grapalat" w:hAnsi="GHEA Grapalat" w:cs="Calibri"/>
          <w:b/>
          <w:bCs/>
          <w:iCs/>
          <w:sz w:val="18"/>
          <w:szCs w:val="18"/>
          <w:u w:val="single"/>
        </w:rPr>
      </w:pPr>
      <w:r w:rsidRPr="0051461F">
        <w:rPr>
          <w:rFonts w:ascii="GHEA Grapalat" w:hAnsi="GHEA Grapalat" w:cs="Calibri"/>
          <w:b/>
          <w:bCs/>
          <w:iCs/>
          <w:sz w:val="18"/>
          <w:szCs w:val="18"/>
          <w:u w:val="single"/>
          <w:lang w:val="hy-AM"/>
        </w:rPr>
        <w:t>17.</w:t>
      </w:r>
      <w:r>
        <w:rPr>
          <w:rFonts w:ascii="GHEA Grapalat" w:hAnsi="GHEA Grapalat" w:cs="Calibri"/>
          <w:b/>
          <w:bCs/>
          <w:iCs/>
          <w:sz w:val="18"/>
          <w:szCs w:val="18"/>
          <w:u w:val="single"/>
          <w:lang w:val="hy-AM"/>
        </w:rPr>
        <w:t xml:space="preserve"> </w:t>
      </w:r>
      <w:r w:rsidRPr="006B4902">
        <w:rPr>
          <w:rFonts w:ascii="GHEA Grapalat" w:hAnsi="GHEA Grapalat" w:cs="Calibri"/>
          <w:b/>
          <w:bCs/>
          <w:iCs/>
          <w:sz w:val="18"/>
          <w:szCs w:val="18"/>
          <w:u w:val="single"/>
          <w:lang w:val="hy-AM"/>
        </w:rPr>
        <w:t>Магистраль на</w:t>
      </w:r>
      <w:r>
        <w:rPr>
          <w:rFonts w:ascii="GHEA Grapalat" w:hAnsi="GHEA Grapalat" w:cs="Calibri"/>
          <w:b/>
          <w:bCs/>
          <w:iCs/>
          <w:sz w:val="18"/>
          <w:szCs w:val="18"/>
          <w:u w:val="single"/>
        </w:rPr>
        <w:t xml:space="preserve"> </w:t>
      </w:r>
      <w:r w:rsidRPr="006B4902">
        <w:rPr>
          <w:rFonts w:ascii="GHEA Grapalat" w:hAnsi="GHEA Grapalat" w:cs="Calibri"/>
          <w:b/>
          <w:bCs/>
          <w:iCs/>
          <w:sz w:val="18"/>
          <w:szCs w:val="18"/>
          <w:u w:val="single"/>
          <w:lang w:val="hy-AM"/>
        </w:rPr>
        <w:t xml:space="preserve">проспекте адмирала Исакова </w:t>
      </w:r>
      <w:r w:rsidRPr="0051461F">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через улицу Себастия</w:t>
      </w:r>
    </w:p>
    <w:p w14:paraId="045D8499" w14:textId="77777777" w:rsidR="00CD0626" w:rsidRPr="006B4902" w:rsidRDefault="00CD0626" w:rsidP="00CD0626">
      <w:pPr>
        <w:rPr>
          <w:rFonts w:ascii="GHEA Grapalat" w:hAnsi="GHEA Grapalat" w:cs="Calibri"/>
          <w:bCs/>
          <w:iCs/>
          <w:sz w:val="18"/>
          <w:szCs w:val="18"/>
        </w:rPr>
      </w:pPr>
      <w:r>
        <w:rPr>
          <w:rFonts w:ascii="GHEA Grapalat" w:hAnsi="GHEA Grapalat" w:cs="Calibri"/>
          <w:bCs/>
          <w:iCs/>
          <w:sz w:val="18"/>
          <w:szCs w:val="18"/>
        </w:rPr>
        <w:t>Длина</w:t>
      </w:r>
      <w:r w:rsidRPr="000F7DDE">
        <w:rPr>
          <w:rFonts w:ascii="GHEA Grapalat" w:hAnsi="GHEA Grapalat" w:cs="Calibri"/>
          <w:bCs/>
          <w:iCs/>
          <w:sz w:val="18"/>
          <w:szCs w:val="18"/>
          <w:lang w:val="hy-AM"/>
        </w:rPr>
        <w:t xml:space="preserve"> – 50 </w:t>
      </w:r>
      <w:r>
        <w:rPr>
          <w:rFonts w:ascii="GHEA Grapalat" w:hAnsi="GHEA Grapalat" w:cs="Calibri"/>
          <w:bCs/>
          <w:iCs/>
          <w:sz w:val="18"/>
          <w:szCs w:val="18"/>
        </w:rPr>
        <w:t>м</w:t>
      </w:r>
    </w:p>
    <w:p w14:paraId="12B495BC" w14:textId="77777777" w:rsidR="00CD0626" w:rsidRPr="006B4902" w:rsidRDefault="00CD0626" w:rsidP="00CD0626">
      <w:pPr>
        <w:jc w:val="both"/>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0F7DDE">
        <w:rPr>
          <w:rFonts w:ascii="GHEA Grapalat" w:hAnsi="GHEA Grapalat" w:cs="Calibri"/>
          <w:bCs/>
          <w:iCs/>
          <w:sz w:val="18"/>
          <w:szCs w:val="18"/>
          <w:lang w:val="hy-AM"/>
        </w:rPr>
        <w:t xml:space="preserve"> – 28.6</w:t>
      </w:r>
      <w:r>
        <w:rPr>
          <w:rFonts w:ascii="GHEA Grapalat" w:hAnsi="GHEA Grapalat" w:cs="Calibri"/>
          <w:bCs/>
          <w:iCs/>
          <w:sz w:val="18"/>
          <w:szCs w:val="18"/>
        </w:rPr>
        <w:t>м</w:t>
      </w:r>
    </w:p>
    <w:p w14:paraId="34E110F5" w14:textId="77777777" w:rsidR="00CD0626" w:rsidRPr="006B4902" w:rsidRDefault="00CD0626" w:rsidP="00CD0626">
      <w:pPr>
        <w:jc w:val="both"/>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 2x18 </w:t>
      </w:r>
      <w:r>
        <w:rPr>
          <w:rFonts w:ascii="GHEA Grapalat" w:hAnsi="GHEA Grapalat" w:cs="Calibri"/>
          <w:bCs/>
          <w:iCs/>
          <w:sz w:val="18"/>
          <w:szCs w:val="18"/>
        </w:rPr>
        <w:t>м</w:t>
      </w:r>
      <w:r w:rsidRPr="000F7DDE">
        <w:rPr>
          <w:rFonts w:ascii="GHEA Grapalat" w:hAnsi="GHEA Grapalat" w:cs="Calibri"/>
          <w:bCs/>
          <w:iCs/>
          <w:sz w:val="18"/>
          <w:szCs w:val="18"/>
          <w:lang w:val="hy-AM"/>
        </w:rPr>
        <w:t xml:space="preserve">, </w:t>
      </w:r>
      <w:r>
        <w:rPr>
          <w:rFonts w:ascii="GHEA Grapalat" w:hAnsi="GHEA Grapalat" w:cs="Calibri"/>
          <w:bCs/>
          <w:iCs/>
          <w:sz w:val="18"/>
          <w:szCs w:val="18"/>
        </w:rPr>
        <w:t>ж</w:t>
      </w:r>
      <w:r w:rsidRPr="000F7DDE">
        <w:rPr>
          <w:rFonts w:ascii="GHEA Grapalat" w:hAnsi="GHEA Grapalat" w:cs="Calibri"/>
          <w:bCs/>
          <w:iCs/>
          <w:sz w:val="18"/>
          <w:szCs w:val="18"/>
          <w:lang w:val="hy-AM"/>
        </w:rPr>
        <w:t>/</w:t>
      </w:r>
      <w:r>
        <w:rPr>
          <w:rFonts w:ascii="GHEA Grapalat" w:hAnsi="GHEA Grapalat" w:cs="Calibri"/>
          <w:bCs/>
          <w:iCs/>
          <w:sz w:val="18"/>
          <w:szCs w:val="18"/>
        </w:rPr>
        <w:t>б</w:t>
      </w:r>
    </w:p>
    <w:p w14:paraId="395461AB" w14:textId="77777777" w:rsidR="00CD0626" w:rsidRPr="006B4902" w:rsidRDefault="00CD0626" w:rsidP="00CD0626">
      <w:pPr>
        <w:jc w:val="both"/>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 3.15+10.75+0.5+10.75+3.15</w:t>
      </w:r>
      <w:r>
        <w:rPr>
          <w:rFonts w:ascii="GHEA Grapalat" w:hAnsi="GHEA Grapalat" w:cs="Calibri"/>
          <w:bCs/>
          <w:iCs/>
          <w:sz w:val="18"/>
          <w:szCs w:val="18"/>
        </w:rPr>
        <w:t>м</w:t>
      </w:r>
    </w:p>
    <w:p w14:paraId="7533AEB7"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 Н-30, НК-80</w:t>
      </w:r>
    </w:p>
    <w:p w14:paraId="5AC29B43" w14:textId="77777777" w:rsidR="00CD0626" w:rsidRPr="000F7DDE" w:rsidRDefault="00CD0626" w:rsidP="00CD0626">
      <w:pPr>
        <w:jc w:val="both"/>
        <w:rPr>
          <w:rFonts w:ascii="GHEA Grapalat" w:hAnsi="GHEA Grapalat" w:cs="Calibri"/>
          <w:bCs/>
          <w:iCs/>
          <w:sz w:val="18"/>
          <w:szCs w:val="18"/>
          <w:lang w:val="hy-AM"/>
        </w:rPr>
      </w:pPr>
      <w:r w:rsidRPr="006B4902">
        <w:rPr>
          <w:rFonts w:ascii="GHEA Grapalat" w:hAnsi="GHEA Grapalat" w:cs="Calibri"/>
          <w:bCs/>
          <w:iCs/>
          <w:sz w:val="18"/>
          <w:szCs w:val="18"/>
          <w:lang w:val="hy-AM"/>
        </w:rPr>
        <w:t>Дата  строительства</w:t>
      </w:r>
      <w:r w:rsidRPr="000F7DDE">
        <w:rPr>
          <w:rFonts w:ascii="GHEA Grapalat" w:hAnsi="GHEA Grapalat" w:cs="Calibri"/>
          <w:bCs/>
          <w:iCs/>
          <w:sz w:val="18"/>
          <w:szCs w:val="18"/>
          <w:lang w:val="hy-AM"/>
        </w:rPr>
        <w:t xml:space="preserve"> – 1966</w:t>
      </w:r>
      <w:r w:rsidRPr="006B4902">
        <w:rPr>
          <w:rFonts w:ascii="GHEA Grapalat" w:hAnsi="GHEA Grapalat" w:cs="Calibri"/>
          <w:bCs/>
          <w:iCs/>
          <w:sz w:val="18"/>
          <w:szCs w:val="18"/>
          <w:lang w:val="hy-AM"/>
        </w:rPr>
        <w:t>г</w:t>
      </w:r>
      <w:r w:rsidRPr="000F7DDE">
        <w:rPr>
          <w:rFonts w:ascii="GHEA Grapalat" w:hAnsi="GHEA Grapalat" w:cs="Calibri"/>
          <w:bCs/>
          <w:iCs/>
          <w:sz w:val="18"/>
          <w:szCs w:val="18"/>
          <w:lang w:val="hy-AM"/>
        </w:rPr>
        <w:t>.</w:t>
      </w:r>
    </w:p>
    <w:p w14:paraId="76CB520C" w14:textId="77777777" w:rsidR="00CD0626" w:rsidRPr="001A6FBA" w:rsidRDefault="00CD0626" w:rsidP="00CD0626">
      <w:pPr>
        <w:jc w:val="both"/>
        <w:rPr>
          <w:rFonts w:ascii="GHEA Grapalat" w:hAnsi="GHEA Grapalat" w:cs="Calibri"/>
          <w:bCs/>
          <w:iCs/>
          <w:sz w:val="6"/>
          <w:szCs w:val="6"/>
          <w:lang w:val="hy-AM"/>
        </w:rPr>
      </w:pPr>
    </w:p>
    <w:p w14:paraId="71178819"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w:t>
      </w:r>
      <w:r w:rsidRPr="006B4902">
        <w:rPr>
          <w:rFonts w:ascii="GHEA Grapalat" w:hAnsi="GHEA Grapalat" w:cs="Calibri"/>
          <w:bCs/>
          <w:iCs/>
          <w:sz w:val="18"/>
          <w:szCs w:val="18"/>
          <w:lang w:val="hy-AM"/>
        </w:rPr>
        <w:t xml:space="preserve"> </w:t>
      </w:r>
      <w:r w:rsidRPr="002465CC">
        <w:rPr>
          <w:rFonts w:ascii="GHEA Grapalat" w:hAnsi="GHEA Grapalat" w:cs="Calibri"/>
          <w:bCs/>
          <w:iCs/>
          <w:sz w:val="18"/>
          <w:szCs w:val="18"/>
          <w:lang w:val="hy-AM"/>
        </w:rPr>
        <w:t>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пролетных конструкций, при обнаружении </w:t>
      </w:r>
      <w:r>
        <w:rPr>
          <w:rFonts w:ascii="GHEA Grapalat" w:hAnsi="GHEA Grapalat" w:cs="Calibri"/>
          <w:bCs/>
          <w:iCs/>
          <w:sz w:val="18"/>
          <w:szCs w:val="18"/>
        </w:rPr>
        <w:t>повреждений</w:t>
      </w:r>
      <w:r w:rsidRPr="002465CC">
        <w:rPr>
          <w:rFonts w:ascii="GHEA Grapalat" w:hAnsi="GHEA Grapalat" w:cs="Calibri"/>
          <w:bCs/>
          <w:iCs/>
          <w:sz w:val="18"/>
          <w:szCs w:val="18"/>
          <w:lang w:val="hy-AM"/>
        </w:rPr>
        <w:t>-исполнение ремонт</w:t>
      </w:r>
      <w:r w:rsidRPr="000A677A">
        <w:rPr>
          <w:rFonts w:ascii="GHEA Grapalat" w:hAnsi="GHEA Grapalat" w:cs="Calibri"/>
          <w:bCs/>
          <w:iCs/>
          <w:sz w:val="18"/>
          <w:szCs w:val="18"/>
          <w:lang w:val="hy-AM"/>
        </w:rPr>
        <w:t>ных работ,</w:t>
      </w:r>
    </w:p>
    <w:p w14:paraId="2ECD1D18"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2.</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поверхностей опор, при необходимости-</w:t>
      </w:r>
      <w:r w:rsidRPr="002465CC">
        <w:rPr>
          <w:rFonts w:ascii="GHEA Grapalat" w:hAnsi="GHEA Grapalat" w:cs="Calibri"/>
          <w:bCs/>
          <w:iCs/>
          <w:sz w:val="18"/>
          <w:szCs w:val="18"/>
          <w:lang w:val="hy-AM"/>
        </w:rPr>
        <w:t xml:space="preserve"> исполнение ремонт</w:t>
      </w:r>
      <w:r w:rsidRPr="000A677A">
        <w:rPr>
          <w:rFonts w:ascii="GHEA Grapalat" w:hAnsi="GHEA Grapalat" w:cs="Calibri"/>
          <w:bCs/>
          <w:iCs/>
          <w:sz w:val="18"/>
          <w:szCs w:val="18"/>
          <w:lang w:val="hy-AM"/>
        </w:rPr>
        <w:t>ных работ,</w:t>
      </w:r>
    </w:p>
    <w:p w14:paraId="0DE1FEDC" w14:textId="77777777" w:rsidR="00CD0626" w:rsidRPr="006B15A7"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3.</w:t>
      </w:r>
      <w:r w:rsidRPr="006B15A7">
        <w:rPr>
          <w:rFonts w:ascii="GHEA Grapalat" w:hAnsi="GHEA Grapalat" w:cs="Calibri"/>
          <w:bCs/>
          <w:iCs/>
          <w:sz w:val="18"/>
          <w:szCs w:val="18"/>
          <w:lang w:val="hy-AM"/>
        </w:rPr>
        <w:t xml:space="preserve"> Ремонтирование проезжей части, заливка трещин битумной мастикой,</w:t>
      </w:r>
    </w:p>
    <w:p w14:paraId="31FAE8EF"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 xml:space="preserve">4. </w:t>
      </w:r>
      <w:r w:rsidRPr="00916CEF">
        <w:rPr>
          <w:rFonts w:ascii="GHEA Grapalat" w:hAnsi="GHEA Grapalat" w:cs="Calibri"/>
          <w:bCs/>
          <w:iCs/>
          <w:sz w:val="18"/>
          <w:szCs w:val="18"/>
          <w:lang w:val="hy-AM"/>
        </w:rPr>
        <w:t>Покраска блоков бетонных ограждений,</w:t>
      </w:r>
      <w:r w:rsidRPr="000F7DDE">
        <w:rPr>
          <w:rFonts w:ascii="GHEA Grapalat" w:hAnsi="GHEA Grapalat" w:cs="Calibri"/>
          <w:bCs/>
          <w:iCs/>
          <w:sz w:val="18"/>
          <w:szCs w:val="18"/>
          <w:lang w:val="hy-AM"/>
        </w:rPr>
        <w:t xml:space="preserve"> </w:t>
      </w:r>
    </w:p>
    <w:p w14:paraId="01C6D658"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5.</w:t>
      </w:r>
      <w:r w:rsidRPr="00500A60">
        <w:rPr>
          <w:rFonts w:ascii="GHEA Grapalat" w:hAnsi="GHEA Grapalat" w:cs="Calibri"/>
          <w:bCs/>
          <w:iCs/>
          <w:sz w:val="18"/>
          <w:szCs w:val="18"/>
          <w:lang w:val="hy-AM"/>
        </w:rPr>
        <w:t xml:space="preserve"> Постоянное обеспечение водоотвода с поверхностей </w:t>
      </w:r>
      <w:r w:rsidRPr="00916CEF">
        <w:rPr>
          <w:rFonts w:ascii="GHEA Grapalat" w:hAnsi="GHEA Grapalat" w:cs="Calibri"/>
          <w:bCs/>
          <w:iCs/>
          <w:sz w:val="18"/>
          <w:szCs w:val="18"/>
          <w:lang w:val="hy-AM"/>
        </w:rPr>
        <w:t>низов ферм,</w:t>
      </w:r>
      <w:r>
        <w:rPr>
          <w:rFonts w:ascii="GHEA Grapalat" w:hAnsi="GHEA Grapalat" w:cs="Calibri"/>
          <w:bCs/>
          <w:iCs/>
          <w:sz w:val="18"/>
          <w:szCs w:val="18"/>
        </w:rPr>
        <w:t xml:space="preserve"> </w:t>
      </w:r>
    </w:p>
    <w:p w14:paraId="4419A651"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6.</w:t>
      </w:r>
      <w:r>
        <w:rPr>
          <w:rFonts w:ascii="GHEA Grapalat" w:hAnsi="GHEA Grapalat" w:cs="Calibri"/>
          <w:bCs/>
          <w:iCs/>
          <w:sz w:val="18"/>
          <w:szCs w:val="18"/>
        </w:rPr>
        <w:t xml:space="preserve"> Периодическая очистка проезжей части и тротуаров от грязи и грунтовых накоплений, </w:t>
      </w:r>
    </w:p>
    <w:p w14:paraId="270E3BAF"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7.</w:t>
      </w:r>
      <w:r>
        <w:rPr>
          <w:rFonts w:ascii="GHEA Grapalat" w:hAnsi="GHEA Grapalat" w:cs="Calibri"/>
          <w:bCs/>
          <w:iCs/>
          <w:sz w:val="18"/>
          <w:szCs w:val="18"/>
        </w:rPr>
        <w:t xml:space="preserve"> Выравнивающая замазка и покраска поверхности ферм конечных опор.</w:t>
      </w:r>
    </w:p>
    <w:p w14:paraId="68147347" w14:textId="77777777" w:rsidR="00CD0626"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w:t>
      </w:r>
      <w:r>
        <w:rPr>
          <w:rFonts w:ascii="GHEA Grapalat" w:hAnsi="GHEA Grapalat" w:cs="Calibri"/>
          <w:bCs/>
          <w:iCs/>
          <w:sz w:val="18"/>
          <w:szCs w:val="18"/>
        </w:rPr>
        <w:t xml:space="preserve"> Организация мероприятий для защиты промежуточной опоры от транспортного потока.</w:t>
      </w:r>
    </w:p>
    <w:p w14:paraId="7397484D" w14:textId="77777777" w:rsidR="00CD0626" w:rsidRPr="000952DA" w:rsidRDefault="00CD0626" w:rsidP="00CD0626">
      <w:pPr>
        <w:rPr>
          <w:rFonts w:ascii="GHEA Grapalat" w:hAnsi="GHEA Grapalat"/>
          <w:b/>
          <w:sz w:val="22"/>
          <w:szCs w:val="22"/>
          <w:u w:val="single"/>
          <w:lang w:val="hy-AM"/>
        </w:rPr>
      </w:pPr>
      <w:r w:rsidRPr="006138DA">
        <w:rPr>
          <w:rFonts w:ascii="GHEA Grapalat" w:hAnsi="GHEA Grapalat" w:cs="Calibri"/>
          <w:b/>
          <w:bCs/>
          <w:iCs/>
          <w:sz w:val="18"/>
          <w:szCs w:val="18"/>
          <w:u w:val="single"/>
          <w:lang w:val="hy-AM"/>
        </w:rPr>
        <w:t>1</w:t>
      </w:r>
      <w:r>
        <w:rPr>
          <w:rFonts w:ascii="GHEA Grapalat" w:hAnsi="GHEA Grapalat" w:cs="Calibri"/>
          <w:b/>
          <w:bCs/>
          <w:iCs/>
          <w:sz w:val="18"/>
          <w:szCs w:val="18"/>
          <w:u w:val="single"/>
          <w:lang w:val="hy-AM"/>
        </w:rPr>
        <w:t>8</w:t>
      </w:r>
      <w:r w:rsidRPr="006138DA">
        <w:rPr>
          <w:rFonts w:ascii="GHEA Grapalat" w:hAnsi="GHEA Grapalat" w:cs="Calibri"/>
          <w:b/>
          <w:bCs/>
          <w:iCs/>
          <w:sz w:val="18"/>
          <w:szCs w:val="18"/>
          <w:u w:val="single"/>
          <w:lang w:val="hy-AM"/>
        </w:rPr>
        <w:t>.</w:t>
      </w:r>
      <w:r w:rsidRPr="00D500C4">
        <w:rPr>
          <w:rFonts w:ascii="GHEA Grapalat" w:hAnsi="GHEA Grapalat"/>
          <w:b/>
          <w:sz w:val="22"/>
          <w:szCs w:val="22"/>
          <w:u w:val="single"/>
          <w:lang w:val="hy-AM"/>
        </w:rPr>
        <w:t xml:space="preserve"> </w:t>
      </w:r>
      <w:r>
        <w:rPr>
          <w:rFonts w:ascii="GHEA Grapalat" w:hAnsi="GHEA Grapalat" w:cs="Calibri"/>
          <w:b/>
          <w:bCs/>
          <w:iCs/>
          <w:sz w:val="18"/>
          <w:szCs w:val="18"/>
          <w:u w:val="single"/>
        </w:rPr>
        <w:t>Мост у Ереванской ГЭС</w:t>
      </w:r>
      <w:r w:rsidRPr="000952DA">
        <w:rPr>
          <w:rFonts w:ascii="GHEA Grapalat" w:hAnsi="GHEA Grapalat"/>
          <w:b/>
          <w:sz w:val="22"/>
          <w:szCs w:val="22"/>
          <w:u w:val="single"/>
          <w:lang w:val="hy-AM"/>
        </w:rPr>
        <w:t xml:space="preserve"> </w:t>
      </w:r>
    </w:p>
    <w:p w14:paraId="0DBDA631" w14:textId="77777777" w:rsidR="00CD0626" w:rsidRPr="00916CEF" w:rsidRDefault="00CD0626" w:rsidP="00CD0626">
      <w:pPr>
        <w:jc w:val="both"/>
        <w:rPr>
          <w:rFonts w:ascii="GHEA Grapalat" w:hAnsi="GHEA Grapalat" w:cs="Calibri"/>
          <w:bCs/>
          <w:iCs/>
          <w:sz w:val="18"/>
          <w:szCs w:val="18"/>
        </w:rPr>
      </w:pPr>
      <w:r w:rsidRPr="00C95912">
        <w:rPr>
          <w:rFonts w:ascii="GHEA Grapalat" w:hAnsi="GHEA Grapalat" w:cs="Calibri"/>
          <w:bCs/>
          <w:iCs/>
          <w:sz w:val="18"/>
          <w:szCs w:val="18"/>
          <w:lang w:val="hy-AM"/>
        </w:rPr>
        <w:t>Длина</w:t>
      </w:r>
      <w:r w:rsidRPr="00DB3B1A">
        <w:rPr>
          <w:rFonts w:ascii="GHEA Grapalat" w:hAnsi="GHEA Grapalat" w:cs="Calibri"/>
          <w:bCs/>
          <w:iCs/>
          <w:sz w:val="18"/>
          <w:szCs w:val="18"/>
          <w:lang w:val="hy-AM"/>
        </w:rPr>
        <w:t xml:space="preserve"> – 34</w:t>
      </w:r>
      <w:r>
        <w:rPr>
          <w:rFonts w:ascii="GHEA Grapalat" w:hAnsi="GHEA Grapalat" w:cs="Calibri"/>
          <w:bCs/>
          <w:iCs/>
          <w:sz w:val="18"/>
          <w:szCs w:val="18"/>
        </w:rPr>
        <w:t>м</w:t>
      </w:r>
    </w:p>
    <w:p w14:paraId="3F9D4EC9" w14:textId="77777777" w:rsidR="00CD0626" w:rsidRPr="00916CEF" w:rsidRDefault="00CD0626" w:rsidP="00CD0626">
      <w:pPr>
        <w:jc w:val="both"/>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DB3B1A">
        <w:rPr>
          <w:rFonts w:ascii="GHEA Grapalat" w:hAnsi="GHEA Grapalat" w:cs="Calibri"/>
          <w:bCs/>
          <w:iCs/>
          <w:sz w:val="18"/>
          <w:szCs w:val="18"/>
          <w:lang w:val="hy-AM"/>
        </w:rPr>
        <w:t xml:space="preserve"> – 9.6</w:t>
      </w:r>
      <w:r>
        <w:rPr>
          <w:rFonts w:ascii="GHEA Grapalat" w:hAnsi="GHEA Grapalat" w:cs="Calibri"/>
          <w:bCs/>
          <w:iCs/>
          <w:sz w:val="18"/>
          <w:szCs w:val="18"/>
        </w:rPr>
        <w:t>м</w:t>
      </w:r>
    </w:p>
    <w:p w14:paraId="10E45C93" w14:textId="77777777" w:rsidR="00CD0626" w:rsidRPr="00323EAF" w:rsidRDefault="00CD0626" w:rsidP="00CD0626">
      <w:pPr>
        <w:jc w:val="both"/>
        <w:rPr>
          <w:rFonts w:ascii="GHEA Grapalat" w:hAnsi="GHEA Grapalat" w:cs="Calibri"/>
          <w:bCs/>
          <w:iCs/>
          <w:sz w:val="18"/>
          <w:szCs w:val="18"/>
        </w:rPr>
      </w:pPr>
      <w:r w:rsidRPr="00C95912">
        <w:rPr>
          <w:rFonts w:ascii="GHEA Grapalat" w:hAnsi="GHEA Grapalat" w:cs="Calibri"/>
          <w:bCs/>
          <w:iCs/>
          <w:sz w:val="18"/>
          <w:szCs w:val="18"/>
          <w:lang w:val="hy-AM"/>
        </w:rPr>
        <w:t>Статическая схема</w:t>
      </w:r>
      <w:r w:rsidRPr="000F7DDE">
        <w:rPr>
          <w:rFonts w:ascii="GHEA Grapalat" w:hAnsi="GHEA Grapalat" w:cs="Calibri"/>
          <w:bCs/>
          <w:iCs/>
          <w:sz w:val="18"/>
          <w:szCs w:val="18"/>
          <w:lang w:val="hy-AM"/>
        </w:rPr>
        <w:t xml:space="preserve"> </w:t>
      </w:r>
      <w:r w:rsidRPr="00DB3B1A">
        <w:rPr>
          <w:rFonts w:ascii="GHEA Grapalat" w:hAnsi="GHEA Grapalat" w:cs="Calibri"/>
          <w:bCs/>
          <w:iCs/>
          <w:sz w:val="18"/>
          <w:szCs w:val="18"/>
          <w:lang w:val="hy-AM"/>
        </w:rPr>
        <w:t>– անհոդանի կամար - 11+11ժ22</w:t>
      </w:r>
      <w:r>
        <w:rPr>
          <w:rFonts w:ascii="GHEA Grapalat" w:hAnsi="GHEA Grapalat" w:cs="Calibri"/>
          <w:bCs/>
          <w:iCs/>
          <w:sz w:val="18"/>
          <w:szCs w:val="18"/>
        </w:rPr>
        <w:t>м</w:t>
      </w:r>
      <w:r w:rsidRPr="00DB3B1A">
        <w:rPr>
          <w:rFonts w:ascii="GHEA Grapalat" w:hAnsi="GHEA Grapalat" w:cs="Calibri"/>
          <w:bCs/>
          <w:iCs/>
          <w:sz w:val="18"/>
          <w:szCs w:val="18"/>
          <w:lang w:val="hy-AM"/>
        </w:rPr>
        <w:t xml:space="preserve">, </w:t>
      </w:r>
      <w:r>
        <w:rPr>
          <w:rFonts w:ascii="GHEA Grapalat" w:hAnsi="GHEA Grapalat" w:cs="Calibri"/>
          <w:bCs/>
          <w:iCs/>
          <w:sz w:val="18"/>
          <w:szCs w:val="18"/>
        </w:rPr>
        <w:t>ж</w:t>
      </w:r>
      <w:r w:rsidRPr="00DB3B1A">
        <w:rPr>
          <w:rFonts w:ascii="GHEA Grapalat" w:hAnsi="GHEA Grapalat" w:cs="Calibri"/>
          <w:bCs/>
          <w:iCs/>
          <w:sz w:val="18"/>
          <w:szCs w:val="18"/>
          <w:lang w:val="hy-AM"/>
        </w:rPr>
        <w:t>/</w:t>
      </w:r>
      <w:r>
        <w:rPr>
          <w:rFonts w:ascii="GHEA Grapalat" w:hAnsi="GHEA Grapalat" w:cs="Calibri"/>
          <w:bCs/>
          <w:iCs/>
          <w:sz w:val="18"/>
          <w:szCs w:val="18"/>
        </w:rPr>
        <w:t>б</w:t>
      </w:r>
    </w:p>
    <w:p w14:paraId="23C027EE" w14:textId="77777777" w:rsidR="00CD0626" w:rsidRPr="00323EAF" w:rsidRDefault="00CD0626" w:rsidP="00CD0626">
      <w:pPr>
        <w:jc w:val="both"/>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w:t>
      </w:r>
      <w:r w:rsidRPr="00DB3B1A">
        <w:rPr>
          <w:rFonts w:ascii="GHEA Grapalat" w:hAnsi="GHEA Grapalat" w:cs="Calibri"/>
          <w:bCs/>
          <w:iCs/>
          <w:sz w:val="18"/>
          <w:szCs w:val="18"/>
          <w:lang w:val="hy-AM"/>
        </w:rPr>
        <w:t>– 1.4+6.4+1.4</w:t>
      </w:r>
      <w:r>
        <w:rPr>
          <w:rFonts w:ascii="GHEA Grapalat" w:hAnsi="GHEA Grapalat" w:cs="Calibri"/>
          <w:bCs/>
          <w:iCs/>
          <w:sz w:val="18"/>
          <w:szCs w:val="18"/>
        </w:rPr>
        <w:t>м</w:t>
      </w:r>
    </w:p>
    <w:p w14:paraId="1DC8959A" w14:textId="77777777" w:rsidR="00CD0626" w:rsidRPr="00DB3B1A"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w:t>
      </w:r>
      <w:r w:rsidRPr="00DB3B1A">
        <w:rPr>
          <w:rFonts w:ascii="GHEA Grapalat" w:hAnsi="GHEA Grapalat" w:cs="Calibri"/>
          <w:bCs/>
          <w:iCs/>
          <w:sz w:val="18"/>
          <w:szCs w:val="18"/>
          <w:lang w:val="hy-AM"/>
        </w:rPr>
        <w:t>–  H-13</w:t>
      </w:r>
    </w:p>
    <w:p w14:paraId="331FFB01" w14:textId="77777777" w:rsidR="00CD0626" w:rsidRPr="00DB3B1A"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Дата  строительства</w:t>
      </w:r>
      <w:r w:rsidRPr="000F7DDE">
        <w:rPr>
          <w:rFonts w:ascii="GHEA Grapalat" w:hAnsi="GHEA Grapalat" w:cs="Calibri"/>
          <w:bCs/>
          <w:iCs/>
          <w:sz w:val="18"/>
          <w:szCs w:val="18"/>
          <w:lang w:val="hy-AM"/>
        </w:rPr>
        <w:t xml:space="preserve"> </w:t>
      </w:r>
      <w:r w:rsidRPr="00DB3B1A">
        <w:rPr>
          <w:rFonts w:ascii="GHEA Grapalat" w:hAnsi="GHEA Grapalat" w:cs="Calibri"/>
          <w:bCs/>
          <w:iCs/>
          <w:sz w:val="18"/>
          <w:szCs w:val="18"/>
          <w:lang w:val="hy-AM"/>
        </w:rPr>
        <w:t>– 1954</w:t>
      </w:r>
      <w:r>
        <w:rPr>
          <w:rFonts w:ascii="GHEA Grapalat" w:hAnsi="GHEA Grapalat" w:cs="Calibri"/>
          <w:bCs/>
          <w:iCs/>
          <w:sz w:val="18"/>
          <w:szCs w:val="18"/>
        </w:rPr>
        <w:t>г</w:t>
      </w:r>
      <w:r w:rsidRPr="00DB3B1A">
        <w:rPr>
          <w:rFonts w:ascii="GHEA Grapalat" w:hAnsi="GHEA Grapalat" w:cs="Calibri"/>
          <w:bCs/>
          <w:iCs/>
          <w:sz w:val="18"/>
          <w:szCs w:val="18"/>
          <w:lang w:val="hy-AM"/>
        </w:rPr>
        <w:t>.</w:t>
      </w:r>
    </w:p>
    <w:p w14:paraId="6CED28D5" w14:textId="77777777" w:rsidR="00CD0626" w:rsidRDefault="00CD0626" w:rsidP="00CD0626">
      <w:pPr>
        <w:jc w:val="both"/>
        <w:rPr>
          <w:rFonts w:ascii="GHEA Grapalat" w:hAnsi="GHEA Grapalat" w:cs="Calibri"/>
          <w:bCs/>
          <w:iCs/>
          <w:sz w:val="18"/>
          <w:szCs w:val="18"/>
        </w:rPr>
      </w:pPr>
      <w:r w:rsidRPr="00DB3B1A">
        <w:rPr>
          <w:rFonts w:ascii="GHEA Grapalat" w:hAnsi="GHEA Grapalat" w:cs="Calibri"/>
          <w:bCs/>
          <w:iCs/>
          <w:sz w:val="18"/>
          <w:szCs w:val="18"/>
          <w:lang w:val="hy-AM"/>
        </w:rPr>
        <w:t>1.</w:t>
      </w:r>
      <w:r w:rsidRPr="00F74DD4">
        <w:rPr>
          <w:rFonts w:ascii="GHEA Grapalat" w:hAnsi="GHEA Grapalat" w:cs="Calibri"/>
          <w:bCs/>
          <w:iCs/>
          <w:sz w:val="18"/>
          <w:szCs w:val="18"/>
          <w:lang w:val="hy-AM"/>
        </w:rPr>
        <w:t>Периодический осмотр ж/б плиты пролетной конструкции и поверхности арки,</w:t>
      </w:r>
      <w:r w:rsidRPr="00DB3B1A">
        <w:rPr>
          <w:rFonts w:ascii="GHEA Grapalat" w:hAnsi="GHEA Grapalat" w:cs="Calibri"/>
          <w:bCs/>
          <w:iCs/>
          <w:sz w:val="18"/>
          <w:szCs w:val="18"/>
          <w:lang w:val="hy-AM"/>
        </w:rPr>
        <w:t xml:space="preserve"> </w:t>
      </w:r>
      <w:r w:rsidRPr="000F1126">
        <w:rPr>
          <w:rFonts w:ascii="GHEA Grapalat" w:hAnsi="GHEA Grapalat" w:cs="Calibri"/>
          <w:bCs/>
          <w:iCs/>
          <w:sz w:val="18"/>
          <w:szCs w:val="18"/>
          <w:lang w:val="hy-AM"/>
        </w:rPr>
        <w:t xml:space="preserve">при обнаружении трещин и </w:t>
      </w:r>
      <w:r>
        <w:rPr>
          <w:rFonts w:ascii="GHEA Grapalat" w:hAnsi="GHEA Grapalat" w:cs="Calibri"/>
          <w:bCs/>
          <w:iCs/>
          <w:sz w:val="18"/>
          <w:szCs w:val="18"/>
        </w:rPr>
        <w:t>повреждений</w:t>
      </w:r>
      <w:r w:rsidRPr="00F74DD4">
        <w:rPr>
          <w:rFonts w:ascii="GHEA Grapalat" w:hAnsi="GHEA Grapalat" w:cs="Calibri"/>
          <w:bCs/>
          <w:iCs/>
          <w:sz w:val="18"/>
          <w:szCs w:val="18"/>
          <w:lang w:val="hy-AM"/>
        </w:rPr>
        <w:t xml:space="preserve"> </w:t>
      </w:r>
      <w:r w:rsidRPr="002465CC">
        <w:rPr>
          <w:rFonts w:ascii="GHEA Grapalat" w:hAnsi="GHEA Grapalat" w:cs="Calibri"/>
          <w:bCs/>
          <w:iCs/>
          <w:sz w:val="18"/>
          <w:szCs w:val="18"/>
          <w:lang w:val="hy-AM"/>
        </w:rPr>
        <w:t>-исполнение ремонт</w:t>
      </w:r>
      <w:r w:rsidRPr="00F74DD4">
        <w:rPr>
          <w:rFonts w:ascii="GHEA Grapalat" w:hAnsi="GHEA Grapalat" w:cs="Calibri"/>
          <w:bCs/>
          <w:iCs/>
          <w:sz w:val="18"/>
          <w:szCs w:val="18"/>
          <w:lang w:val="hy-AM"/>
        </w:rPr>
        <w:t>ных работ,</w:t>
      </w:r>
      <w:r w:rsidRPr="00DB3B1A">
        <w:rPr>
          <w:rFonts w:ascii="GHEA Grapalat" w:hAnsi="GHEA Grapalat" w:cs="Calibri"/>
          <w:bCs/>
          <w:iCs/>
          <w:sz w:val="18"/>
          <w:szCs w:val="18"/>
          <w:lang w:val="hy-AM"/>
        </w:rPr>
        <w:t xml:space="preserve"> </w:t>
      </w:r>
    </w:p>
    <w:p w14:paraId="61445A8E" w14:textId="77777777" w:rsidR="00CD0626" w:rsidRDefault="00CD0626" w:rsidP="00CD0626">
      <w:pPr>
        <w:rPr>
          <w:rFonts w:ascii="GHEA Grapalat" w:hAnsi="GHEA Grapalat" w:cs="Calibri"/>
          <w:bCs/>
          <w:iCs/>
          <w:sz w:val="18"/>
          <w:szCs w:val="18"/>
        </w:rPr>
      </w:pPr>
      <w:r w:rsidRPr="00DB3B1A">
        <w:rPr>
          <w:rFonts w:ascii="GHEA Grapalat" w:hAnsi="GHEA Grapalat" w:cs="Calibri"/>
          <w:bCs/>
          <w:iCs/>
          <w:sz w:val="18"/>
          <w:szCs w:val="18"/>
          <w:lang w:val="hy-AM"/>
        </w:rPr>
        <w:t>2.</w:t>
      </w:r>
      <w:r w:rsidRPr="00F74DD4">
        <w:rPr>
          <w:rFonts w:ascii="GHEA Grapalat" w:hAnsi="GHEA Grapalat" w:cs="Calibri"/>
          <w:bCs/>
          <w:iCs/>
          <w:sz w:val="18"/>
          <w:szCs w:val="18"/>
          <w:lang w:val="hy-AM"/>
        </w:rPr>
        <w:t xml:space="preserve"> Периодический осмотр </w:t>
      </w:r>
      <w:r>
        <w:rPr>
          <w:rFonts w:ascii="GHEA Grapalat" w:hAnsi="GHEA Grapalat" w:cs="Calibri"/>
          <w:bCs/>
          <w:iCs/>
          <w:sz w:val="18"/>
          <w:szCs w:val="18"/>
        </w:rPr>
        <w:t xml:space="preserve">поверхности опор, при необходимости </w:t>
      </w:r>
      <w:r w:rsidRPr="002465CC">
        <w:rPr>
          <w:rFonts w:ascii="GHEA Grapalat" w:hAnsi="GHEA Grapalat" w:cs="Calibri"/>
          <w:bCs/>
          <w:iCs/>
          <w:sz w:val="18"/>
          <w:szCs w:val="18"/>
          <w:lang w:val="hy-AM"/>
        </w:rPr>
        <w:t>исполнение ремонт</w:t>
      </w:r>
      <w:r w:rsidRPr="00F74DD4">
        <w:rPr>
          <w:rFonts w:ascii="GHEA Grapalat" w:hAnsi="GHEA Grapalat" w:cs="Calibri"/>
          <w:bCs/>
          <w:iCs/>
          <w:sz w:val="18"/>
          <w:szCs w:val="18"/>
          <w:lang w:val="hy-AM"/>
        </w:rPr>
        <w:t>ных работ,</w:t>
      </w:r>
      <w:r w:rsidRPr="00DB3B1A">
        <w:rPr>
          <w:rFonts w:ascii="GHEA Grapalat" w:hAnsi="GHEA Grapalat" w:cs="Calibri"/>
          <w:bCs/>
          <w:iCs/>
          <w:sz w:val="18"/>
          <w:szCs w:val="18"/>
          <w:lang w:val="hy-AM"/>
        </w:rPr>
        <w:t xml:space="preserve"> </w:t>
      </w:r>
    </w:p>
    <w:p w14:paraId="1652D813" w14:textId="77777777" w:rsidR="00CD0626" w:rsidRPr="006B15A7" w:rsidRDefault="00CD0626" w:rsidP="00CD0626">
      <w:pPr>
        <w:rPr>
          <w:rFonts w:ascii="GHEA Grapalat" w:hAnsi="GHEA Grapalat" w:cs="Calibri"/>
          <w:bCs/>
          <w:iCs/>
          <w:sz w:val="18"/>
          <w:szCs w:val="18"/>
          <w:lang w:val="hy-AM"/>
        </w:rPr>
      </w:pPr>
      <w:r w:rsidRPr="00DB3B1A">
        <w:rPr>
          <w:rFonts w:ascii="GHEA Grapalat" w:hAnsi="GHEA Grapalat" w:cs="Calibri"/>
          <w:bCs/>
          <w:iCs/>
          <w:sz w:val="18"/>
          <w:szCs w:val="18"/>
          <w:lang w:val="hy-AM"/>
        </w:rPr>
        <w:t>3.</w:t>
      </w:r>
      <w:r w:rsidRPr="006B15A7">
        <w:rPr>
          <w:rFonts w:ascii="GHEA Grapalat" w:hAnsi="GHEA Grapalat" w:cs="Calibri"/>
          <w:bCs/>
          <w:iCs/>
          <w:sz w:val="18"/>
          <w:szCs w:val="18"/>
          <w:lang w:val="hy-AM"/>
        </w:rPr>
        <w:t xml:space="preserve"> Исправление, ремонтирование, укрепление и при необходимости-покраска перил,</w:t>
      </w:r>
    </w:p>
    <w:p w14:paraId="03380641" w14:textId="77777777" w:rsidR="00CD0626" w:rsidRPr="00DB3B1A" w:rsidRDefault="00CD0626" w:rsidP="00CD0626">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4.</w:t>
      </w:r>
      <w:r w:rsidRPr="00F74DD4">
        <w:rPr>
          <w:rFonts w:ascii="GHEA Grapalat" w:hAnsi="GHEA Grapalat" w:cs="Calibri"/>
          <w:bCs/>
          <w:iCs/>
          <w:sz w:val="18"/>
          <w:szCs w:val="18"/>
          <w:lang w:val="hy-AM"/>
        </w:rPr>
        <w:t xml:space="preserve"> Частичное ремонтирование проезжей части</w:t>
      </w:r>
      <w:r w:rsidRPr="00D1624E">
        <w:rPr>
          <w:rFonts w:ascii="GHEA Grapalat" w:hAnsi="GHEA Grapalat" w:cs="Calibri"/>
          <w:bCs/>
          <w:iCs/>
          <w:sz w:val="18"/>
          <w:szCs w:val="18"/>
          <w:lang w:val="hy-AM"/>
        </w:rPr>
        <w:t xml:space="preserve"> , заливка трещин битумной мастикой.</w:t>
      </w:r>
    </w:p>
    <w:p w14:paraId="1754ABAE" w14:textId="77777777" w:rsidR="00CD0626" w:rsidRDefault="00CD0626" w:rsidP="00CD0626">
      <w:pPr>
        <w:rPr>
          <w:rFonts w:ascii="GHEA Grapalat" w:hAnsi="GHEA Grapalat" w:cs="Calibri"/>
          <w:b/>
          <w:bCs/>
          <w:iCs/>
          <w:sz w:val="18"/>
          <w:szCs w:val="18"/>
          <w:u w:val="single"/>
        </w:rPr>
      </w:pPr>
      <w:r w:rsidRPr="0051461F">
        <w:rPr>
          <w:rFonts w:ascii="GHEA Grapalat" w:hAnsi="GHEA Grapalat" w:cs="Calibri"/>
          <w:b/>
          <w:bCs/>
          <w:iCs/>
          <w:sz w:val="18"/>
          <w:szCs w:val="18"/>
          <w:u w:val="single"/>
          <w:lang w:val="hy-AM"/>
        </w:rPr>
        <w:t>19.</w:t>
      </w:r>
      <w:r>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Эстакада на новой трассе, соединяющей улицы Гераци, Сараланж и Аветисян</w:t>
      </w:r>
    </w:p>
    <w:p w14:paraId="264AF14E" w14:textId="77777777" w:rsidR="00CD0626" w:rsidRPr="00D1624E" w:rsidRDefault="00CD0626" w:rsidP="00CD0626">
      <w:pPr>
        <w:rPr>
          <w:rFonts w:ascii="GHEA Grapalat" w:hAnsi="GHEA Grapalat" w:cs="Calibri"/>
          <w:bCs/>
          <w:iCs/>
          <w:sz w:val="18"/>
          <w:szCs w:val="18"/>
        </w:rPr>
      </w:pPr>
      <w:r>
        <w:rPr>
          <w:rFonts w:ascii="GHEA Grapalat" w:hAnsi="GHEA Grapalat" w:cs="Calibri"/>
          <w:bCs/>
          <w:iCs/>
          <w:sz w:val="18"/>
          <w:szCs w:val="18"/>
        </w:rPr>
        <w:t>Длина</w:t>
      </w:r>
      <w:r w:rsidRPr="000F7DDE">
        <w:rPr>
          <w:rFonts w:ascii="GHEA Grapalat" w:hAnsi="GHEA Grapalat" w:cs="Calibri"/>
          <w:bCs/>
          <w:iCs/>
          <w:sz w:val="18"/>
          <w:szCs w:val="18"/>
          <w:lang w:val="hy-AM"/>
        </w:rPr>
        <w:t xml:space="preserve"> – 49.95 </w:t>
      </w:r>
      <w:r>
        <w:rPr>
          <w:rFonts w:ascii="GHEA Grapalat" w:hAnsi="GHEA Grapalat" w:cs="Calibri"/>
          <w:bCs/>
          <w:iCs/>
          <w:sz w:val="18"/>
          <w:szCs w:val="18"/>
        </w:rPr>
        <w:t>м</w:t>
      </w:r>
    </w:p>
    <w:p w14:paraId="24180592" w14:textId="77777777" w:rsidR="00CD0626" w:rsidRPr="00D1624E" w:rsidRDefault="00CD0626" w:rsidP="00CD0626">
      <w:pPr>
        <w:jc w:val="both"/>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0F7DDE">
        <w:rPr>
          <w:rFonts w:ascii="GHEA Grapalat" w:hAnsi="GHEA Grapalat" w:cs="Calibri"/>
          <w:bCs/>
          <w:iCs/>
          <w:sz w:val="18"/>
          <w:szCs w:val="18"/>
          <w:lang w:val="hy-AM"/>
        </w:rPr>
        <w:t xml:space="preserve"> – 9.0</w:t>
      </w:r>
      <w:r>
        <w:rPr>
          <w:rFonts w:ascii="GHEA Grapalat" w:hAnsi="GHEA Grapalat" w:cs="Calibri"/>
          <w:bCs/>
          <w:iCs/>
          <w:sz w:val="18"/>
          <w:szCs w:val="18"/>
        </w:rPr>
        <w:t>м</w:t>
      </w:r>
    </w:p>
    <w:p w14:paraId="489A6969" w14:textId="77777777" w:rsidR="00CD0626" w:rsidRPr="00D1624E" w:rsidRDefault="00CD0626" w:rsidP="00CD0626">
      <w:pPr>
        <w:jc w:val="both"/>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 2x24 </w:t>
      </w:r>
      <w:r>
        <w:rPr>
          <w:rFonts w:ascii="GHEA Grapalat" w:hAnsi="GHEA Grapalat" w:cs="Calibri"/>
          <w:bCs/>
          <w:iCs/>
          <w:sz w:val="18"/>
          <w:szCs w:val="18"/>
        </w:rPr>
        <w:t>м</w:t>
      </w:r>
      <w:r w:rsidRPr="000F7DDE">
        <w:rPr>
          <w:rFonts w:ascii="GHEA Grapalat" w:hAnsi="GHEA Grapalat" w:cs="Calibri"/>
          <w:bCs/>
          <w:iCs/>
          <w:sz w:val="18"/>
          <w:szCs w:val="18"/>
          <w:lang w:val="hy-AM"/>
        </w:rPr>
        <w:t xml:space="preserve">, </w:t>
      </w:r>
      <w:r>
        <w:rPr>
          <w:rFonts w:ascii="GHEA Grapalat" w:hAnsi="GHEA Grapalat" w:cs="Calibri"/>
          <w:bCs/>
          <w:iCs/>
          <w:sz w:val="18"/>
          <w:szCs w:val="18"/>
        </w:rPr>
        <w:t>ж</w:t>
      </w:r>
      <w:r w:rsidRPr="000F7DDE">
        <w:rPr>
          <w:rFonts w:ascii="GHEA Grapalat" w:hAnsi="GHEA Grapalat" w:cs="Calibri"/>
          <w:bCs/>
          <w:iCs/>
          <w:sz w:val="18"/>
          <w:szCs w:val="18"/>
          <w:lang w:val="hy-AM"/>
        </w:rPr>
        <w:t>/</w:t>
      </w:r>
      <w:r>
        <w:rPr>
          <w:rFonts w:ascii="GHEA Grapalat" w:hAnsi="GHEA Grapalat" w:cs="Calibri"/>
          <w:bCs/>
          <w:iCs/>
          <w:sz w:val="18"/>
          <w:szCs w:val="18"/>
        </w:rPr>
        <w:t>б</w:t>
      </w:r>
    </w:p>
    <w:p w14:paraId="66CAC3E6" w14:textId="77777777" w:rsidR="00CD0626" w:rsidRPr="00D1624E" w:rsidRDefault="00CD0626" w:rsidP="00CD0626">
      <w:pPr>
        <w:jc w:val="both"/>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 0.5+8.0+0.5</w:t>
      </w:r>
      <w:r>
        <w:rPr>
          <w:rFonts w:ascii="GHEA Grapalat" w:hAnsi="GHEA Grapalat" w:cs="Calibri"/>
          <w:bCs/>
          <w:iCs/>
          <w:sz w:val="18"/>
          <w:szCs w:val="18"/>
        </w:rPr>
        <w:t>м</w:t>
      </w:r>
    </w:p>
    <w:p w14:paraId="0BCA37D5"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 А-11, НК-80</w:t>
      </w:r>
    </w:p>
    <w:p w14:paraId="67CCA1B8"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Дата  строительства</w:t>
      </w:r>
      <w:r w:rsidRPr="000F7DDE">
        <w:rPr>
          <w:rFonts w:ascii="GHEA Grapalat" w:hAnsi="GHEA Grapalat" w:cs="Calibri"/>
          <w:bCs/>
          <w:iCs/>
          <w:sz w:val="18"/>
          <w:szCs w:val="18"/>
          <w:lang w:val="hy-AM"/>
        </w:rPr>
        <w:t xml:space="preserve"> – 2008</w:t>
      </w:r>
      <w:r>
        <w:rPr>
          <w:rFonts w:ascii="GHEA Grapalat" w:hAnsi="GHEA Grapalat" w:cs="Calibri"/>
          <w:bCs/>
          <w:iCs/>
          <w:sz w:val="18"/>
          <w:szCs w:val="18"/>
        </w:rPr>
        <w:t>г</w:t>
      </w:r>
      <w:r w:rsidRPr="000F7DDE">
        <w:rPr>
          <w:rFonts w:ascii="GHEA Grapalat" w:hAnsi="GHEA Grapalat" w:cs="Calibri"/>
          <w:bCs/>
          <w:iCs/>
          <w:sz w:val="18"/>
          <w:szCs w:val="18"/>
          <w:lang w:val="hy-AM"/>
        </w:rPr>
        <w:t>.</w:t>
      </w:r>
    </w:p>
    <w:p w14:paraId="30650AA7" w14:textId="77777777" w:rsidR="00CD0626" w:rsidRPr="00A7580F" w:rsidRDefault="00CD0626" w:rsidP="00CD0626">
      <w:pPr>
        <w:jc w:val="both"/>
        <w:rPr>
          <w:rFonts w:ascii="GHEA Grapalat" w:hAnsi="GHEA Grapalat" w:cs="Calibri"/>
          <w:bCs/>
          <w:iCs/>
          <w:sz w:val="4"/>
          <w:szCs w:val="4"/>
          <w:lang w:val="hy-AM"/>
        </w:rPr>
      </w:pPr>
    </w:p>
    <w:p w14:paraId="2F567758" w14:textId="77777777" w:rsidR="00CD0626" w:rsidRPr="00D1624E"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пролетных конструкций, при обнаружении </w:t>
      </w:r>
      <w:r>
        <w:rPr>
          <w:rFonts w:ascii="GHEA Grapalat" w:hAnsi="GHEA Grapalat" w:cs="Calibri"/>
          <w:bCs/>
          <w:iCs/>
          <w:sz w:val="18"/>
          <w:szCs w:val="18"/>
        </w:rPr>
        <w:t>трещин и повреждений</w:t>
      </w:r>
      <w:r w:rsidRPr="002465CC">
        <w:rPr>
          <w:rFonts w:ascii="GHEA Grapalat" w:hAnsi="GHEA Grapalat" w:cs="Calibri"/>
          <w:bCs/>
          <w:iCs/>
          <w:sz w:val="18"/>
          <w:szCs w:val="18"/>
          <w:lang w:val="hy-AM"/>
        </w:rPr>
        <w:t>-исполнение ремонт</w:t>
      </w:r>
      <w:r w:rsidRPr="000A677A">
        <w:rPr>
          <w:rFonts w:ascii="GHEA Grapalat" w:hAnsi="GHEA Grapalat" w:cs="Calibri"/>
          <w:bCs/>
          <w:iCs/>
          <w:sz w:val="18"/>
          <w:szCs w:val="18"/>
          <w:lang w:val="hy-AM"/>
        </w:rPr>
        <w:t>ных работ,</w:t>
      </w:r>
    </w:p>
    <w:p w14:paraId="232D3A2C"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2.</w:t>
      </w:r>
      <w:r w:rsidRPr="00F74DD4">
        <w:rPr>
          <w:rFonts w:ascii="GHEA Grapalat" w:hAnsi="GHEA Grapalat" w:cs="Calibri"/>
          <w:bCs/>
          <w:iCs/>
          <w:sz w:val="18"/>
          <w:szCs w:val="18"/>
          <w:lang w:val="hy-AM"/>
        </w:rPr>
        <w:t xml:space="preserve"> Периодический осмотр </w:t>
      </w:r>
      <w:r>
        <w:rPr>
          <w:rFonts w:ascii="GHEA Grapalat" w:hAnsi="GHEA Grapalat" w:cs="Calibri"/>
          <w:bCs/>
          <w:iCs/>
          <w:sz w:val="18"/>
          <w:szCs w:val="18"/>
        </w:rPr>
        <w:t xml:space="preserve">поверхности опор, при необходимости </w:t>
      </w:r>
      <w:r w:rsidRPr="002465CC">
        <w:rPr>
          <w:rFonts w:ascii="GHEA Grapalat" w:hAnsi="GHEA Grapalat" w:cs="Calibri"/>
          <w:bCs/>
          <w:iCs/>
          <w:sz w:val="18"/>
          <w:szCs w:val="18"/>
          <w:lang w:val="hy-AM"/>
        </w:rPr>
        <w:t>исполнение ремонт</w:t>
      </w:r>
      <w:r w:rsidRPr="00F74DD4">
        <w:rPr>
          <w:rFonts w:ascii="GHEA Grapalat" w:hAnsi="GHEA Grapalat" w:cs="Calibri"/>
          <w:bCs/>
          <w:iCs/>
          <w:sz w:val="18"/>
          <w:szCs w:val="18"/>
          <w:lang w:val="hy-AM"/>
        </w:rPr>
        <w:t>ных работ,</w:t>
      </w:r>
      <w:r w:rsidRPr="00DB3B1A">
        <w:rPr>
          <w:rFonts w:ascii="GHEA Grapalat" w:hAnsi="GHEA Grapalat" w:cs="Calibri"/>
          <w:bCs/>
          <w:iCs/>
          <w:sz w:val="18"/>
          <w:szCs w:val="18"/>
          <w:lang w:val="hy-AM"/>
        </w:rPr>
        <w:t xml:space="preserve"> </w:t>
      </w:r>
    </w:p>
    <w:p w14:paraId="191D5D3D" w14:textId="77777777" w:rsidR="00CD0626" w:rsidRPr="006B15A7"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3.</w:t>
      </w:r>
      <w:r w:rsidRPr="006B15A7">
        <w:rPr>
          <w:rFonts w:ascii="GHEA Grapalat" w:hAnsi="GHEA Grapalat" w:cs="Calibri"/>
          <w:bCs/>
          <w:iCs/>
          <w:sz w:val="18"/>
          <w:szCs w:val="18"/>
          <w:lang w:val="hy-AM"/>
        </w:rPr>
        <w:t xml:space="preserve"> Исправление, ремонтирование, укрепление и при необходимости-покраска перил,</w:t>
      </w:r>
    </w:p>
    <w:p w14:paraId="168EA9EE" w14:textId="77777777" w:rsidR="00CD0626" w:rsidRPr="00D9790F"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4.</w:t>
      </w:r>
      <w:r w:rsidRPr="00500A60">
        <w:rPr>
          <w:rFonts w:ascii="GHEA Grapalat" w:hAnsi="GHEA Grapalat" w:cs="Calibri"/>
          <w:bCs/>
          <w:iCs/>
          <w:sz w:val="18"/>
          <w:szCs w:val="18"/>
          <w:lang w:val="hy-AM"/>
        </w:rPr>
        <w:t xml:space="preserve"> Очистка деформац</w:t>
      </w:r>
      <w:r>
        <w:rPr>
          <w:rFonts w:ascii="GHEA Grapalat" w:hAnsi="GHEA Grapalat" w:cs="Calibri"/>
          <w:bCs/>
          <w:iCs/>
          <w:sz w:val="18"/>
          <w:szCs w:val="18"/>
        </w:rPr>
        <w:t>ионных швов от грязи, заливка битумной мастикой, при необходимости-ремонт.</w:t>
      </w:r>
    </w:p>
    <w:p w14:paraId="7A19CED9" w14:textId="77777777" w:rsidR="00CD0626" w:rsidRPr="006B15A7"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5.</w:t>
      </w:r>
      <w:r>
        <w:rPr>
          <w:rFonts w:ascii="GHEA Grapalat" w:hAnsi="GHEA Grapalat" w:cs="Calibri"/>
          <w:bCs/>
          <w:iCs/>
          <w:sz w:val="18"/>
          <w:szCs w:val="18"/>
        </w:rPr>
        <w:t xml:space="preserve"> </w:t>
      </w:r>
      <w:r w:rsidRPr="006B15A7">
        <w:rPr>
          <w:rFonts w:ascii="GHEA Grapalat" w:hAnsi="GHEA Grapalat" w:cs="Calibri"/>
          <w:bCs/>
          <w:iCs/>
          <w:sz w:val="18"/>
          <w:szCs w:val="18"/>
          <w:lang w:val="hy-AM"/>
        </w:rPr>
        <w:t xml:space="preserve">Ремонтирование </w:t>
      </w:r>
      <w:r>
        <w:rPr>
          <w:rFonts w:ascii="GHEA Grapalat" w:hAnsi="GHEA Grapalat" w:cs="Calibri"/>
          <w:bCs/>
          <w:iCs/>
          <w:sz w:val="18"/>
          <w:szCs w:val="18"/>
        </w:rPr>
        <w:t xml:space="preserve">а/б поверхности </w:t>
      </w:r>
      <w:r w:rsidRPr="006B15A7">
        <w:rPr>
          <w:rFonts w:ascii="GHEA Grapalat" w:hAnsi="GHEA Grapalat" w:cs="Calibri"/>
          <w:bCs/>
          <w:iCs/>
          <w:sz w:val="18"/>
          <w:szCs w:val="18"/>
          <w:lang w:val="hy-AM"/>
        </w:rPr>
        <w:t>проезжей части, заливка трещин битумной мастикой,</w:t>
      </w:r>
    </w:p>
    <w:p w14:paraId="4B214E4C" w14:textId="77777777" w:rsidR="00CD0626" w:rsidRPr="000C3089"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 xml:space="preserve">6. </w:t>
      </w:r>
      <w:r w:rsidRPr="002465CC">
        <w:rPr>
          <w:rFonts w:ascii="GHEA Grapalat" w:hAnsi="GHEA Grapalat" w:cs="Calibri"/>
          <w:bCs/>
          <w:iCs/>
          <w:sz w:val="18"/>
          <w:szCs w:val="18"/>
          <w:lang w:val="hy-AM"/>
        </w:rPr>
        <w:t xml:space="preserve">При необходимости местная покраска </w:t>
      </w:r>
      <w:r>
        <w:rPr>
          <w:rFonts w:ascii="GHEA Grapalat" w:hAnsi="GHEA Grapalat" w:cs="Calibri"/>
          <w:bCs/>
          <w:iCs/>
          <w:sz w:val="18"/>
          <w:szCs w:val="18"/>
        </w:rPr>
        <w:t>блоков бетонных ограждений,</w:t>
      </w:r>
    </w:p>
    <w:p w14:paraId="57C59000"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7.</w:t>
      </w:r>
      <w:r>
        <w:rPr>
          <w:rFonts w:ascii="GHEA Grapalat" w:hAnsi="GHEA Grapalat" w:cs="Calibri"/>
          <w:bCs/>
          <w:iCs/>
          <w:sz w:val="18"/>
          <w:szCs w:val="18"/>
        </w:rPr>
        <w:t xml:space="preserve"> Очистка от мусора территорий, прилегающих к конечным опорам,</w:t>
      </w:r>
    </w:p>
    <w:p w14:paraId="51323A66"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8.</w:t>
      </w:r>
      <w:r>
        <w:rPr>
          <w:rFonts w:ascii="GHEA Grapalat" w:hAnsi="GHEA Grapalat" w:cs="Calibri"/>
          <w:bCs/>
          <w:iCs/>
          <w:sz w:val="18"/>
          <w:szCs w:val="18"/>
        </w:rPr>
        <w:t xml:space="preserve"> </w:t>
      </w:r>
      <w:r w:rsidRPr="00500A60">
        <w:rPr>
          <w:rFonts w:ascii="GHEA Grapalat" w:hAnsi="GHEA Grapalat" w:cs="Calibri"/>
          <w:bCs/>
          <w:iCs/>
          <w:sz w:val="18"/>
          <w:szCs w:val="18"/>
          <w:lang w:val="hy-AM"/>
        </w:rPr>
        <w:t xml:space="preserve">Постоянное обеспечение водоотвода с поверхностей </w:t>
      </w:r>
      <w:r w:rsidRPr="00916CEF">
        <w:rPr>
          <w:rFonts w:ascii="GHEA Grapalat" w:hAnsi="GHEA Grapalat" w:cs="Calibri"/>
          <w:bCs/>
          <w:iCs/>
          <w:sz w:val="18"/>
          <w:szCs w:val="18"/>
          <w:lang w:val="hy-AM"/>
        </w:rPr>
        <w:t>низов ферм,</w:t>
      </w:r>
      <w:r>
        <w:rPr>
          <w:rFonts w:ascii="GHEA Grapalat" w:hAnsi="GHEA Grapalat" w:cs="Calibri"/>
          <w:bCs/>
          <w:iCs/>
          <w:sz w:val="18"/>
          <w:szCs w:val="18"/>
        </w:rPr>
        <w:t xml:space="preserve"> </w:t>
      </w:r>
    </w:p>
    <w:p w14:paraId="0EF73233" w14:textId="77777777" w:rsidR="00CD0626" w:rsidRPr="00A7580F" w:rsidRDefault="00CD0626" w:rsidP="00CD0626">
      <w:pPr>
        <w:rPr>
          <w:rFonts w:ascii="GHEA Grapalat" w:hAnsi="GHEA Grapalat" w:cs="Calibri"/>
          <w:bCs/>
          <w:iCs/>
          <w:sz w:val="4"/>
          <w:szCs w:val="4"/>
          <w:lang w:val="hy-AM"/>
        </w:rPr>
      </w:pPr>
      <w:r w:rsidRPr="007E0F38">
        <w:rPr>
          <w:rFonts w:ascii="GHEA Grapalat" w:hAnsi="GHEA Grapalat" w:cs="Calibri"/>
          <w:bCs/>
          <w:iCs/>
          <w:sz w:val="18"/>
          <w:szCs w:val="18"/>
          <w:lang w:val="hy-AM"/>
        </w:rPr>
        <w:t>9</w:t>
      </w:r>
      <w:r w:rsidRPr="000F7DDE">
        <w:rPr>
          <w:rFonts w:ascii="GHEA Grapalat" w:hAnsi="GHEA Grapalat" w:cs="Calibri"/>
          <w:bCs/>
          <w:iCs/>
          <w:sz w:val="18"/>
          <w:szCs w:val="18"/>
          <w:lang w:val="hy-AM"/>
        </w:rPr>
        <w:t>.</w:t>
      </w:r>
      <w:r>
        <w:rPr>
          <w:rFonts w:ascii="GHEA Grapalat" w:hAnsi="GHEA Grapalat" w:cs="Calibri"/>
          <w:bCs/>
          <w:iCs/>
          <w:sz w:val="18"/>
          <w:szCs w:val="18"/>
        </w:rPr>
        <w:t xml:space="preserve"> Периодическая очистка проезжей части и тротуаров от грязи и грунтовых накоплений. </w:t>
      </w:r>
    </w:p>
    <w:p w14:paraId="3C4D8B85" w14:textId="77777777" w:rsidR="00CD0626" w:rsidRPr="001A6FBA" w:rsidRDefault="00CD0626" w:rsidP="00CD0626">
      <w:pPr>
        <w:rPr>
          <w:rFonts w:ascii="GHEA Grapalat" w:hAnsi="GHEA Grapalat" w:cs="Calibri"/>
          <w:b/>
          <w:bCs/>
          <w:iCs/>
          <w:sz w:val="18"/>
          <w:szCs w:val="18"/>
          <w:u w:val="single"/>
          <w:lang w:val="hy-AM"/>
        </w:rPr>
      </w:pPr>
      <w:r>
        <w:rPr>
          <w:rFonts w:ascii="GHEA Grapalat" w:hAnsi="GHEA Grapalat" w:cs="Calibri"/>
          <w:b/>
          <w:bCs/>
          <w:iCs/>
          <w:sz w:val="18"/>
          <w:szCs w:val="18"/>
          <w:u w:val="single"/>
          <w:lang w:val="hy-AM"/>
        </w:rPr>
        <w:t>20</w:t>
      </w:r>
      <w:r w:rsidRPr="0051461F">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Магистраль на новой трассе, соединяющей улицы Гераци, Сараланж и Аветисян</w:t>
      </w:r>
    </w:p>
    <w:p w14:paraId="05EE419D" w14:textId="77777777" w:rsidR="00CD0626" w:rsidRPr="00F034AC" w:rsidRDefault="00CD0626" w:rsidP="00CD0626">
      <w:pPr>
        <w:jc w:val="both"/>
        <w:rPr>
          <w:rFonts w:ascii="GHEA Grapalat" w:hAnsi="GHEA Grapalat" w:cs="Calibri"/>
          <w:bCs/>
          <w:iCs/>
          <w:sz w:val="18"/>
          <w:szCs w:val="18"/>
        </w:rPr>
      </w:pPr>
      <w:r>
        <w:rPr>
          <w:rFonts w:ascii="GHEA Grapalat" w:hAnsi="GHEA Grapalat" w:cs="Calibri"/>
          <w:bCs/>
          <w:iCs/>
          <w:sz w:val="18"/>
          <w:szCs w:val="18"/>
        </w:rPr>
        <w:t>Длина</w:t>
      </w:r>
      <w:r w:rsidRPr="000F7DDE">
        <w:rPr>
          <w:rFonts w:ascii="GHEA Grapalat" w:hAnsi="GHEA Grapalat" w:cs="Calibri"/>
          <w:bCs/>
          <w:iCs/>
          <w:sz w:val="18"/>
          <w:szCs w:val="18"/>
          <w:lang w:val="hy-AM"/>
        </w:rPr>
        <w:t xml:space="preserve"> – 59.35 </w:t>
      </w:r>
      <w:r>
        <w:rPr>
          <w:rFonts w:ascii="GHEA Grapalat" w:hAnsi="GHEA Grapalat" w:cs="Calibri"/>
          <w:bCs/>
          <w:iCs/>
          <w:sz w:val="18"/>
          <w:szCs w:val="18"/>
        </w:rPr>
        <w:t>м</w:t>
      </w:r>
    </w:p>
    <w:p w14:paraId="2057E4C7" w14:textId="77777777" w:rsidR="00CD0626" w:rsidRPr="00F034AC" w:rsidRDefault="00CD0626" w:rsidP="00CD0626">
      <w:pPr>
        <w:jc w:val="both"/>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0F7DDE">
        <w:rPr>
          <w:rFonts w:ascii="GHEA Grapalat" w:hAnsi="GHEA Grapalat" w:cs="Calibri"/>
          <w:bCs/>
          <w:iCs/>
          <w:sz w:val="18"/>
          <w:szCs w:val="18"/>
          <w:lang w:val="hy-AM"/>
        </w:rPr>
        <w:t xml:space="preserve"> – 13.0</w:t>
      </w:r>
      <w:r>
        <w:rPr>
          <w:rFonts w:ascii="GHEA Grapalat" w:hAnsi="GHEA Grapalat" w:cs="Calibri"/>
          <w:bCs/>
          <w:iCs/>
          <w:sz w:val="18"/>
          <w:szCs w:val="18"/>
        </w:rPr>
        <w:t>м</w:t>
      </w:r>
    </w:p>
    <w:p w14:paraId="66F0575E" w14:textId="77777777" w:rsidR="00CD0626" w:rsidRPr="00F034AC" w:rsidRDefault="00CD0626" w:rsidP="00CD0626">
      <w:pPr>
        <w:jc w:val="both"/>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 2x28 </w:t>
      </w:r>
      <w:r>
        <w:rPr>
          <w:rFonts w:ascii="GHEA Grapalat" w:hAnsi="GHEA Grapalat" w:cs="Calibri"/>
          <w:bCs/>
          <w:iCs/>
          <w:sz w:val="18"/>
          <w:szCs w:val="18"/>
        </w:rPr>
        <w:t>м</w:t>
      </w:r>
      <w:r w:rsidRPr="000F7DDE">
        <w:rPr>
          <w:rFonts w:ascii="GHEA Grapalat" w:hAnsi="GHEA Grapalat" w:cs="Calibri"/>
          <w:bCs/>
          <w:iCs/>
          <w:sz w:val="18"/>
          <w:szCs w:val="18"/>
          <w:lang w:val="hy-AM"/>
        </w:rPr>
        <w:t xml:space="preserve">, </w:t>
      </w:r>
      <w:r>
        <w:rPr>
          <w:rFonts w:ascii="GHEA Grapalat" w:hAnsi="GHEA Grapalat" w:cs="Calibri"/>
          <w:bCs/>
          <w:iCs/>
          <w:sz w:val="18"/>
          <w:szCs w:val="18"/>
        </w:rPr>
        <w:t>ж</w:t>
      </w:r>
      <w:r w:rsidRPr="000F7DDE">
        <w:rPr>
          <w:rFonts w:ascii="GHEA Grapalat" w:hAnsi="GHEA Grapalat" w:cs="Calibri"/>
          <w:bCs/>
          <w:iCs/>
          <w:sz w:val="18"/>
          <w:szCs w:val="18"/>
          <w:lang w:val="hy-AM"/>
        </w:rPr>
        <w:t>/</w:t>
      </w:r>
      <w:r>
        <w:rPr>
          <w:rFonts w:ascii="GHEA Grapalat" w:hAnsi="GHEA Grapalat" w:cs="Calibri"/>
          <w:bCs/>
          <w:iCs/>
          <w:sz w:val="18"/>
          <w:szCs w:val="18"/>
        </w:rPr>
        <w:t>б</w:t>
      </w:r>
    </w:p>
    <w:p w14:paraId="2D54B061" w14:textId="77777777" w:rsidR="00CD0626" w:rsidRPr="00F034AC" w:rsidRDefault="00CD0626" w:rsidP="00CD0626">
      <w:pPr>
        <w:jc w:val="both"/>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 0.5+12.0+0.5</w:t>
      </w:r>
      <w:r>
        <w:rPr>
          <w:rFonts w:ascii="GHEA Grapalat" w:hAnsi="GHEA Grapalat" w:cs="Calibri"/>
          <w:bCs/>
          <w:iCs/>
          <w:sz w:val="18"/>
          <w:szCs w:val="18"/>
        </w:rPr>
        <w:t>м</w:t>
      </w:r>
    </w:p>
    <w:p w14:paraId="24FF3D0D"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 А-11, НК-80</w:t>
      </w:r>
    </w:p>
    <w:p w14:paraId="6ED5DDF5"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Дата  строительства</w:t>
      </w:r>
      <w:r w:rsidRPr="000F7DDE">
        <w:rPr>
          <w:rFonts w:ascii="GHEA Grapalat" w:hAnsi="GHEA Grapalat" w:cs="Calibri"/>
          <w:bCs/>
          <w:iCs/>
          <w:sz w:val="18"/>
          <w:szCs w:val="18"/>
          <w:lang w:val="hy-AM"/>
        </w:rPr>
        <w:t xml:space="preserve"> – 2008</w:t>
      </w:r>
      <w:r>
        <w:rPr>
          <w:rFonts w:ascii="GHEA Grapalat" w:hAnsi="GHEA Grapalat" w:cs="Calibri"/>
          <w:bCs/>
          <w:iCs/>
          <w:sz w:val="18"/>
          <w:szCs w:val="18"/>
        </w:rPr>
        <w:t>г</w:t>
      </w:r>
      <w:r w:rsidRPr="000F7DDE">
        <w:rPr>
          <w:rFonts w:ascii="GHEA Grapalat" w:hAnsi="GHEA Grapalat" w:cs="Calibri"/>
          <w:bCs/>
          <w:iCs/>
          <w:sz w:val="18"/>
          <w:szCs w:val="18"/>
          <w:lang w:val="hy-AM"/>
        </w:rPr>
        <w:t>.</w:t>
      </w:r>
    </w:p>
    <w:p w14:paraId="1DB0EFB9" w14:textId="77777777" w:rsidR="00CD0626" w:rsidRPr="001A6FBA" w:rsidRDefault="00CD0626" w:rsidP="00CD0626">
      <w:pPr>
        <w:jc w:val="both"/>
        <w:rPr>
          <w:rFonts w:ascii="GHEA Grapalat" w:hAnsi="GHEA Grapalat" w:cs="Calibri"/>
          <w:bCs/>
          <w:iCs/>
          <w:sz w:val="6"/>
          <w:szCs w:val="6"/>
          <w:lang w:val="hy-AM"/>
        </w:rPr>
      </w:pPr>
    </w:p>
    <w:p w14:paraId="27E95F74" w14:textId="77777777" w:rsidR="00CD0626" w:rsidRPr="00D1624E"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пролетных конструкций, при обнаружении </w:t>
      </w:r>
      <w:r>
        <w:rPr>
          <w:rFonts w:ascii="GHEA Grapalat" w:hAnsi="GHEA Grapalat" w:cs="Calibri"/>
          <w:bCs/>
          <w:iCs/>
          <w:sz w:val="18"/>
          <w:szCs w:val="18"/>
        </w:rPr>
        <w:t>трещин и повреждений</w:t>
      </w:r>
      <w:r w:rsidRPr="002465CC">
        <w:rPr>
          <w:rFonts w:ascii="GHEA Grapalat" w:hAnsi="GHEA Grapalat" w:cs="Calibri"/>
          <w:bCs/>
          <w:iCs/>
          <w:sz w:val="18"/>
          <w:szCs w:val="18"/>
          <w:lang w:val="hy-AM"/>
        </w:rPr>
        <w:t>-исполнение ремонт</w:t>
      </w:r>
      <w:r w:rsidRPr="000A677A">
        <w:rPr>
          <w:rFonts w:ascii="GHEA Grapalat" w:hAnsi="GHEA Grapalat" w:cs="Calibri"/>
          <w:bCs/>
          <w:iCs/>
          <w:sz w:val="18"/>
          <w:szCs w:val="18"/>
          <w:lang w:val="hy-AM"/>
        </w:rPr>
        <w:t>ных работ,</w:t>
      </w:r>
    </w:p>
    <w:p w14:paraId="3EFFB76A"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2.</w:t>
      </w:r>
      <w:r w:rsidRPr="00F74DD4">
        <w:rPr>
          <w:rFonts w:ascii="GHEA Grapalat" w:hAnsi="GHEA Grapalat" w:cs="Calibri"/>
          <w:bCs/>
          <w:iCs/>
          <w:sz w:val="18"/>
          <w:szCs w:val="18"/>
          <w:lang w:val="hy-AM"/>
        </w:rPr>
        <w:t xml:space="preserve"> Периодический осмотр </w:t>
      </w:r>
      <w:r>
        <w:rPr>
          <w:rFonts w:ascii="GHEA Grapalat" w:hAnsi="GHEA Grapalat" w:cs="Calibri"/>
          <w:bCs/>
          <w:iCs/>
          <w:sz w:val="18"/>
          <w:szCs w:val="18"/>
        </w:rPr>
        <w:t xml:space="preserve">поверхности опор, при необходимости </w:t>
      </w:r>
      <w:r w:rsidRPr="002465CC">
        <w:rPr>
          <w:rFonts w:ascii="GHEA Grapalat" w:hAnsi="GHEA Grapalat" w:cs="Calibri"/>
          <w:bCs/>
          <w:iCs/>
          <w:sz w:val="18"/>
          <w:szCs w:val="18"/>
          <w:lang w:val="hy-AM"/>
        </w:rPr>
        <w:t>исполнение ремонт</w:t>
      </w:r>
      <w:r w:rsidRPr="00F74DD4">
        <w:rPr>
          <w:rFonts w:ascii="GHEA Grapalat" w:hAnsi="GHEA Grapalat" w:cs="Calibri"/>
          <w:bCs/>
          <w:iCs/>
          <w:sz w:val="18"/>
          <w:szCs w:val="18"/>
          <w:lang w:val="hy-AM"/>
        </w:rPr>
        <w:t>ных работ,</w:t>
      </w:r>
      <w:r w:rsidRPr="00DB3B1A">
        <w:rPr>
          <w:rFonts w:ascii="GHEA Grapalat" w:hAnsi="GHEA Grapalat" w:cs="Calibri"/>
          <w:bCs/>
          <w:iCs/>
          <w:sz w:val="18"/>
          <w:szCs w:val="18"/>
          <w:lang w:val="hy-AM"/>
        </w:rPr>
        <w:t xml:space="preserve"> </w:t>
      </w:r>
    </w:p>
    <w:p w14:paraId="732C21EA" w14:textId="77777777" w:rsidR="00CD0626" w:rsidRPr="006B15A7" w:rsidRDefault="00CD0626" w:rsidP="00CD0626">
      <w:pPr>
        <w:rPr>
          <w:rFonts w:ascii="GHEA Grapalat" w:hAnsi="GHEA Grapalat" w:cs="Calibri"/>
          <w:bCs/>
          <w:iCs/>
          <w:sz w:val="18"/>
          <w:szCs w:val="18"/>
          <w:lang w:val="hy-AM"/>
        </w:rPr>
      </w:pPr>
      <w:r>
        <w:rPr>
          <w:rFonts w:ascii="GHEA Grapalat" w:hAnsi="GHEA Grapalat" w:cs="Calibri"/>
          <w:bCs/>
          <w:iCs/>
          <w:sz w:val="18"/>
          <w:szCs w:val="18"/>
        </w:rPr>
        <w:t xml:space="preserve"> </w:t>
      </w:r>
      <w:r w:rsidRPr="000F7DDE">
        <w:rPr>
          <w:rFonts w:ascii="GHEA Grapalat" w:hAnsi="GHEA Grapalat" w:cs="Calibri"/>
          <w:bCs/>
          <w:iCs/>
          <w:sz w:val="18"/>
          <w:szCs w:val="18"/>
          <w:lang w:val="hy-AM"/>
        </w:rPr>
        <w:t>3.</w:t>
      </w:r>
      <w:r w:rsidRPr="006B15A7">
        <w:rPr>
          <w:rFonts w:ascii="GHEA Grapalat" w:hAnsi="GHEA Grapalat" w:cs="Calibri"/>
          <w:bCs/>
          <w:iCs/>
          <w:sz w:val="18"/>
          <w:szCs w:val="18"/>
          <w:lang w:val="hy-AM"/>
        </w:rPr>
        <w:t xml:space="preserve"> Исправление, ремонтирование, укрепление и при необходимости-покраска перил,</w:t>
      </w:r>
    </w:p>
    <w:p w14:paraId="7F1E07FD"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4.</w:t>
      </w:r>
      <w:r w:rsidRPr="00500A60">
        <w:rPr>
          <w:rFonts w:ascii="GHEA Grapalat" w:hAnsi="GHEA Grapalat" w:cs="Calibri"/>
          <w:bCs/>
          <w:iCs/>
          <w:sz w:val="18"/>
          <w:szCs w:val="18"/>
          <w:lang w:val="hy-AM"/>
        </w:rPr>
        <w:t xml:space="preserve"> Очистка деформац</w:t>
      </w:r>
      <w:r w:rsidRPr="00F034AC">
        <w:rPr>
          <w:rFonts w:ascii="GHEA Grapalat" w:hAnsi="GHEA Grapalat" w:cs="Calibri"/>
          <w:bCs/>
          <w:iCs/>
          <w:sz w:val="18"/>
          <w:szCs w:val="18"/>
          <w:lang w:val="hy-AM"/>
        </w:rPr>
        <w:t>ионных швов от грязи, заливка битумной мастикой, при необходимости-ремонт.</w:t>
      </w:r>
    </w:p>
    <w:p w14:paraId="3E256A06" w14:textId="77777777" w:rsidR="00CD0626" w:rsidRPr="006B15A7"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5.</w:t>
      </w:r>
      <w:r w:rsidRPr="006B15A7">
        <w:rPr>
          <w:rFonts w:ascii="GHEA Grapalat" w:hAnsi="GHEA Grapalat" w:cs="Calibri"/>
          <w:bCs/>
          <w:iCs/>
          <w:sz w:val="18"/>
          <w:szCs w:val="18"/>
          <w:lang w:val="hy-AM"/>
        </w:rPr>
        <w:t xml:space="preserve"> Ремонтирование </w:t>
      </w:r>
      <w:r>
        <w:rPr>
          <w:rFonts w:ascii="GHEA Grapalat" w:hAnsi="GHEA Grapalat" w:cs="Calibri"/>
          <w:bCs/>
          <w:iCs/>
          <w:sz w:val="18"/>
          <w:szCs w:val="18"/>
        </w:rPr>
        <w:t xml:space="preserve">а/б поверхности </w:t>
      </w:r>
      <w:r w:rsidRPr="006B15A7">
        <w:rPr>
          <w:rFonts w:ascii="GHEA Grapalat" w:hAnsi="GHEA Grapalat" w:cs="Calibri"/>
          <w:bCs/>
          <w:iCs/>
          <w:sz w:val="18"/>
          <w:szCs w:val="18"/>
          <w:lang w:val="hy-AM"/>
        </w:rPr>
        <w:t>проезжей части, заливка трещин битумной мастикой,</w:t>
      </w:r>
    </w:p>
    <w:p w14:paraId="3C613E6C"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 xml:space="preserve">6. </w:t>
      </w:r>
      <w:r w:rsidRPr="002465CC">
        <w:rPr>
          <w:rFonts w:ascii="GHEA Grapalat" w:hAnsi="GHEA Grapalat" w:cs="Calibri"/>
          <w:bCs/>
          <w:iCs/>
          <w:sz w:val="18"/>
          <w:szCs w:val="18"/>
          <w:lang w:val="hy-AM"/>
        </w:rPr>
        <w:t xml:space="preserve">При необходимости местная покраска </w:t>
      </w:r>
      <w:r>
        <w:rPr>
          <w:rFonts w:ascii="GHEA Grapalat" w:hAnsi="GHEA Grapalat" w:cs="Calibri"/>
          <w:bCs/>
          <w:iCs/>
          <w:sz w:val="18"/>
          <w:szCs w:val="18"/>
        </w:rPr>
        <w:t>блоков бетонных ограждений,</w:t>
      </w:r>
    </w:p>
    <w:p w14:paraId="79A491B1"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7.</w:t>
      </w:r>
      <w:r>
        <w:rPr>
          <w:rFonts w:ascii="GHEA Grapalat" w:hAnsi="GHEA Grapalat" w:cs="Calibri"/>
          <w:bCs/>
          <w:iCs/>
          <w:sz w:val="18"/>
          <w:szCs w:val="18"/>
        </w:rPr>
        <w:t xml:space="preserve"> Очистка от мусора территорий, прилегающих к конечным опорам,</w:t>
      </w:r>
    </w:p>
    <w:p w14:paraId="3976390C"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8.</w:t>
      </w:r>
      <w:r>
        <w:rPr>
          <w:rFonts w:ascii="GHEA Grapalat" w:hAnsi="GHEA Grapalat" w:cs="Calibri"/>
          <w:bCs/>
          <w:iCs/>
          <w:sz w:val="18"/>
          <w:szCs w:val="18"/>
        </w:rPr>
        <w:t xml:space="preserve"> </w:t>
      </w:r>
      <w:r w:rsidRPr="00500A60">
        <w:rPr>
          <w:rFonts w:ascii="GHEA Grapalat" w:hAnsi="GHEA Grapalat" w:cs="Calibri"/>
          <w:bCs/>
          <w:iCs/>
          <w:sz w:val="18"/>
          <w:szCs w:val="18"/>
          <w:lang w:val="hy-AM"/>
        </w:rPr>
        <w:t xml:space="preserve">Постоянное обеспечение водоотвода с поверхностей </w:t>
      </w:r>
      <w:r w:rsidRPr="00916CEF">
        <w:rPr>
          <w:rFonts w:ascii="GHEA Grapalat" w:hAnsi="GHEA Grapalat" w:cs="Calibri"/>
          <w:bCs/>
          <w:iCs/>
          <w:sz w:val="18"/>
          <w:szCs w:val="18"/>
          <w:lang w:val="hy-AM"/>
        </w:rPr>
        <w:t>низов ферм,</w:t>
      </w:r>
      <w:r>
        <w:rPr>
          <w:rFonts w:ascii="GHEA Grapalat" w:hAnsi="GHEA Grapalat" w:cs="Calibri"/>
          <w:bCs/>
          <w:iCs/>
          <w:sz w:val="18"/>
          <w:szCs w:val="18"/>
        </w:rPr>
        <w:t xml:space="preserve"> </w:t>
      </w:r>
    </w:p>
    <w:p w14:paraId="0777640B" w14:textId="77777777" w:rsidR="00CD0626" w:rsidRPr="00F034AC" w:rsidRDefault="00CD0626" w:rsidP="00CD0626">
      <w:pPr>
        <w:jc w:val="both"/>
        <w:rPr>
          <w:rFonts w:ascii="GHEA Grapalat" w:hAnsi="GHEA Grapalat" w:cs="Calibri"/>
          <w:bCs/>
          <w:iCs/>
          <w:sz w:val="18"/>
          <w:szCs w:val="18"/>
        </w:rPr>
      </w:pPr>
      <w:r w:rsidRPr="007E0F38">
        <w:rPr>
          <w:rFonts w:ascii="GHEA Grapalat" w:hAnsi="GHEA Grapalat" w:cs="Calibri"/>
          <w:bCs/>
          <w:iCs/>
          <w:sz w:val="18"/>
          <w:szCs w:val="18"/>
          <w:lang w:val="hy-AM"/>
        </w:rPr>
        <w:t>9</w:t>
      </w:r>
      <w:r w:rsidRPr="000F7DDE">
        <w:rPr>
          <w:rFonts w:ascii="GHEA Grapalat" w:hAnsi="GHEA Grapalat" w:cs="Calibri"/>
          <w:bCs/>
          <w:iCs/>
          <w:sz w:val="18"/>
          <w:szCs w:val="18"/>
          <w:lang w:val="hy-AM"/>
        </w:rPr>
        <w:t>.</w:t>
      </w:r>
      <w:r>
        <w:rPr>
          <w:rFonts w:ascii="GHEA Grapalat" w:hAnsi="GHEA Grapalat" w:cs="Calibri"/>
          <w:bCs/>
          <w:iCs/>
          <w:sz w:val="18"/>
          <w:szCs w:val="18"/>
        </w:rPr>
        <w:t xml:space="preserve"> Периодическая очистка проезжей части и тротуаров от грязи и грунтовых накоплений. </w:t>
      </w:r>
    </w:p>
    <w:p w14:paraId="0A45B5F1" w14:textId="77777777" w:rsidR="00CD0626" w:rsidRPr="001A6FBA" w:rsidRDefault="00CD0626" w:rsidP="00CD0626">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21.</w:t>
      </w:r>
      <w:r w:rsidRPr="008E7391">
        <w:rPr>
          <w:rFonts w:ascii="GHEA Grapalat" w:hAnsi="GHEA Grapalat" w:cs="Calibri"/>
          <w:b/>
          <w:bCs/>
          <w:iCs/>
          <w:sz w:val="18"/>
          <w:szCs w:val="18"/>
          <w:u w:val="single"/>
        </w:rPr>
        <w:t xml:space="preserve"> </w:t>
      </w:r>
      <w:r>
        <w:rPr>
          <w:rFonts w:ascii="GHEA Grapalat" w:hAnsi="GHEA Grapalat" w:cs="Calibri"/>
          <w:b/>
          <w:bCs/>
          <w:iCs/>
          <w:sz w:val="18"/>
          <w:szCs w:val="18"/>
          <w:u w:val="single"/>
        </w:rPr>
        <w:t>Соединяющий улицы Сараланж и Аветисян</w:t>
      </w:r>
      <w:r w:rsidRPr="001A6FBA">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 xml:space="preserve">мостовой переход  через улицу Гераци </w:t>
      </w:r>
      <w:r w:rsidRPr="008E7391">
        <w:rPr>
          <w:rFonts w:ascii="GHEA Grapalat" w:hAnsi="GHEA Grapalat" w:cs="Calibri"/>
          <w:b/>
          <w:bCs/>
          <w:iCs/>
          <w:sz w:val="18"/>
          <w:szCs w:val="18"/>
          <w:u w:val="single"/>
        </w:rPr>
        <w:t>(</w:t>
      </w:r>
      <w:r>
        <w:rPr>
          <w:rFonts w:ascii="GHEA Grapalat" w:hAnsi="GHEA Grapalat" w:cs="Calibri"/>
          <w:b/>
          <w:bCs/>
          <w:iCs/>
          <w:sz w:val="18"/>
          <w:szCs w:val="18"/>
          <w:u w:val="single"/>
        </w:rPr>
        <w:t>Каменный мост</w:t>
      </w:r>
      <w:r w:rsidRPr="008E7391">
        <w:rPr>
          <w:rFonts w:ascii="GHEA Grapalat" w:hAnsi="GHEA Grapalat" w:cs="Calibri"/>
          <w:b/>
          <w:bCs/>
          <w:iCs/>
          <w:sz w:val="18"/>
          <w:szCs w:val="18"/>
          <w:u w:val="single"/>
        </w:rPr>
        <w:t>)</w:t>
      </w:r>
    </w:p>
    <w:p w14:paraId="2F619E04" w14:textId="77777777" w:rsidR="00CD0626" w:rsidRPr="000F7DDE" w:rsidRDefault="00CD0626" w:rsidP="00CD0626">
      <w:pPr>
        <w:rPr>
          <w:rFonts w:ascii="GHEA Grapalat" w:hAnsi="GHEA Grapalat" w:cs="Calibri"/>
          <w:bCs/>
          <w:iCs/>
          <w:sz w:val="18"/>
          <w:szCs w:val="18"/>
          <w:lang w:val="hy-AM"/>
        </w:rPr>
      </w:pPr>
      <w:r>
        <w:rPr>
          <w:rFonts w:ascii="GHEA Grapalat" w:hAnsi="GHEA Grapalat" w:cs="Calibri"/>
          <w:bCs/>
          <w:iCs/>
          <w:sz w:val="18"/>
          <w:szCs w:val="18"/>
        </w:rPr>
        <w:t>Длина</w:t>
      </w:r>
      <w:r w:rsidRPr="000F7DDE">
        <w:rPr>
          <w:rFonts w:ascii="GHEA Grapalat" w:hAnsi="GHEA Grapalat" w:cs="Calibri"/>
          <w:bCs/>
          <w:iCs/>
          <w:sz w:val="18"/>
          <w:szCs w:val="18"/>
          <w:lang w:val="hy-AM"/>
        </w:rPr>
        <w:t xml:space="preserve"> – 111.75 մ</w:t>
      </w:r>
    </w:p>
    <w:p w14:paraId="4EF7D386" w14:textId="77777777" w:rsidR="00CD0626" w:rsidRPr="000F7DDE" w:rsidRDefault="00CD0626" w:rsidP="00CD0626">
      <w:pPr>
        <w:jc w:val="both"/>
        <w:rPr>
          <w:rFonts w:ascii="GHEA Grapalat" w:hAnsi="GHEA Grapalat" w:cs="Calibri"/>
          <w:bCs/>
          <w:iCs/>
          <w:sz w:val="18"/>
          <w:szCs w:val="18"/>
          <w:lang w:val="hy-AM"/>
        </w:rPr>
      </w:pPr>
      <w:r w:rsidRPr="00BF6F03">
        <w:rPr>
          <w:rFonts w:ascii="GHEA Grapalat" w:hAnsi="GHEA Grapalat" w:cs="Calibri"/>
          <w:bCs/>
          <w:iCs/>
          <w:sz w:val="18"/>
          <w:szCs w:val="18"/>
          <w:lang w:val="hy-AM"/>
        </w:rPr>
        <w:t>Ширина</w:t>
      </w:r>
      <w:r w:rsidRPr="000F7DDE">
        <w:rPr>
          <w:rFonts w:ascii="GHEA Grapalat" w:hAnsi="GHEA Grapalat" w:cs="Calibri"/>
          <w:bCs/>
          <w:iCs/>
          <w:sz w:val="18"/>
          <w:szCs w:val="18"/>
          <w:lang w:val="hy-AM"/>
        </w:rPr>
        <w:t xml:space="preserve"> – 15.0մ</w:t>
      </w:r>
    </w:p>
    <w:p w14:paraId="147A8DE1"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 4x14.56+28+24 մ, ե/բ          </w:t>
      </w:r>
    </w:p>
    <w:p w14:paraId="3CA1AE2E"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 0.5+14.0+0.5մ</w:t>
      </w:r>
    </w:p>
    <w:p w14:paraId="21A3F274"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 А-11, НК-80</w:t>
      </w:r>
    </w:p>
    <w:p w14:paraId="29991A84" w14:textId="77777777" w:rsidR="00CD0626" w:rsidRPr="000F7DDE" w:rsidRDefault="00CD0626" w:rsidP="00CD0626">
      <w:pPr>
        <w:jc w:val="both"/>
        <w:rPr>
          <w:rFonts w:ascii="GHEA Grapalat" w:hAnsi="GHEA Grapalat" w:cs="Calibri"/>
          <w:bCs/>
          <w:iCs/>
          <w:sz w:val="18"/>
          <w:szCs w:val="18"/>
          <w:lang w:val="hy-AM"/>
        </w:rPr>
      </w:pPr>
      <w:r w:rsidRPr="00845222">
        <w:rPr>
          <w:rFonts w:ascii="GHEA Grapalat" w:hAnsi="GHEA Grapalat" w:cs="Calibri"/>
          <w:bCs/>
          <w:iCs/>
          <w:sz w:val="18"/>
          <w:szCs w:val="18"/>
          <w:lang w:val="hy-AM"/>
        </w:rPr>
        <w:t>Дата  строительства</w:t>
      </w:r>
      <w:r w:rsidRPr="000F7DDE">
        <w:rPr>
          <w:rFonts w:ascii="GHEA Grapalat" w:hAnsi="GHEA Grapalat" w:cs="Calibri"/>
          <w:bCs/>
          <w:iCs/>
          <w:sz w:val="18"/>
          <w:szCs w:val="18"/>
          <w:lang w:val="hy-AM"/>
        </w:rPr>
        <w:t xml:space="preserve"> – 2008թ.</w:t>
      </w:r>
    </w:p>
    <w:p w14:paraId="719B13A4" w14:textId="77777777" w:rsidR="00CD0626" w:rsidRPr="00A7580F" w:rsidRDefault="00CD0626" w:rsidP="00CD0626">
      <w:pPr>
        <w:jc w:val="both"/>
        <w:rPr>
          <w:rFonts w:ascii="GHEA Grapalat" w:hAnsi="GHEA Grapalat" w:cs="Calibri"/>
          <w:bCs/>
          <w:iCs/>
          <w:sz w:val="4"/>
          <w:szCs w:val="4"/>
          <w:lang w:val="hy-AM"/>
        </w:rPr>
      </w:pPr>
    </w:p>
    <w:p w14:paraId="654D64AD" w14:textId="77777777" w:rsidR="00CD0626" w:rsidRPr="0010026C"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w:t>
      </w:r>
      <w:r w:rsidRPr="008E7391">
        <w:rPr>
          <w:rFonts w:ascii="GHEA Grapalat" w:hAnsi="GHEA Grapalat" w:cs="Calibri"/>
          <w:bCs/>
          <w:iCs/>
          <w:sz w:val="18"/>
          <w:szCs w:val="18"/>
          <w:lang w:val="hy-AM"/>
        </w:rPr>
        <w:t xml:space="preserve"> </w:t>
      </w:r>
      <w:r w:rsidRPr="002465CC">
        <w:rPr>
          <w:rFonts w:ascii="GHEA Grapalat" w:hAnsi="GHEA Grapalat" w:cs="Calibri"/>
          <w:bCs/>
          <w:iCs/>
          <w:sz w:val="18"/>
          <w:szCs w:val="18"/>
          <w:lang w:val="hy-AM"/>
        </w:rPr>
        <w:t>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пролетных конструкций, при обнаружении </w:t>
      </w:r>
      <w:r>
        <w:rPr>
          <w:rFonts w:ascii="GHEA Grapalat" w:hAnsi="GHEA Grapalat" w:cs="Calibri"/>
          <w:bCs/>
          <w:iCs/>
          <w:sz w:val="18"/>
          <w:szCs w:val="18"/>
        </w:rPr>
        <w:t>трещин и повреждений</w:t>
      </w:r>
      <w:r w:rsidRPr="002465CC">
        <w:rPr>
          <w:rFonts w:ascii="GHEA Grapalat" w:hAnsi="GHEA Grapalat" w:cs="Calibri"/>
          <w:bCs/>
          <w:iCs/>
          <w:sz w:val="18"/>
          <w:szCs w:val="18"/>
          <w:lang w:val="hy-AM"/>
        </w:rPr>
        <w:t>-исполнение ремонт</w:t>
      </w:r>
      <w:r w:rsidRPr="000A677A">
        <w:rPr>
          <w:rFonts w:ascii="GHEA Grapalat" w:hAnsi="GHEA Grapalat" w:cs="Calibri"/>
          <w:bCs/>
          <w:iCs/>
          <w:sz w:val="18"/>
          <w:szCs w:val="18"/>
          <w:lang w:val="hy-AM"/>
        </w:rPr>
        <w:t>ных работ,</w:t>
      </w:r>
    </w:p>
    <w:p w14:paraId="651C227A"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2.</w:t>
      </w:r>
      <w:r w:rsidRPr="00F74DD4">
        <w:rPr>
          <w:rFonts w:ascii="GHEA Grapalat" w:hAnsi="GHEA Grapalat" w:cs="Calibri"/>
          <w:bCs/>
          <w:iCs/>
          <w:sz w:val="18"/>
          <w:szCs w:val="18"/>
          <w:lang w:val="hy-AM"/>
        </w:rPr>
        <w:t xml:space="preserve"> Периодический осмотр </w:t>
      </w:r>
      <w:r w:rsidRPr="008E7391">
        <w:rPr>
          <w:rFonts w:ascii="GHEA Grapalat" w:hAnsi="GHEA Grapalat" w:cs="Calibri"/>
          <w:bCs/>
          <w:iCs/>
          <w:sz w:val="18"/>
          <w:szCs w:val="18"/>
          <w:lang w:val="hy-AM"/>
        </w:rPr>
        <w:t xml:space="preserve">поверхности опор, при необходимости </w:t>
      </w:r>
      <w:r w:rsidRPr="002465CC">
        <w:rPr>
          <w:rFonts w:ascii="GHEA Grapalat" w:hAnsi="GHEA Grapalat" w:cs="Calibri"/>
          <w:bCs/>
          <w:iCs/>
          <w:sz w:val="18"/>
          <w:szCs w:val="18"/>
          <w:lang w:val="hy-AM"/>
        </w:rPr>
        <w:t>исполнение ремонт</w:t>
      </w:r>
      <w:r w:rsidRPr="00F74DD4">
        <w:rPr>
          <w:rFonts w:ascii="GHEA Grapalat" w:hAnsi="GHEA Grapalat" w:cs="Calibri"/>
          <w:bCs/>
          <w:iCs/>
          <w:sz w:val="18"/>
          <w:szCs w:val="18"/>
          <w:lang w:val="hy-AM"/>
        </w:rPr>
        <w:t>ных работ,</w:t>
      </w:r>
      <w:r w:rsidRPr="00DB3B1A">
        <w:rPr>
          <w:rFonts w:ascii="GHEA Grapalat" w:hAnsi="GHEA Grapalat" w:cs="Calibri"/>
          <w:bCs/>
          <w:iCs/>
          <w:sz w:val="18"/>
          <w:szCs w:val="18"/>
          <w:lang w:val="hy-AM"/>
        </w:rPr>
        <w:t xml:space="preserve"> </w:t>
      </w:r>
    </w:p>
    <w:p w14:paraId="0363962A" w14:textId="77777777" w:rsidR="00CD0626" w:rsidRPr="006B15A7"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3.</w:t>
      </w:r>
      <w:r w:rsidRPr="006B15A7">
        <w:rPr>
          <w:rFonts w:ascii="GHEA Grapalat" w:hAnsi="GHEA Grapalat" w:cs="Calibri"/>
          <w:bCs/>
          <w:iCs/>
          <w:sz w:val="18"/>
          <w:szCs w:val="18"/>
          <w:lang w:val="hy-AM"/>
        </w:rPr>
        <w:t xml:space="preserve"> Исправление, ремонтирование, укрепление и при необходимости-покраска перил,</w:t>
      </w:r>
    </w:p>
    <w:p w14:paraId="1E8475B1" w14:textId="77777777" w:rsidR="00CD0626" w:rsidRPr="008E7391"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lastRenderedPageBreak/>
        <w:t>4.</w:t>
      </w:r>
      <w:r w:rsidRPr="00500A60">
        <w:rPr>
          <w:rFonts w:ascii="GHEA Grapalat" w:hAnsi="GHEA Grapalat" w:cs="Calibri"/>
          <w:bCs/>
          <w:iCs/>
          <w:sz w:val="18"/>
          <w:szCs w:val="18"/>
          <w:lang w:val="hy-AM"/>
        </w:rPr>
        <w:t xml:space="preserve"> Очистка деформац</w:t>
      </w:r>
      <w:r w:rsidRPr="00F034AC">
        <w:rPr>
          <w:rFonts w:ascii="GHEA Grapalat" w:hAnsi="GHEA Grapalat" w:cs="Calibri"/>
          <w:bCs/>
          <w:iCs/>
          <w:sz w:val="18"/>
          <w:szCs w:val="18"/>
          <w:lang w:val="hy-AM"/>
        </w:rPr>
        <w:t>ионных швов от грязи, заливка битумной мас</w:t>
      </w:r>
      <w:r>
        <w:rPr>
          <w:rFonts w:ascii="GHEA Grapalat" w:hAnsi="GHEA Grapalat" w:cs="Calibri"/>
          <w:bCs/>
          <w:iCs/>
          <w:sz w:val="18"/>
          <w:szCs w:val="18"/>
          <w:lang w:val="hy-AM"/>
        </w:rPr>
        <w:t>тикой, при необходимости-ремонт</w:t>
      </w:r>
      <w:r>
        <w:rPr>
          <w:rFonts w:ascii="GHEA Grapalat" w:hAnsi="GHEA Grapalat" w:cs="Calibri"/>
          <w:bCs/>
          <w:iCs/>
          <w:sz w:val="18"/>
          <w:szCs w:val="18"/>
        </w:rPr>
        <w:t>,</w:t>
      </w:r>
    </w:p>
    <w:p w14:paraId="5AA3D620" w14:textId="77777777" w:rsidR="00CD0626" w:rsidRPr="006B15A7"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5.</w:t>
      </w:r>
      <w:r w:rsidRPr="006B15A7">
        <w:rPr>
          <w:rFonts w:ascii="GHEA Grapalat" w:hAnsi="GHEA Grapalat" w:cs="Calibri"/>
          <w:bCs/>
          <w:iCs/>
          <w:sz w:val="18"/>
          <w:szCs w:val="18"/>
          <w:lang w:val="hy-AM"/>
        </w:rPr>
        <w:t xml:space="preserve"> Ремонтирование </w:t>
      </w:r>
      <w:r>
        <w:rPr>
          <w:rFonts w:ascii="GHEA Grapalat" w:hAnsi="GHEA Grapalat" w:cs="Calibri"/>
          <w:bCs/>
          <w:iCs/>
          <w:sz w:val="18"/>
          <w:szCs w:val="18"/>
        </w:rPr>
        <w:t xml:space="preserve">а/б поверхности </w:t>
      </w:r>
      <w:r w:rsidRPr="006B15A7">
        <w:rPr>
          <w:rFonts w:ascii="GHEA Grapalat" w:hAnsi="GHEA Grapalat" w:cs="Calibri"/>
          <w:bCs/>
          <w:iCs/>
          <w:sz w:val="18"/>
          <w:szCs w:val="18"/>
          <w:lang w:val="hy-AM"/>
        </w:rPr>
        <w:t>проезжей части, заливка трещин битумной мастикой,</w:t>
      </w:r>
    </w:p>
    <w:p w14:paraId="5A5A66C2" w14:textId="77777777" w:rsidR="00CD0626" w:rsidRPr="00E12D20"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6.</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опор</w:t>
      </w:r>
      <w:r w:rsidRPr="002465CC">
        <w:rPr>
          <w:rFonts w:ascii="GHEA Grapalat" w:hAnsi="GHEA Grapalat" w:cs="Calibri"/>
          <w:bCs/>
          <w:iCs/>
          <w:sz w:val="18"/>
          <w:szCs w:val="18"/>
          <w:lang w:val="hy-AM"/>
        </w:rPr>
        <w:t xml:space="preserve">ных </w:t>
      </w:r>
      <w:r w:rsidRPr="00E12D20">
        <w:rPr>
          <w:rFonts w:ascii="GHEA Grapalat" w:hAnsi="GHEA Grapalat" w:cs="Calibri"/>
          <w:bCs/>
          <w:iCs/>
          <w:sz w:val="18"/>
          <w:szCs w:val="18"/>
          <w:lang w:val="hy-AM"/>
        </w:rPr>
        <w:t>частей</w:t>
      </w:r>
      <w:r w:rsidRPr="000F7DDE">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очистка от грязи и ржавчины</w:t>
      </w:r>
      <w:r w:rsidRPr="000F7DDE">
        <w:rPr>
          <w:rFonts w:ascii="GHEA Grapalat" w:hAnsi="GHEA Grapalat" w:cs="Calibri"/>
          <w:bCs/>
          <w:iCs/>
          <w:sz w:val="18"/>
          <w:szCs w:val="18"/>
          <w:lang w:val="hy-AM"/>
        </w:rPr>
        <w:t xml:space="preserve">, </w:t>
      </w:r>
      <w:r>
        <w:rPr>
          <w:rFonts w:ascii="GHEA Grapalat" w:hAnsi="GHEA Grapalat" w:cs="Calibri"/>
          <w:bCs/>
          <w:iCs/>
          <w:sz w:val="18"/>
          <w:szCs w:val="18"/>
        </w:rPr>
        <w:t>обработка графитной замазкой и покраска,</w:t>
      </w:r>
    </w:p>
    <w:p w14:paraId="59251836"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 xml:space="preserve">7. </w:t>
      </w:r>
      <w:r w:rsidRPr="002465CC">
        <w:rPr>
          <w:rFonts w:ascii="GHEA Grapalat" w:hAnsi="GHEA Grapalat" w:cs="Calibri"/>
          <w:bCs/>
          <w:iCs/>
          <w:sz w:val="18"/>
          <w:szCs w:val="18"/>
          <w:lang w:val="hy-AM"/>
        </w:rPr>
        <w:t xml:space="preserve">При необходимости местная покраска </w:t>
      </w:r>
      <w:r>
        <w:rPr>
          <w:rFonts w:ascii="GHEA Grapalat" w:hAnsi="GHEA Grapalat" w:cs="Calibri"/>
          <w:bCs/>
          <w:iCs/>
          <w:sz w:val="18"/>
          <w:szCs w:val="18"/>
        </w:rPr>
        <w:t>блоков бетонных ограждений,</w:t>
      </w:r>
    </w:p>
    <w:p w14:paraId="7F1EB37E" w14:textId="77777777" w:rsidR="00CD0626" w:rsidRPr="00831D73"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8.</w:t>
      </w:r>
      <w:r w:rsidRPr="00500A60">
        <w:rPr>
          <w:rFonts w:ascii="GHEA Grapalat" w:hAnsi="GHEA Grapalat" w:cs="Calibri"/>
          <w:bCs/>
          <w:iCs/>
          <w:sz w:val="18"/>
          <w:szCs w:val="18"/>
          <w:lang w:val="hy-AM"/>
        </w:rPr>
        <w:t xml:space="preserve"> Постоянное обеспечение водоотвода с </w:t>
      </w:r>
      <w:r>
        <w:rPr>
          <w:rFonts w:ascii="GHEA Grapalat" w:hAnsi="GHEA Grapalat" w:cs="Calibri"/>
          <w:bCs/>
          <w:iCs/>
          <w:sz w:val="18"/>
          <w:szCs w:val="18"/>
        </w:rPr>
        <w:t>низов ферм,</w:t>
      </w:r>
    </w:p>
    <w:p w14:paraId="57D8EDD8" w14:textId="77777777" w:rsidR="00CD0626" w:rsidRPr="00F034AC"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9.</w:t>
      </w:r>
      <w:r>
        <w:rPr>
          <w:rFonts w:ascii="GHEA Grapalat" w:hAnsi="GHEA Grapalat" w:cs="Calibri"/>
          <w:bCs/>
          <w:iCs/>
          <w:sz w:val="18"/>
          <w:szCs w:val="18"/>
        </w:rPr>
        <w:t xml:space="preserve"> Периодическая очистка проезжей части и тротуаров от грязи и грунтовых накоплений. </w:t>
      </w:r>
    </w:p>
    <w:p w14:paraId="38296816" w14:textId="77777777" w:rsidR="00CD0626" w:rsidRPr="001A6FBA" w:rsidRDefault="00CD0626" w:rsidP="00CD0626">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2</w:t>
      </w:r>
      <w:r>
        <w:rPr>
          <w:rFonts w:ascii="GHEA Grapalat" w:hAnsi="GHEA Grapalat" w:cs="Calibri"/>
          <w:b/>
          <w:bCs/>
          <w:iCs/>
          <w:sz w:val="18"/>
          <w:szCs w:val="18"/>
          <w:u w:val="single"/>
          <w:lang w:val="hy-AM"/>
        </w:rPr>
        <w:t>2</w:t>
      </w:r>
      <w:r w:rsidRPr="001A6FBA">
        <w:rPr>
          <w:rFonts w:ascii="GHEA Grapalat" w:hAnsi="GHEA Grapalat" w:cs="Calibri"/>
          <w:b/>
          <w:bCs/>
          <w:iCs/>
          <w:sz w:val="18"/>
          <w:szCs w:val="18"/>
          <w:u w:val="single"/>
          <w:lang w:val="hy-AM"/>
        </w:rPr>
        <w:t>.</w:t>
      </w:r>
      <w:r>
        <w:rPr>
          <w:rFonts w:ascii="GHEA Grapalat" w:hAnsi="GHEA Grapalat" w:cs="Calibri"/>
          <w:b/>
          <w:bCs/>
          <w:iCs/>
          <w:sz w:val="18"/>
          <w:szCs w:val="18"/>
          <w:u w:val="single"/>
        </w:rPr>
        <w:t xml:space="preserve"> Путепровод на пересечении проспекта Тигран Мец и улицы Агатангегос </w:t>
      </w:r>
      <w:r w:rsidRPr="00387FCD">
        <w:rPr>
          <w:rFonts w:ascii="GHEA Grapalat" w:hAnsi="GHEA Grapalat" w:cs="Calibri"/>
          <w:b/>
          <w:bCs/>
          <w:iCs/>
          <w:sz w:val="18"/>
          <w:szCs w:val="18"/>
          <w:u w:val="single"/>
        </w:rPr>
        <w:t>(</w:t>
      </w:r>
      <w:r>
        <w:rPr>
          <w:rFonts w:ascii="GHEA Grapalat" w:hAnsi="GHEA Grapalat" w:cs="Calibri"/>
          <w:b/>
          <w:bCs/>
          <w:iCs/>
          <w:sz w:val="18"/>
          <w:szCs w:val="18"/>
          <w:u w:val="single"/>
        </w:rPr>
        <w:t>рядом с к/т «Айрарат</w:t>
      </w:r>
      <w:r w:rsidRPr="00387FCD">
        <w:rPr>
          <w:rFonts w:ascii="GHEA Grapalat" w:hAnsi="GHEA Grapalat" w:cs="Calibri"/>
          <w:b/>
          <w:bCs/>
          <w:iCs/>
          <w:sz w:val="18"/>
          <w:szCs w:val="18"/>
          <w:u w:val="single"/>
        </w:rPr>
        <w:t xml:space="preserve">) </w:t>
      </w:r>
    </w:p>
    <w:p w14:paraId="278AEE0F" w14:textId="77777777" w:rsidR="00CD0626" w:rsidRPr="001A6FBA" w:rsidRDefault="00CD0626" w:rsidP="00CD0626">
      <w:pPr>
        <w:jc w:val="both"/>
        <w:rPr>
          <w:rFonts w:ascii="GHEA Grapalat" w:hAnsi="GHEA Grapalat" w:cs="Calibri"/>
          <w:bCs/>
          <w:iCs/>
          <w:sz w:val="4"/>
          <w:szCs w:val="4"/>
          <w:lang w:val="hy-AM"/>
        </w:rPr>
      </w:pPr>
    </w:p>
    <w:p w14:paraId="17DB75AA"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1.</w:t>
      </w:r>
      <w:r w:rsidRPr="002465CC">
        <w:rPr>
          <w:rFonts w:ascii="GHEA Grapalat" w:hAnsi="GHEA Grapalat" w:cs="Calibri"/>
          <w:bCs/>
          <w:iCs/>
          <w:sz w:val="18"/>
          <w:szCs w:val="18"/>
          <w:lang w:val="hy-AM"/>
        </w:rPr>
        <w:t xml:space="preserve"> Обеспеченое </w:t>
      </w:r>
      <w:r>
        <w:rPr>
          <w:rFonts w:ascii="GHEA Grapalat" w:hAnsi="GHEA Grapalat" w:cs="Calibri"/>
          <w:bCs/>
          <w:iCs/>
          <w:sz w:val="18"/>
          <w:szCs w:val="18"/>
          <w:lang w:val="hy-AM"/>
        </w:rPr>
        <w:t>бесперебойной работы системы водо</w:t>
      </w:r>
      <w:r w:rsidRPr="002465CC">
        <w:rPr>
          <w:rFonts w:ascii="GHEA Grapalat" w:hAnsi="GHEA Grapalat" w:cs="Calibri"/>
          <w:bCs/>
          <w:iCs/>
          <w:sz w:val="18"/>
          <w:szCs w:val="18"/>
          <w:lang w:val="hy-AM"/>
        </w:rPr>
        <w:t>отвода</w:t>
      </w:r>
      <w:r>
        <w:rPr>
          <w:rFonts w:ascii="GHEA Grapalat" w:hAnsi="GHEA Grapalat" w:cs="Calibri"/>
          <w:bCs/>
          <w:iCs/>
          <w:sz w:val="18"/>
          <w:szCs w:val="18"/>
        </w:rPr>
        <w:t>,</w:t>
      </w:r>
    </w:p>
    <w:p w14:paraId="593DC7C8" w14:textId="77777777" w:rsidR="00CD0626" w:rsidRPr="006B15A7"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2.</w:t>
      </w:r>
      <w:r w:rsidRPr="006B15A7">
        <w:rPr>
          <w:rFonts w:ascii="GHEA Grapalat" w:hAnsi="GHEA Grapalat" w:cs="Calibri"/>
          <w:bCs/>
          <w:iCs/>
          <w:sz w:val="18"/>
          <w:szCs w:val="18"/>
          <w:lang w:val="hy-AM"/>
        </w:rPr>
        <w:t xml:space="preserve"> </w:t>
      </w:r>
      <w:r>
        <w:rPr>
          <w:rFonts w:ascii="GHEA Grapalat" w:hAnsi="GHEA Grapalat" w:cs="Calibri"/>
          <w:bCs/>
          <w:iCs/>
          <w:sz w:val="18"/>
          <w:szCs w:val="18"/>
        </w:rPr>
        <w:t>П</w:t>
      </w:r>
      <w:r w:rsidRPr="006B15A7">
        <w:rPr>
          <w:rFonts w:ascii="GHEA Grapalat" w:hAnsi="GHEA Grapalat" w:cs="Calibri"/>
          <w:bCs/>
          <w:iCs/>
          <w:sz w:val="18"/>
          <w:szCs w:val="18"/>
          <w:lang w:val="hy-AM"/>
        </w:rPr>
        <w:t xml:space="preserve">ри необходимости </w:t>
      </w:r>
      <w:r>
        <w:rPr>
          <w:rFonts w:ascii="GHEA Grapalat" w:hAnsi="GHEA Grapalat" w:cs="Calibri"/>
          <w:bCs/>
          <w:iCs/>
          <w:sz w:val="18"/>
          <w:szCs w:val="18"/>
        </w:rPr>
        <w:t>и</w:t>
      </w:r>
      <w:r w:rsidRPr="006B15A7">
        <w:rPr>
          <w:rFonts w:ascii="GHEA Grapalat" w:hAnsi="GHEA Grapalat" w:cs="Calibri"/>
          <w:bCs/>
          <w:iCs/>
          <w:sz w:val="18"/>
          <w:szCs w:val="18"/>
          <w:lang w:val="hy-AM"/>
        </w:rPr>
        <w:t>справление</w:t>
      </w:r>
      <w:r>
        <w:rPr>
          <w:rFonts w:ascii="GHEA Grapalat" w:hAnsi="GHEA Grapalat" w:cs="Calibri"/>
          <w:bCs/>
          <w:iCs/>
          <w:sz w:val="18"/>
          <w:szCs w:val="18"/>
        </w:rPr>
        <w:t xml:space="preserve">, </w:t>
      </w:r>
      <w:r w:rsidRPr="006B15A7">
        <w:rPr>
          <w:rFonts w:ascii="GHEA Grapalat" w:hAnsi="GHEA Grapalat" w:cs="Calibri"/>
          <w:bCs/>
          <w:iCs/>
          <w:sz w:val="18"/>
          <w:szCs w:val="18"/>
          <w:lang w:val="hy-AM"/>
        </w:rPr>
        <w:t>укрепление и покраска перил,</w:t>
      </w:r>
    </w:p>
    <w:p w14:paraId="3226395F" w14:textId="77777777" w:rsidR="00CD0626" w:rsidRPr="0010026C"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w:t>
      </w:r>
      <w:r w:rsidRPr="008C27E3">
        <w:rPr>
          <w:rFonts w:ascii="GHEA Grapalat" w:hAnsi="GHEA Grapalat" w:cs="Calibri"/>
          <w:bCs/>
          <w:iCs/>
          <w:sz w:val="18"/>
          <w:szCs w:val="18"/>
          <w:lang w:val="hy-AM"/>
        </w:rPr>
        <w:t xml:space="preserve"> </w:t>
      </w:r>
      <w:r w:rsidRPr="002465CC">
        <w:rPr>
          <w:rFonts w:ascii="GHEA Grapalat" w:hAnsi="GHEA Grapalat" w:cs="Calibri"/>
          <w:bCs/>
          <w:iCs/>
          <w:sz w:val="18"/>
          <w:szCs w:val="18"/>
          <w:lang w:val="hy-AM"/>
        </w:rPr>
        <w:t>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пролетных конструкций</w:t>
      </w:r>
      <w:r>
        <w:rPr>
          <w:rFonts w:ascii="GHEA Grapalat" w:hAnsi="GHEA Grapalat" w:cs="Calibri"/>
          <w:bCs/>
          <w:iCs/>
          <w:sz w:val="18"/>
          <w:szCs w:val="18"/>
        </w:rPr>
        <w:t xml:space="preserve"> и стен</w:t>
      </w:r>
      <w:r w:rsidRPr="002465CC">
        <w:rPr>
          <w:rFonts w:ascii="GHEA Grapalat" w:hAnsi="GHEA Grapalat" w:cs="Calibri"/>
          <w:bCs/>
          <w:iCs/>
          <w:sz w:val="18"/>
          <w:szCs w:val="18"/>
          <w:lang w:val="hy-AM"/>
        </w:rPr>
        <w:t xml:space="preserve">, при </w:t>
      </w:r>
      <w:r>
        <w:rPr>
          <w:rFonts w:ascii="GHEA Grapalat" w:hAnsi="GHEA Grapalat" w:cs="Calibri"/>
          <w:bCs/>
          <w:iCs/>
          <w:sz w:val="18"/>
          <w:szCs w:val="18"/>
        </w:rPr>
        <w:t xml:space="preserve"> необходимости </w:t>
      </w:r>
      <w:r w:rsidRPr="002465CC">
        <w:rPr>
          <w:rFonts w:ascii="GHEA Grapalat" w:hAnsi="GHEA Grapalat" w:cs="Calibri"/>
          <w:bCs/>
          <w:iCs/>
          <w:sz w:val="18"/>
          <w:szCs w:val="18"/>
          <w:lang w:val="hy-AM"/>
        </w:rPr>
        <w:t>исполнение ремонт</w:t>
      </w:r>
      <w:r w:rsidRPr="000A677A">
        <w:rPr>
          <w:rFonts w:ascii="GHEA Grapalat" w:hAnsi="GHEA Grapalat" w:cs="Calibri"/>
          <w:bCs/>
          <w:iCs/>
          <w:sz w:val="18"/>
          <w:szCs w:val="18"/>
          <w:lang w:val="hy-AM"/>
        </w:rPr>
        <w:t>ных работ,</w:t>
      </w:r>
    </w:p>
    <w:p w14:paraId="7F73B2B2" w14:textId="77777777" w:rsidR="00CD0626" w:rsidRPr="00A7580F" w:rsidRDefault="00CD0626" w:rsidP="00CD0626">
      <w:pPr>
        <w:jc w:val="both"/>
        <w:rPr>
          <w:rFonts w:ascii="GHEA Grapalat" w:hAnsi="GHEA Grapalat" w:cs="Calibri"/>
          <w:bCs/>
          <w:iCs/>
          <w:sz w:val="4"/>
          <w:szCs w:val="4"/>
          <w:lang w:val="hy-AM"/>
        </w:rPr>
      </w:pPr>
      <w:r w:rsidRPr="000F7DDE">
        <w:rPr>
          <w:rFonts w:ascii="GHEA Grapalat" w:hAnsi="GHEA Grapalat" w:cs="Calibri"/>
          <w:bCs/>
          <w:iCs/>
          <w:sz w:val="18"/>
          <w:szCs w:val="18"/>
          <w:lang w:val="hy-AM"/>
        </w:rPr>
        <w:t>4.</w:t>
      </w:r>
      <w:r w:rsidRPr="00294DFF">
        <w:rPr>
          <w:rFonts w:ascii="GHEA Grapalat" w:hAnsi="GHEA Grapalat" w:cs="Calibri"/>
          <w:bCs/>
          <w:iCs/>
          <w:sz w:val="18"/>
          <w:szCs w:val="18"/>
          <w:lang w:val="hy-AM"/>
        </w:rPr>
        <w:t xml:space="preserve"> Очистка от </w:t>
      </w:r>
      <w:r>
        <w:rPr>
          <w:rFonts w:ascii="GHEA Grapalat" w:hAnsi="GHEA Grapalat" w:cs="Calibri"/>
          <w:bCs/>
          <w:iCs/>
          <w:sz w:val="18"/>
          <w:szCs w:val="18"/>
        </w:rPr>
        <w:t>грязи низов ферм.</w:t>
      </w:r>
      <w:r w:rsidRPr="00294DFF">
        <w:rPr>
          <w:rFonts w:ascii="GHEA Grapalat" w:hAnsi="GHEA Grapalat" w:cs="Calibri"/>
          <w:bCs/>
          <w:iCs/>
          <w:sz w:val="18"/>
          <w:szCs w:val="18"/>
          <w:lang w:val="hy-AM"/>
        </w:rPr>
        <w:t xml:space="preserve"> </w:t>
      </w:r>
    </w:p>
    <w:p w14:paraId="149B57EB" w14:textId="77777777" w:rsidR="00CD0626" w:rsidRPr="00294DFF" w:rsidRDefault="00CD0626" w:rsidP="00CD0626">
      <w:pPr>
        <w:rPr>
          <w:rFonts w:ascii="Arial" w:hAnsi="Arial" w:cs="Arial"/>
          <w:b/>
          <w:u w:val="single"/>
        </w:rPr>
      </w:pPr>
      <w:r w:rsidRPr="001A6FBA">
        <w:rPr>
          <w:rFonts w:ascii="GHEA Grapalat" w:hAnsi="GHEA Grapalat" w:cs="Calibri"/>
          <w:b/>
          <w:bCs/>
          <w:iCs/>
          <w:sz w:val="18"/>
          <w:szCs w:val="18"/>
          <w:u w:val="single"/>
          <w:lang w:val="hy-AM"/>
        </w:rPr>
        <w:t>2</w:t>
      </w:r>
      <w:r>
        <w:rPr>
          <w:rFonts w:ascii="GHEA Grapalat" w:hAnsi="GHEA Grapalat" w:cs="Calibri"/>
          <w:b/>
          <w:bCs/>
          <w:iCs/>
          <w:sz w:val="18"/>
          <w:szCs w:val="18"/>
          <w:u w:val="single"/>
          <w:lang w:val="hy-AM"/>
        </w:rPr>
        <w:t>3</w:t>
      </w:r>
      <w:r w:rsidRPr="001A6FBA">
        <w:rPr>
          <w:rFonts w:ascii="GHEA Grapalat" w:hAnsi="GHEA Grapalat" w:cs="Calibri"/>
          <w:b/>
          <w:bCs/>
          <w:iCs/>
          <w:sz w:val="18"/>
          <w:szCs w:val="18"/>
          <w:u w:val="single"/>
          <w:lang w:val="hy-AM"/>
        </w:rPr>
        <w:t>.</w:t>
      </w:r>
      <w:r w:rsidRPr="00C7040C">
        <w:rPr>
          <w:rFonts w:ascii="Times Armenian" w:hAnsi="Times Armenian"/>
          <w:b/>
          <w:u w:val="single"/>
          <w:lang w:val="hy-AM"/>
        </w:rPr>
        <w:t xml:space="preserve"> </w:t>
      </w:r>
      <w:r>
        <w:rPr>
          <w:rFonts w:ascii="Arial" w:hAnsi="Arial" w:cs="Arial"/>
          <w:b/>
          <w:bCs/>
          <w:iCs/>
          <w:sz w:val="18"/>
          <w:szCs w:val="18"/>
          <w:u w:val="single"/>
        </w:rPr>
        <w:t>Магистраль Аргаванд</w:t>
      </w:r>
    </w:p>
    <w:p w14:paraId="26889296" w14:textId="77777777" w:rsidR="00CD0626" w:rsidRPr="00BF6F03" w:rsidRDefault="00CD0626" w:rsidP="00CD0626">
      <w:pPr>
        <w:rPr>
          <w:rFonts w:ascii="GHEA Grapalat" w:hAnsi="GHEA Grapalat" w:cs="Calibri"/>
          <w:bCs/>
          <w:iCs/>
          <w:sz w:val="18"/>
          <w:szCs w:val="18"/>
        </w:rPr>
      </w:pPr>
      <w:r>
        <w:rPr>
          <w:rFonts w:ascii="GHEA Grapalat" w:hAnsi="GHEA Grapalat" w:cs="Calibri"/>
          <w:bCs/>
          <w:iCs/>
          <w:sz w:val="18"/>
          <w:szCs w:val="18"/>
        </w:rPr>
        <w:t>Длина</w:t>
      </w:r>
      <w:r w:rsidRPr="002D456A">
        <w:rPr>
          <w:rFonts w:ascii="Arial LatArm" w:hAnsi="Arial LatArm"/>
          <w:sz w:val="18"/>
          <w:szCs w:val="18"/>
          <w:lang w:val="hy-AM"/>
        </w:rPr>
        <w:t xml:space="preserve"> </w:t>
      </w:r>
      <w:r>
        <w:rPr>
          <w:rFonts w:ascii="Arial LatArm" w:hAnsi="Arial LatArm"/>
          <w:sz w:val="18"/>
          <w:szCs w:val="18"/>
          <w:lang w:val="hy-AM"/>
        </w:rPr>
        <w:t>–</w:t>
      </w:r>
      <w:r w:rsidRPr="002D456A">
        <w:rPr>
          <w:rFonts w:ascii="Arial LatArm" w:hAnsi="Arial LatArm"/>
          <w:sz w:val="18"/>
          <w:szCs w:val="18"/>
          <w:lang w:val="hy-AM"/>
        </w:rPr>
        <w:t xml:space="preserve"> </w:t>
      </w:r>
      <w:r w:rsidRPr="00BF6F03">
        <w:rPr>
          <w:rFonts w:ascii="GHEA Grapalat" w:hAnsi="GHEA Grapalat" w:cs="Calibri"/>
          <w:bCs/>
          <w:iCs/>
          <w:sz w:val="18"/>
          <w:szCs w:val="18"/>
        </w:rPr>
        <w:t>80м</w:t>
      </w:r>
    </w:p>
    <w:p w14:paraId="606C5184" w14:textId="77777777" w:rsidR="00CD0626" w:rsidRPr="00294DFF" w:rsidRDefault="00CD0626" w:rsidP="00CD0626">
      <w:pPr>
        <w:rPr>
          <w:rFonts w:ascii="GHEA Grapalat" w:hAnsi="GHEA Grapalat" w:cs="Calibri"/>
          <w:bCs/>
          <w:iCs/>
          <w:sz w:val="18"/>
          <w:szCs w:val="18"/>
          <w:lang w:val="hy-AM"/>
        </w:rPr>
      </w:pPr>
      <w:r w:rsidRPr="00BF6F03">
        <w:rPr>
          <w:rFonts w:ascii="GHEA Grapalat" w:hAnsi="GHEA Grapalat" w:cs="Calibri"/>
          <w:bCs/>
          <w:iCs/>
          <w:sz w:val="18"/>
          <w:szCs w:val="18"/>
          <w:lang w:val="hy-AM"/>
        </w:rPr>
        <w:t>Ширина</w:t>
      </w:r>
      <w:r w:rsidRPr="00294DFF">
        <w:rPr>
          <w:rFonts w:ascii="GHEA Grapalat" w:hAnsi="GHEA Grapalat" w:cs="Calibri"/>
          <w:bCs/>
          <w:iCs/>
          <w:sz w:val="18"/>
          <w:szCs w:val="18"/>
          <w:lang w:val="hy-AM"/>
        </w:rPr>
        <w:t xml:space="preserve"> –33м</w:t>
      </w:r>
    </w:p>
    <w:p w14:paraId="36802AAB" w14:textId="77777777" w:rsidR="00CD0626" w:rsidRPr="00294DFF" w:rsidRDefault="00CD0626" w:rsidP="00CD0626">
      <w:pPr>
        <w:rPr>
          <w:rFonts w:ascii="GHEA Grapalat" w:hAnsi="GHEA Grapalat" w:cs="Calibri"/>
          <w:bCs/>
          <w:iCs/>
          <w:sz w:val="18"/>
          <w:szCs w:val="18"/>
          <w:lang w:val="hy-AM"/>
        </w:rPr>
      </w:pPr>
      <w:r w:rsidRPr="00294DFF">
        <w:rPr>
          <w:rFonts w:ascii="GHEA Grapalat" w:hAnsi="GHEA Grapalat" w:cs="Calibri"/>
          <w:bCs/>
          <w:iCs/>
          <w:sz w:val="18"/>
          <w:szCs w:val="18"/>
          <w:lang w:val="hy-AM"/>
        </w:rPr>
        <w:t>Статическая схема</w:t>
      </w:r>
      <w:r w:rsidRPr="000F7DDE">
        <w:rPr>
          <w:rFonts w:ascii="GHEA Grapalat" w:hAnsi="GHEA Grapalat" w:cs="Calibri"/>
          <w:bCs/>
          <w:iCs/>
          <w:sz w:val="18"/>
          <w:szCs w:val="18"/>
          <w:lang w:val="hy-AM"/>
        </w:rPr>
        <w:t xml:space="preserve"> </w:t>
      </w:r>
      <w:r w:rsidRPr="00294DFF">
        <w:rPr>
          <w:rFonts w:ascii="GHEA Grapalat" w:hAnsi="GHEA Grapalat" w:cs="Calibri"/>
          <w:bCs/>
          <w:iCs/>
          <w:sz w:val="18"/>
          <w:szCs w:val="18"/>
          <w:lang w:val="hy-AM"/>
        </w:rPr>
        <w:t>– 15+2x21+15м, ж/б</w:t>
      </w:r>
    </w:p>
    <w:p w14:paraId="6DF1A34E" w14:textId="77777777" w:rsidR="00CD0626" w:rsidRPr="00294DFF" w:rsidRDefault="00CD0626" w:rsidP="00CD0626">
      <w:pPr>
        <w:rPr>
          <w:rFonts w:ascii="GHEA Grapalat" w:hAnsi="GHEA Grapalat" w:cs="Calibri"/>
          <w:bCs/>
          <w:iCs/>
          <w:sz w:val="18"/>
          <w:szCs w:val="18"/>
          <w:lang w:val="hy-AM"/>
        </w:rPr>
      </w:pPr>
      <w:r w:rsidRPr="00294DFF">
        <w:rPr>
          <w:rFonts w:ascii="GHEA Grapalat" w:hAnsi="GHEA Grapalat" w:cs="Calibri"/>
          <w:bCs/>
          <w:iCs/>
          <w:sz w:val="18"/>
          <w:szCs w:val="18"/>
          <w:lang w:val="hy-AM"/>
        </w:rPr>
        <w:t>Схема проезжей части – 1,5+30+1,5м</w:t>
      </w:r>
    </w:p>
    <w:p w14:paraId="6A12E896" w14:textId="77777777" w:rsidR="00CD0626" w:rsidRPr="00110FA5" w:rsidRDefault="00CD0626" w:rsidP="00CD0626">
      <w:pPr>
        <w:rPr>
          <w:rFonts w:ascii="GHEA Grapalat" w:hAnsi="GHEA Grapalat" w:cs="Calibri"/>
          <w:bCs/>
          <w:iCs/>
          <w:sz w:val="18"/>
          <w:szCs w:val="18"/>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w:t>
      </w:r>
      <w:r w:rsidRPr="00110FA5">
        <w:rPr>
          <w:rFonts w:ascii="GHEA Grapalat" w:hAnsi="GHEA Grapalat" w:cs="Calibri"/>
          <w:bCs/>
          <w:iCs/>
          <w:sz w:val="18"/>
          <w:szCs w:val="18"/>
        </w:rPr>
        <w:t>–  H-30,HK-80</w:t>
      </w:r>
    </w:p>
    <w:p w14:paraId="7271A911" w14:textId="77777777" w:rsidR="00CD0626" w:rsidRPr="00110FA5" w:rsidRDefault="00CD0626" w:rsidP="00CD0626">
      <w:pPr>
        <w:rPr>
          <w:rFonts w:ascii="GHEA Grapalat" w:hAnsi="GHEA Grapalat" w:cs="Calibri"/>
          <w:bCs/>
          <w:iCs/>
          <w:sz w:val="18"/>
          <w:szCs w:val="18"/>
        </w:rPr>
      </w:pPr>
      <w:r>
        <w:rPr>
          <w:rFonts w:ascii="GHEA Grapalat" w:hAnsi="GHEA Grapalat" w:cs="Calibri"/>
          <w:bCs/>
          <w:iCs/>
          <w:sz w:val="18"/>
          <w:szCs w:val="18"/>
        </w:rPr>
        <w:t>Дата  строительства</w:t>
      </w:r>
      <w:r w:rsidRPr="000F7DDE">
        <w:rPr>
          <w:rFonts w:ascii="GHEA Grapalat" w:hAnsi="GHEA Grapalat" w:cs="Calibri"/>
          <w:bCs/>
          <w:iCs/>
          <w:sz w:val="18"/>
          <w:szCs w:val="18"/>
          <w:lang w:val="hy-AM"/>
        </w:rPr>
        <w:t xml:space="preserve"> </w:t>
      </w:r>
      <w:r w:rsidRPr="00110FA5">
        <w:rPr>
          <w:rFonts w:ascii="GHEA Grapalat" w:hAnsi="GHEA Grapalat" w:cs="Calibri"/>
          <w:bCs/>
          <w:iCs/>
          <w:sz w:val="18"/>
          <w:szCs w:val="18"/>
        </w:rPr>
        <w:t>– 2002</w:t>
      </w:r>
      <w:r>
        <w:rPr>
          <w:rFonts w:ascii="GHEA Grapalat" w:hAnsi="GHEA Grapalat" w:cs="Calibri"/>
          <w:bCs/>
          <w:iCs/>
          <w:sz w:val="18"/>
          <w:szCs w:val="18"/>
        </w:rPr>
        <w:t>г</w:t>
      </w:r>
      <w:r w:rsidRPr="00110FA5">
        <w:rPr>
          <w:rFonts w:ascii="GHEA Grapalat" w:hAnsi="GHEA Grapalat" w:cs="Calibri"/>
          <w:bCs/>
          <w:iCs/>
          <w:sz w:val="18"/>
          <w:szCs w:val="18"/>
        </w:rPr>
        <w:t>.</w:t>
      </w:r>
    </w:p>
    <w:p w14:paraId="0D6FE492" w14:textId="77777777" w:rsidR="00CD0626" w:rsidRDefault="00CD0626" w:rsidP="00CD0626">
      <w:pPr>
        <w:rPr>
          <w:rFonts w:ascii="GHEA Grapalat" w:hAnsi="GHEA Grapalat" w:cs="Calibri"/>
          <w:bCs/>
          <w:iCs/>
          <w:sz w:val="18"/>
          <w:szCs w:val="18"/>
        </w:rPr>
      </w:pPr>
      <w:r w:rsidRPr="002D456A">
        <w:rPr>
          <w:rFonts w:ascii="Arial LatArm" w:hAnsi="Arial LatArm"/>
          <w:sz w:val="18"/>
          <w:szCs w:val="18"/>
          <w:lang w:val="hy-AM"/>
        </w:rPr>
        <w:t>1.</w:t>
      </w:r>
      <w:r>
        <w:rPr>
          <w:rFonts w:ascii="Calibri" w:hAnsi="Calibri"/>
          <w:sz w:val="18"/>
          <w:szCs w:val="18"/>
        </w:rPr>
        <w:t xml:space="preserve"> </w:t>
      </w:r>
      <w:r w:rsidRPr="00500A60">
        <w:rPr>
          <w:rFonts w:ascii="GHEA Grapalat" w:hAnsi="GHEA Grapalat" w:cs="Calibri"/>
          <w:bCs/>
          <w:iCs/>
          <w:sz w:val="18"/>
          <w:szCs w:val="18"/>
          <w:lang w:val="hy-AM"/>
        </w:rPr>
        <w:t>Очистка деформац</w:t>
      </w:r>
      <w:r w:rsidRPr="00F034AC">
        <w:rPr>
          <w:rFonts w:ascii="GHEA Grapalat" w:hAnsi="GHEA Grapalat" w:cs="Calibri"/>
          <w:bCs/>
          <w:iCs/>
          <w:sz w:val="18"/>
          <w:szCs w:val="18"/>
          <w:lang w:val="hy-AM"/>
        </w:rPr>
        <w:t>ионных швов от грязи, заливка битумной мас</w:t>
      </w:r>
      <w:r>
        <w:rPr>
          <w:rFonts w:ascii="GHEA Grapalat" w:hAnsi="GHEA Grapalat" w:cs="Calibri"/>
          <w:bCs/>
          <w:iCs/>
          <w:sz w:val="18"/>
          <w:szCs w:val="18"/>
          <w:lang w:val="hy-AM"/>
        </w:rPr>
        <w:t xml:space="preserve">тикой, </w:t>
      </w:r>
    </w:p>
    <w:p w14:paraId="18A05E07" w14:textId="77777777" w:rsidR="00CD0626" w:rsidRPr="00E12D20" w:rsidRDefault="00CD0626" w:rsidP="00CD0626">
      <w:pPr>
        <w:jc w:val="both"/>
        <w:rPr>
          <w:rFonts w:ascii="GHEA Grapalat" w:hAnsi="GHEA Grapalat" w:cs="Calibri"/>
          <w:bCs/>
          <w:iCs/>
          <w:sz w:val="18"/>
          <w:szCs w:val="18"/>
        </w:rPr>
      </w:pPr>
      <w:r w:rsidRPr="002D456A">
        <w:rPr>
          <w:rFonts w:ascii="Arial LatArm" w:hAnsi="Arial LatArm"/>
          <w:sz w:val="18"/>
          <w:szCs w:val="18"/>
          <w:lang w:val="hy-AM"/>
        </w:rPr>
        <w:t>2.</w:t>
      </w:r>
      <w:r>
        <w:rPr>
          <w:rFonts w:ascii="Calibri" w:hAnsi="Calibri"/>
          <w:sz w:val="18"/>
          <w:szCs w:val="18"/>
        </w:rPr>
        <w:t xml:space="preserve"> </w:t>
      </w:r>
      <w:r w:rsidRPr="002465CC">
        <w:rPr>
          <w:rFonts w:ascii="GHEA Grapalat" w:hAnsi="GHEA Grapalat" w:cs="Calibri"/>
          <w:bCs/>
          <w:iCs/>
          <w:sz w:val="18"/>
          <w:szCs w:val="18"/>
          <w:lang w:val="hy-AM"/>
        </w:rPr>
        <w:t>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опор</w:t>
      </w:r>
      <w:r w:rsidRPr="002465CC">
        <w:rPr>
          <w:rFonts w:ascii="GHEA Grapalat" w:hAnsi="GHEA Grapalat" w:cs="Calibri"/>
          <w:bCs/>
          <w:iCs/>
          <w:sz w:val="18"/>
          <w:szCs w:val="18"/>
          <w:lang w:val="hy-AM"/>
        </w:rPr>
        <w:t xml:space="preserve">ных </w:t>
      </w:r>
      <w:r w:rsidRPr="00E12D20">
        <w:rPr>
          <w:rFonts w:ascii="GHEA Grapalat" w:hAnsi="GHEA Grapalat" w:cs="Calibri"/>
          <w:bCs/>
          <w:iCs/>
          <w:sz w:val="18"/>
          <w:szCs w:val="18"/>
          <w:lang w:val="hy-AM"/>
        </w:rPr>
        <w:t>частей</w:t>
      </w:r>
      <w:r w:rsidRPr="000F7DDE">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очистка от грязи и ржавчины</w:t>
      </w:r>
      <w:r w:rsidRPr="000F7DDE">
        <w:rPr>
          <w:rFonts w:ascii="GHEA Grapalat" w:hAnsi="GHEA Grapalat" w:cs="Calibri"/>
          <w:bCs/>
          <w:iCs/>
          <w:sz w:val="18"/>
          <w:szCs w:val="18"/>
          <w:lang w:val="hy-AM"/>
        </w:rPr>
        <w:t xml:space="preserve">, </w:t>
      </w:r>
      <w:r>
        <w:rPr>
          <w:rFonts w:ascii="GHEA Grapalat" w:hAnsi="GHEA Grapalat" w:cs="Calibri"/>
          <w:bCs/>
          <w:iCs/>
          <w:sz w:val="18"/>
          <w:szCs w:val="18"/>
        </w:rPr>
        <w:t>обработка графитной замазкой и покраска,</w:t>
      </w:r>
    </w:p>
    <w:p w14:paraId="5B43F3BB" w14:textId="77777777" w:rsidR="00CD0626" w:rsidRPr="00831D73" w:rsidRDefault="00CD0626" w:rsidP="00CD0626">
      <w:pPr>
        <w:rPr>
          <w:rFonts w:ascii="GHEA Grapalat" w:hAnsi="GHEA Grapalat" w:cs="Calibri"/>
          <w:bCs/>
          <w:iCs/>
          <w:sz w:val="18"/>
          <w:szCs w:val="18"/>
          <w:lang w:val="hy-AM"/>
        </w:rPr>
      </w:pPr>
      <w:r w:rsidRPr="002D456A">
        <w:rPr>
          <w:rFonts w:ascii="Arial LatArm" w:hAnsi="Arial LatArm"/>
          <w:sz w:val="18"/>
          <w:szCs w:val="18"/>
          <w:lang w:val="hy-AM"/>
        </w:rPr>
        <w:t>3.</w:t>
      </w:r>
      <w:r w:rsidRPr="00500A60">
        <w:rPr>
          <w:rFonts w:ascii="GHEA Grapalat" w:hAnsi="GHEA Grapalat" w:cs="Calibri"/>
          <w:bCs/>
          <w:iCs/>
          <w:sz w:val="18"/>
          <w:szCs w:val="18"/>
          <w:lang w:val="hy-AM"/>
        </w:rPr>
        <w:t xml:space="preserve"> Постоянное обеспечение водоотвода с </w:t>
      </w:r>
      <w:r>
        <w:rPr>
          <w:rFonts w:ascii="GHEA Grapalat" w:hAnsi="GHEA Grapalat" w:cs="Calibri"/>
          <w:bCs/>
          <w:iCs/>
          <w:sz w:val="18"/>
          <w:szCs w:val="18"/>
        </w:rPr>
        <w:t>низов ферм,</w:t>
      </w:r>
    </w:p>
    <w:p w14:paraId="58EA27D2" w14:textId="77777777" w:rsidR="00CD0626" w:rsidRPr="006E647D" w:rsidRDefault="00CD0626" w:rsidP="00CD0626">
      <w:pPr>
        <w:rPr>
          <w:rFonts w:ascii="GHEA Grapalat" w:hAnsi="GHEA Grapalat" w:cs="Calibri"/>
          <w:bCs/>
          <w:iCs/>
          <w:sz w:val="18"/>
          <w:szCs w:val="18"/>
          <w:lang w:val="hy-AM"/>
        </w:rPr>
      </w:pPr>
      <w:r w:rsidRPr="002D456A">
        <w:rPr>
          <w:rFonts w:ascii="Arial LatArm" w:hAnsi="Arial LatArm"/>
          <w:sz w:val="18"/>
          <w:szCs w:val="18"/>
          <w:lang w:val="hy-AM"/>
        </w:rPr>
        <w:t>4.</w:t>
      </w:r>
      <w:r w:rsidRPr="006E647D">
        <w:rPr>
          <w:rFonts w:ascii="Calibri" w:hAnsi="Calibri"/>
          <w:sz w:val="18"/>
          <w:szCs w:val="18"/>
          <w:lang w:val="hy-AM"/>
        </w:rPr>
        <w:t xml:space="preserve"> </w:t>
      </w:r>
      <w:r w:rsidRPr="00500A60">
        <w:rPr>
          <w:rFonts w:ascii="GHEA Grapalat" w:hAnsi="GHEA Grapalat" w:cs="Calibri"/>
          <w:bCs/>
          <w:iCs/>
          <w:sz w:val="18"/>
          <w:szCs w:val="18"/>
          <w:lang w:val="hy-AM"/>
        </w:rPr>
        <w:t>Очистка</w:t>
      </w:r>
      <w:r w:rsidRPr="006E647D">
        <w:rPr>
          <w:rFonts w:ascii="GHEA Grapalat" w:hAnsi="GHEA Grapalat" w:cs="Calibri"/>
          <w:bCs/>
          <w:iCs/>
          <w:sz w:val="18"/>
          <w:szCs w:val="18"/>
          <w:lang w:val="hy-AM"/>
        </w:rPr>
        <w:t xml:space="preserve">  путей водоотвода, восстановление изношенных поверхностей полимерний смесью ,</w:t>
      </w:r>
    </w:p>
    <w:p w14:paraId="2A0689CB" w14:textId="77777777" w:rsidR="00CD0626" w:rsidRDefault="00CD0626" w:rsidP="00CD0626">
      <w:pPr>
        <w:rPr>
          <w:rFonts w:ascii="GHEA Grapalat" w:hAnsi="GHEA Grapalat" w:cs="Calibri"/>
          <w:bCs/>
          <w:iCs/>
          <w:sz w:val="18"/>
          <w:szCs w:val="18"/>
        </w:rPr>
      </w:pPr>
      <w:r w:rsidRPr="002D456A">
        <w:rPr>
          <w:rFonts w:ascii="Arial LatArm" w:hAnsi="Arial LatArm"/>
          <w:sz w:val="18"/>
          <w:szCs w:val="18"/>
          <w:lang w:val="hy-AM"/>
        </w:rPr>
        <w:t>5.</w:t>
      </w:r>
      <w:r w:rsidRPr="002465CC">
        <w:rPr>
          <w:rFonts w:ascii="GHEA Grapalat" w:hAnsi="GHEA Grapalat" w:cs="Calibri"/>
          <w:bCs/>
          <w:iCs/>
          <w:sz w:val="18"/>
          <w:szCs w:val="18"/>
          <w:lang w:val="hy-AM"/>
        </w:rPr>
        <w:t xml:space="preserve"> Периодическ</w:t>
      </w:r>
      <w:r w:rsidRPr="006E647D">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6E647D">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пролетных конструкций</w:t>
      </w:r>
      <w:r w:rsidRPr="000F1126">
        <w:rPr>
          <w:rFonts w:ascii="GHEA Grapalat" w:hAnsi="GHEA Grapalat" w:cs="Calibri"/>
          <w:bCs/>
          <w:iCs/>
          <w:sz w:val="18"/>
          <w:szCs w:val="18"/>
          <w:lang w:val="hy-AM"/>
        </w:rPr>
        <w:t xml:space="preserve">, при обнаружении трещин и </w:t>
      </w:r>
      <w:r w:rsidRPr="006E647D">
        <w:rPr>
          <w:rFonts w:ascii="GHEA Grapalat" w:hAnsi="GHEA Grapalat" w:cs="Calibri"/>
          <w:bCs/>
          <w:iCs/>
          <w:sz w:val="18"/>
          <w:szCs w:val="18"/>
          <w:lang w:val="hy-AM"/>
        </w:rPr>
        <w:t xml:space="preserve">повреждений </w:t>
      </w:r>
      <w:r w:rsidRPr="002465CC">
        <w:rPr>
          <w:rFonts w:ascii="GHEA Grapalat" w:hAnsi="GHEA Grapalat" w:cs="Calibri"/>
          <w:bCs/>
          <w:iCs/>
          <w:sz w:val="18"/>
          <w:szCs w:val="18"/>
          <w:lang w:val="hy-AM"/>
        </w:rPr>
        <w:t>-исполнение ремонт</w:t>
      </w:r>
      <w:r w:rsidRPr="006E647D">
        <w:rPr>
          <w:rFonts w:ascii="GHEA Grapalat" w:hAnsi="GHEA Grapalat" w:cs="Calibri"/>
          <w:bCs/>
          <w:iCs/>
          <w:sz w:val="18"/>
          <w:szCs w:val="18"/>
          <w:lang w:val="hy-AM"/>
        </w:rPr>
        <w:t>ных работ,</w:t>
      </w:r>
    </w:p>
    <w:p w14:paraId="57E0F6CE" w14:textId="77777777" w:rsidR="00CD0626" w:rsidRPr="00A15D4A" w:rsidRDefault="00CD0626" w:rsidP="00CD0626">
      <w:pPr>
        <w:rPr>
          <w:rFonts w:ascii="Calibri" w:hAnsi="Calibri"/>
          <w:sz w:val="18"/>
          <w:szCs w:val="18"/>
        </w:rPr>
      </w:pPr>
      <w:r w:rsidRPr="00A750AA">
        <w:rPr>
          <w:rFonts w:ascii="GHEA Grapalat" w:hAnsi="GHEA Grapalat" w:cs="Calibri"/>
          <w:bCs/>
          <w:iCs/>
          <w:sz w:val="18"/>
          <w:szCs w:val="18"/>
          <w:lang w:val="hy-AM"/>
        </w:rPr>
        <w:t>6</w:t>
      </w:r>
      <w:r>
        <w:rPr>
          <w:rFonts w:ascii="GHEA Grapalat" w:hAnsi="GHEA Grapalat" w:cs="Calibri"/>
          <w:bCs/>
          <w:iCs/>
          <w:sz w:val="18"/>
          <w:szCs w:val="18"/>
        </w:rPr>
        <w:t>.</w:t>
      </w:r>
      <w:r w:rsidRPr="00A750AA">
        <w:rPr>
          <w:rFonts w:ascii="GHEA Grapalat" w:hAnsi="GHEA Grapalat" w:cs="Calibri"/>
          <w:bCs/>
          <w:iCs/>
          <w:sz w:val="18"/>
          <w:szCs w:val="18"/>
          <w:lang w:val="hy-AM"/>
        </w:rPr>
        <w:t xml:space="preserve"> </w:t>
      </w:r>
      <w:r w:rsidRPr="002465CC">
        <w:rPr>
          <w:rFonts w:ascii="GHEA Grapalat" w:hAnsi="GHEA Grapalat" w:cs="Calibri"/>
          <w:bCs/>
          <w:iCs/>
          <w:sz w:val="18"/>
          <w:szCs w:val="18"/>
          <w:lang w:val="hy-AM"/>
        </w:rPr>
        <w:t>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 xml:space="preserve">конечных и промежуточных опор, </w:t>
      </w:r>
      <w:r w:rsidRPr="000F1126">
        <w:rPr>
          <w:rFonts w:ascii="GHEA Grapalat" w:hAnsi="GHEA Grapalat" w:cs="Calibri"/>
          <w:bCs/>
          <w:iCs/>
          <w:sz w:val="18"/>
          <w:szCs w:val="18"/>
          <w:lang w:val="hy-AM"/>
        </w:rPr>
        <w:t xml:space="preserve">обнаружении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6C69104E" w14:textId="77777777" w:rsidR="00CD0626" w:rsidRPr="00A15D4A" w:rsidRDefault="00CD0626" w:rsidP="00CD0626">
      <w:pPr>
        <w:rPr>
          <w:rFonts w:ascii="GHEA Grapalat" w:hAnsi="GHEA Grapalat" w:cs="Calibri"/>
          <w:bCs/>
          <w:iCs/>
          <w:sz w:val="18"/>
          <w:szCs w:val="18"/>
          <w:lang w:val="hy-AM"/>
        </w:rPr>
      </w:pPr>
      <w:r w:rsidRPr="002D456A">
        <w:rPr>
          <w:rFonts w:ascii="Arial LatArm" w:hAnsi="Arial LatArm"/>
          <w:sz w:val="18"/>
          <w:szCs w:val="18"/>
          <w:lang w:val="hy-AM"/>
        </w:rPr>
        <w:t>7.</w:t>
      </w:r>
      <w:r>
        <w:rPr>
          <w:rFonts w:ascii="Calibri" w:hAnsi="Calibri"/>
          <w:sz w:val="18"/>
          <w:szCs w:val="18"/>
        </w:rPr>
        <w:t xml:space="preserve"> </w:t>
      </w:r>
      <w:r w:rsidRPr="00A15D4A">
        <w:rPr>
          <w:rFonts w:ascii="GHEA Grapalat" w:hAnsi="GHEA Grapalat" w:cs="Calibri"/>
          <w:bCs/>
          <w:iCs/>
          <w:sz w:val="18"/>
          <w:szCs w:val="18"/>
          <w:lang w:val="hy-AM"/>
        </w:rPr>
        <w:t>При необходимости местная покраска перил,</w:t>
      </w:r>
    </w:p>
    <w:p w14:paraId="15A36784" w14:textId="77777777" w:rsidR="00CD0626" w:rsidRPr="00A750AA" w:rsidRDefault="00CD0626" w:rsidP="00CD0626">
      <w:pPr>
        <w:rPr>
          <w:rFonts w:ascii="GHEA Grapalat" w:hAnsi="GHEA Grapalat" w:cs="Calibri"/>
          <w:bCs/>
          <w:iCs/>
          <w:sz w:val="18"/>
          <w:szCs w:val="18"/>
        </w:rPr>
      </w:pPr>
      <w:r w:rsidRPr="00A750AA">
        <w:rPr>
          <w:rFonts w:ascii="GHEA Grapalat" w:hAnsi="GHEA Grapalat" w:cs="Calibri"/>
          <w:bCs/>
          <w:iCs/>
          <w:sz w:val="18"/>
          <w:szCs w:val="18"/>
        </w:rPr>
        <w:t>8.  Осмотр конов заливки, при необходимости-выправление деформированных участков,</w:t>
      </w:r>
    </w:p>
    <w:p w14:paraId="38C6EB13" w14:textId="77777777" w:rsidR="00CD0626" w:rsidRPr="000C3089" w:rsidRDefault="00CD0626" w:rsidP="00CD0626">
      <w:pPr>
        <w:jc w:val="both"/>
        <w:rPr>
          <w:rFonts w:ascii="GHEA Grapalat" w:hAnsi="GHEA Grapalat" w:cs="Calibri"/>
          <w:bCs/>
          <w:iCs/>
          <w:sz w:val="18"/>
          <w:szCs w:val="18"/>
        </w:rPr>
      </w:pPr>
      <w:r w:rsidRPr="00A750AA">
        <w:rPr>
          <w:rFonts w:ascii="GHEA Grapalat" w:hAnsi="GHEA Grapalat" w:cs="Calibri"/>
          <w:bCs/>
          <w:iCs/>
          <w:sz w:val="18"/>
          <w:szCs w:val="18"/>
        </w:rPr>
        <w:t xml:space="preserve">9. При необходимости местная покраска </w:t>
      </w:r>
      <w:r>
        <w:rPr>
          <w:rFonts w:ascii="GHEA Grapalat" w:hAnsi="GHEA Grapalat" w:cs="Calibri"/>
          <w:bCs/>
          <w:iCs/>
          <w:sz w:val="18"/>
          <w:szCs w:val="18"/>
        </w:rPr>
        <w:t>блоков бетонных ограждений,</w:t>
      </w:r>
    </w:p>
    <w:p w14:paraId="4235139D" w14:textId="77777777" w:rsidR="00CD0626" w:rsidRPr="00F034AC" w:rsidRDefault="00CD0626" w:rsidP="00CD0626">
      <w:pPr>
        <w:jc w:val="both"/>
        <w:rPr>
          <w:rFonts w:ascii="GHEA Grapalat" w:hAnsi="GHEA Grapalat" w:cs="Calibri"/>
          <w:bCs/>
          <w:iCs/>
          <w:sz w:val="18"/>
          <w:szCs w:val="18"/>
        </w:rPr>
      </w:pPr>
      <w:r w:rsidRPr="00A750AA">
        <w:rPr>
          <w:rFonts w:ascii="GHEA Grapalat" w:hAnsi="GHEA Grapalat" w:cs="Calibri"/>
          <w:bCs/>
          <w:iCs/>
          <w:sz w:val="18"/>
          <w:szCs w:val="18"/>
        </w:rPr>
        <w:t xml:space="preserve">10. </w:t>
      </w:r>
      <w:r>
        <w:rPr>
          <w:rFonts w:ascii="GHEA Grapalat" w:hAnsi="GHEA Grapalat" w:cs="Calibri"/>
          <w:bCs/>
          <w:iCs/>
          <w:sz w:val="18"/>
          <w:szCs w:val="18"/>
        </w:rPr>
        <w:t xml:space="preserve">Периодическая очистка проезжей части и тротуаров от грязи и грунтовых накоплений. </w:t>
      </w:r>
    </w:p>
    <w:p w14:paraId="093E5477" w14:textId="77777777" w:rsidR="00CD0626" w:rsidRPr="00A750AA" w:rsidRDefault="00CD0626" w:rsidP="00CD0626">
      <w:pPr>
        <w:rPr>
          <w:rFonts w:ascii="GHEA Grapalat" w:hAnsi="GHEA Grapalat" w:cs="Calibri"/>
          <w:bCs/>
          <w:iCs/>
          <w:sz w:val="18"/>
          <w:szCs w:val="18"/>
        </w:rPr>
      </w:pPr>
      <w:r w:rsidRPr="00A750AA">
        <w:rPr>
          <w:rFonts w:ascii="GHEA Grapalat" w:hAnsi="GHEA Grapalat" w:cs="Calibri"/>
          <w:bCs/>
          <w:iCs/>
          <w:sz w:val="18"/>
          <w:szCs w:val="18"/>
        </w:rPr>
        <w:t>11</w:t>
      </w:r>
      <w:r w:rsidRPr="002D456A">
        <w:rPr>
          <w:rFonts w:ascii="Arial LatArm" w:hAnsi="Arial LatArm"/>
          <w:sz w:val="18"/>
          <w:szCs w:val="18"/>
          <w:lang w:val="hy-AM"/>
        </w:rPr>
        <w:t>.</w:t>
      </w:r>
      <w:r>
        <w:rPr>
          <w:rFonts w:ascii="Calibri" w:hAnsi="Calibri"/>
          <w:sz w:val="18"/>
          <w:szCs w:val="18"/>
        </w:rPr>
        <w:t xml:space="preserve"> </w:t>
      </w:r>
      <w:r w:rsidRPr="00A750AA">
        <w:rPr>
          <w:rFonts w:ascii="GHEA Grapalat" w:hAnsi="GHEA Grapalat" w:cs="Calibri"/>
          <w:bCs/>
          <w:iCs/>
          <w:sz w:val="18"/>
          <w:szCs w:val="18"/>
        </w:rPr>
        <w:t>Восстановление  ступеней, плошадок и перил,</w:t>
      </w:r>
    </w:p>
    <w:p w14:paraId="373B1852" w14:textId="77777777" w:rsidR="00CD0626" w:rsidRPr="002D456A" w:rsidRDefault="00CD0626" w:rsidP="00CD0626">
      <w:pPr>
        <w:rPr>
          <w:rFonts w:ascii="Times Armenian" w:hAnsi="Times Armenian"/>
          <w:b/>
          <w:u w:val="single"/>
          <w:lang w:val="hy-AM"/>
        </w:rPr>
      </w:pPr>
      <w:r w:rsidRPr="001A6FBA">
        <w:rPr>
          <w:rFonts w:ascii="GHEA Grapalat" w:hAnsi="GHEA Grapalat" w:cs="Calibri"/>
          <w:b/>
          <w:bCs/>
          <w:iCs/>
          <w:sz w:val="18"/>
          <w:szCs w:val="18"/>
          <w:u w:val="single"/>
          <w:lang w:val="hy-AM"/>
        </w:rPr>
        <w:t>2</w:t>
      </w:r>
      <w:r>
        <w:rPr>
          <w:rFonts w:ascii="GHEA Grapalat" w:hAnsi="GHEA Grapalat" w:cs="Calibri"/>
          <w:b/>
          <w:bCs/>
          <w:iCs/>
          <w:sz w:val="18"/>
          <w:szCs w:val="18"/>
          <w:u w:val="single"/>
          <w:lang w:val="hy-AM"/>
        </w:rPr>
        <w:t>4</w:t>
      </w:r>
      <w:r w:rsidRPr="001A6FBA">
        <w:rPr>
          <w:rFonts w:ascii="GHEA Grapalat" w:hAnsi="GHEA Grapalat" w:cs="Calibri"/>
          <w:b/>
          <w:bCs/>
          <w:iCs/>
          <w:sz w:val="18"/>
          <w:szCs w:val="18"/>
          <w:u w:val="single"/>
          <w:lang w:val="hy-AM"/>
        </w:rPr>
        <w:t>.</w:t>
      </w:r>
      <w:r w:rsidRPr="002D456A">
        <w:rPr>
          <w:rFonts w:ascii="Times Armenian" w:hAnsi="Times Armenian"/>
          <w:b/>
          <w:u w:val="single"/>
          <w:lang w:val="hy-AM"/>
        </w:rPr>
        <w:t xml:space="preserve"> </w:t>
      </w:r>
      <w:r>
        <w:rPr>
          <w:rFonts w:ascii="Arial" w:hAnsi="Arial" w:cs="Arial"/>
          <w:b/>
          <w:bCs/>
          <w:iCs/>
          <w:sz w:val="18"/>
          <w:szCs w:val="18"/>
          <w:u w:val="single"/>
        </w:rPr>
        <w:t>Магистраль Арин-Берд</w:t>
      </w:r>
    </w:p>
    <w:p w14:paraId="7120D961" w14:textId="77777777" w:rsidR="00CD0626" w:rsidRPr="0013585D" w:rsidRDefault="00CD0626" w:rsidP="00CD0626">
      <w:pPr>
        <w:rPr>
          <w:rFonts w:ascii="GHEA Grapalat" w:hAnsi="GHEA Grapalat" w:cs="Calibri"/>
          <w:bCs/>
          <w:iCs/>
          <w:sz w:val="18"/>
          <w:szCs w:val="18"/>
        </w:rPr>
      </w:pPr>
      <w:r>
        <w:rPr>
          <w:rFonts w:ascii="GHEA Grapalat" w:hAnsi="GHEA Grapalat" w:cs="Calibri"/>
          <w:bCs/>
          <w:iCs/>
          <w:sz w:val="18"/>
          <w:szCs w:val="18"/>
        </w:rPr>
        <w:t>Длина</w:t>
      </w:r>
      <w:r w:rsidRPr="002D456A">
        <w:rPr>
          <w:rFonts w:ascii="Arial LatArm" w:hAnsi="Arial LatArm"/>
          <w:sz w:val="18"/>
          <w:szCs w:val="18"/>
          <w:lang w:val="hy-AM"/>
        </w:rPr>
        <w:t xml:space="preserve"> –</w:t>
      </w:r>
      <w:r>
        <w:rPr>
          <w:rFonts w:ascii="GHEA Grapalat" w:hAnsi="GHEA Grapalat" w:cs="Calibri"/>
          <w:bCs/>
          <w:iCs/>
          <w:sz w:val="18"/>
          <w:szCs w:val="18"/>
        </w:rPr>
        <w:t>45м</w:t>
      </w:r>
    </w:p>
    <w:p w14:paraId="1440450B" w14:textId="77777777" w:rsidR="00CD0626" w:rsidRPr="0013585D" w:rsidRDefault="00CD0626" w:rsidP="00CD0626">
      <w:pPr>
        <w:rPr>
          <w:rFonts w:ascii="GHEA Grapalat" w:hAnsi="GHEA Grapalat" w:cs="Calibri"/>
          <w:bCs/>
          <w:iCs/>
          <w:sz w:val="18"/>
          <w:szCs w:val="18"/>
        </w:rPr>
      </w:pPr>
      <w:r w:rsidRPr="0013585D">
        <w:rPr>
          <w:rFonts w:ascii="GHEA Grapalat" w:hAnsi="GHEA Grapalat" w:cs="Calibri"/>
          <w:bCs/>
          <w:iCs/>
          <w:sz w:val="18"/>
          <w:szCs w:val="18"/>
        </w:rPr>
        <w:t>Ширина –28,66</w:t>
      </w:r>
      <w:r>
        <w:rPr>
          <w:rFonts w:ascii="GHEA Grapalat" w:hAnsi="GHEA Grapalat" w:cs="Calibri"/>
          <w:bCs/>
          <w:iCs/>
          <w:sz w:val="18"/>
          <w:szCs w:val="18"/>
        </w:rPr>
        <w:t>м</w:t>
      </w:r>
    </w:p>
    <w:p w14:paraId="00A57291" w14:textId="77777777" w:rsidR="00CD0626" w:rsidRPr="0013585D" w:rsidRDefault="00CD0626" w:rsidP="00CD0626">
      <w:pPr>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w:t>
      </w:r>
      <w:r w:rsidRPr="002D456A">
        <w:rPr>
          <w:rFonts w:ascii="Arial LatArm" w:hAnsi="Arial LatArm"/>
          <w:sz w:val="18"/>
          <w:szCs w:val="18"/>
          <w:lang w:val="hy-AM"/>
        </w:rPr>
        <w:t xml:space="preserve">– </w:t>
      </w:r>
      <w:r w:rsidRPr="0013585D">
        <w:rPr>
          <w:rFonts w:ascii="GHEA Grapalat" w:hAnsi="GHEA Grapalat" w:cs="Calibri"/>
          <w:bCs/>
          <w:iCs/>
          <w:sz w:val="18"/>
          <w:szCs w:val="18"/>
        </w:rPr>
        <w:t>2+9,1+13+9,1+2</w:t>
      </w:r>
      <w:r>
        <w:rPr>
          <w:rFonts w:ascii="GHEA Grapalat" w:hAnsi="GHEA Grapalat" w:cs="Calibri"/>
          <w:bCs/>
          <w:iCs/>
          <w:sz w:val="18"/>
          <w:szCs w:val="18"/>
        </w:rPr>
        <w:t>м</w:t>
      </w:r>
      <w:r w:rsidRPr="0013585D">
        <w:rPr>
          <w:rFonts w:ascii="GHEA Grapalat" w:hAnsi="GHEA Grapalat" w:cs="Calibri"/>
          <w:bCs/>
          <w:iCs/>
          <w:sz w:val="18"/>
          <w:szCs w:val="18"/>
        </w:rPr>
        <w:t xml:space="preserve">, </w:t>
      </w:r>
      <w:r>
        <w:rPr>
          <w:rFonts w:ascii="GHEA Grapalat" w:hAnsi="GHEA Grapalat" w:cs="Calibri"/>
          <w:bCs/>
          <w:iCs/>
          <w:sz w:val="18"/>
          <w:szCs w:val="18"/>
        </w:rPr>
        <w:t>ж</w:t>
      </w:r>
      <w:r w:rsidRPr="0013585D">
        <w:rPr>
          <w:rFonts w:ascii="GHEA Grapalat" w:hAnsi="GHEA Grapalat" w:cs="Calibri"/>
          <w:bCs/>
          <w:iCs/>
          <w:sz w:val="18"/>
          <w:szCs w:val="18"/>
        </w:rPr>
        <w:t>/</w:t>
      </w:r>
      <w:r>
        <w:rPr>
          <w:rFonts w:ascii="GHEA Grapalat" w:hAnsi="GHEA Grapalat" w:cs="Calibri"/>
          <w:bCs/>
          <w:iCs/>
          <w:sz w:val="18"/>
          <w:szCs w:val="18"/>
        </w:rPr>
        <w:t>б</w:t>
      </w:r>
    </w:p>
    <w:p w14:paraId="6628E7A9" w14:textId="77777777" w:rsidR="00CD0626" w:rsidRPr="0013585D" w:rsidRDefault="00CD0626" w:rsidP="00CD0626">
      <w:pPr>
        <w:rPr>
          <w:rFonts w:ascii="GHEA Grapalat" w:hAnsi="GHEA Grapalat" w:cs="Calibri"/>
          <w:bCs/>
          <w:iCs/>
          <w:sz w:val="18"/>
          <w:szCs w:val="18"/>
        </w:rPr>
      </w:pPr>
      <w:r>
        <w:rPr>
          <w:rFonts w:ascii="GHEA Grapalat" w:hAnsi="GHEA Grapalat" w:cs="Calibri"/>
          <w:bCs/>
          <w:iCs/>
          <w:sz w:val="18"/>
          <w:szCs w:val="18"/>
        </w:rPr>
        <w:t>Схема проезжей части</w:t>
      </w:r>
      <w:r w:rsidRPr="0013585D">
        <w:rPr>
          <w:rFonts w:ascii="GHEA Grapalat" w:hAnsi="GHEA Grapalat" w:cs="Calibri"/>
          <w:bCs/>
          <w:iCs/>
          <w:sz w:val="18"/>
          <w:szCs w:val="18"/>
        </w:rPr>
        <w:t xml:space="preserve"> – 2,25+23,3+2,25</w:t>
      </w:r>
      <w:r>
        <w:rPr>
          <w:rFonts w:ascii="GHEA Grapalat" w:hAnsi="GHEA Grapalat" w:cs="Calibri"/>
          <w:bCs/>
          <w:iCs/>
          <w:sz w:val="18"/>
          <w:szCs w:val="18"/>
        </w:rPr>
        <w:t>м</w:t>
      </w:r>
    </w:p>
    <w:p w14:paraId="4A4C2712" w14:textId="77777777" w:rsidR="00CD0626" w:rsidRPr="002D456A" w:rsidRDefault="00CD0626" w:rsidP="00CD0626">
      <w:pPr>
        <w:rPr>
          <w:rFonts w:ascii="Arial LatArm" w:hAnsi="Arial LatArm"/>
          <w:sz w:val="18"/>
          <w:szCs w:val="18"/>
          <w:lang w:val="hy-AM"/>
        </w:rPr>
      </w:pPr>
      <w:r>
        <w:rPr>
          <w:rFonts w:ascii="GHEA Grapalat" w:hAnsi="GHEA Grapalat" w:cs="Calibri"/>
          <w:bCs/>
          <w:iCs/>
          <w:sz w:val="18"/>
          <w:szCs w:val="18"/>
        </w:rPr>
        <w:t>Расчетный груз</w:t>
      </w:r>
      <w:r w:rsidRPr="0013585D">
        <w:rPr>
          <w:rFonts w:ascii="GHEA Grapalat" w:hAnsi="GHEA Grapalat" w:cs="Calibri"/>
          <w:bCs/>
          <w:iCs/>
          <w:sz w:val="18"/>
          <w:szCs w:val="18"/>
        </w:rPr>
        <w:t xml:space="preserve"> –  H-13</w:t>
      </w:r>
    </w:p>
    <w:p w14:paraId="6683B953" w14:textId="77777777" w:rsidR="00CD0626" w:rsidRPr="002D456A" w:rsidRDefault="00CD0626" w:rsidP="00CD0626">
      <w:pPr>
        <w:rPr>
          <w:rFonts w:ascii="Arial LatArm" w:hAnsi="Arial LatArm"/>
          <w:sz w:val="18"/>
          <w:szCs w:val="18"/>
          <w:lang w:val="hy-AM"/>
        </w:rPr>
      </w:pPr>
      <w:r w:rsidRPr="00A750AA">
        <w:rPr>
          <w:rFonts w:ascii="GHEA Grapalat" w:hAnsi="GHEA Grapalat" w:cs="Calibri"/>
          <w:bCs/>
          <w:iCs/>
          <w:sz w:val="18"/>
          <w:szCs w:val="18"/>
          <w:lang w:val="hy-AM"/>
        </w:rPr>
        <w:t>Дата  строительства</w:t>
      </w:r>
      <w:r w:rsidRPr="000F7DDE">
        <w:rPr>
          <w:rFonts w:ascii="GHEA Grapalat" w:hAnsi="GHEA Grapalat" w:cs="Calibri"/>
          <w:bCs/>
          <w:iCs/>
          <w:sz w:val="18"/>
          <w:szCs w:val="18"/>
          <w:lang w:val="hy-AM"/>
        </w:rPr>
        <w:t xml:space="preserve"> </w:t>
      </w:r>
      <w:r w:rsidRPr="002D456A">
        <w:rPr>
          <w:rFonts w:ascii="Arial LatArm" w:hAnsi="Arial LatArm"/>
          <w:sz w:val="18"/>
          <w:szCs w:val="18"/>
          <w:lang w:val="hy-AM"/>
        </w:rPr>
        <w:t xml:space="preserve">– </w:t>
      </w:r>
      <w:r w:rsidRPr="00A750AA">
        <w:rPr>
          <w:rFonts w:ascii="GHEA Grapalat" w:hAnsi="GHEA Grapalat" w:cs="Calibri"/>
          <w:bCs/>
          <w:iCs/>
          <w:sz w:val="18"/>
          <w:szCs w:val="18"/>
          <w:lang w:val="hy-AM"/>
        </w:rPr>
        <w:t>1959г.</w:t>
      </w:r>
    </w:p>
    <w:p w14:paraId="6669928C" w14:textId="77777777" w:rsidR="00CD0626" w:rsidRPr="002D456A" w:rsidRDefault="00CD0626" w:rsidP="00CD0626">
      <w:pPr>
        <w:rPr>
          <w:rFonts w:ascii="Arial LatArm" w:hAnsi="Arial LatArm"/>
          <w:sz w:val="18"/>
          <w:szCs w:val="18"/>
          <w:lang w:val="hy-AM"/>
        </w:rPr>
      </w:pPr>
      <w:r w:rsidRPr="002D456A">
        <w:rPr>
          <w:rFonts w:ascii="Arial LatArm" w:hAnsi="Arial LatArm"/>
          <w:sz w:val="18"/>
          <w:szCs w:val="18"/>
          <w:lang w:val="hy-AM"/>
        </w:rPr>
        <w:t>1.</w:t>
      </w:r>
      <w:r w:rsidRPr="00A750AA">
        <w:rPr>
          <w:rFonts w:ascii="Calibri" w:hAnsi="Calibri"/>
          <w:sz w:val="18"/>
          <w:szCs w:val="18"/>
          <w:lang w:val="hy-AM"/>
        </w:rPr>
        <w:t xml:space="preserve"> </w:t>
      </w:r>
      <w:r>
        <w:rPr>
          <w:rFonts w:ascii="Calibri" w:hAnsi="Calibri"/>
          <w:sz w:val="18"/>
          <w:szCs w:val="18"/>
        </w:rPr>
        <w:t xml:space="preserve"> </w:t>
      </w:r>
      <w:r w:rsidRPr="00500A60">
        <w:rPr>
          <w:rFonts w:ascii="GHEA Grapalat" w:hAnsi="GHEA Grapalat" w:cs="Calibri"/>
          <w:bCs/>
          <w:iCs/>
          <w:sz w:val="18"/>
          <w:szCs w:val="18"/>
          <w:lang w:val="hy-AM"/>
        </w:rPr>
        <w:t xml:space="preserve">Постоянное обеспечение водоотвода с </w:t>
      </w:r>
      <w:r>
        <w:rPr>
          <w:rFonts w:ascii="GHEA Grapalat" w:hAnsi="GHEA Grapalat" w:cs="Calibri"/>
          <w:bCs/>
          <w:iCs/>
          <w:sz w:val="18"/>
          <w:szCs w:val="18"/>
        </w:rPr>
        <w:t>низов ферм,</w:t>
      </w:r>
    </w:p>
    <w:p w14:paraId="7B27E630" w14:textId="77777777" w:rsidR="00CD0626" w:rsidRPr="00A750AA" w:rsidRDefault="00CD0626" w:rsidP="00CD0626">
      <w:pPr>
        <w:rPr>
          <w:rFonts w:ascii="GHEA Grapalat" w:hAnsi="GHEA Grapalat" w:cs="Calibri"/>
          <w:bCs/>
          <w:iCs/>
          <w:sz w:val="18"/>
          <w:szCs w:val="18"/>
          <w:lang w:val="hy-AM"/>
        </w:rPr>
      </w:pPr>
      <w:r w:rsidRPr="00A750AA">
        <w:rPr>
          <w:rFonts w:ascii="GHEA Grapalat" w:hAnsi="GHEA Grapalat" w:cs="Calibri"/>
          <w:bCs/>
          <w:iCs/>
          <w:sz w:val="18"/>
          <w:szCs w:val="18"/>
          <w:lang w:val="hy-AM"/>
        </w:rPr>
        <w:t>2.  Очистка водоотвдных труб, обеспечение бесперебойной работы водоотводной системы,</w:t>
      </w:r>
    </w:p>
    <w:p w14:paraId="44B6BDC4" w14:textId="77777777" w:rsidR="00CD0626" w:rsidRDefault="00CD0626" w:rsidP="00CD0626">
      <w:pPr>
        <w:rPr>
          <w:rFonts w:ascii="GHEA Grapalat" w:hAnsi="GHEA Grapalat" w:cs="Calibri"/>
          <w:bCs/>
          <w:iCs/>
          <w:sz w:val="18"/>
          <w:szCs w:val="18"/>
        </w:rPr>
      </w:pPr>
      <w:r w:rsidRPr="00A750AA">
        <w:rPr>
          <w:rFonts w:ascii="GHEA Grapalat" w:hAnsi="GHEA Grapalat" w:cs="Calibri"/>
          <w:bCs/>
          <w:iCs/>
          <w:sz w:val="18"/>
          <w:szCs w:val="18"/>
          <w:lang w:val="hy-AM"/>
        </w:rPr>
        <w:t xml:space="preserve">3. </w:t>
      </w:r>
      <w:r w:rsidRPr="002465CC">
        <w:rPr>
          <w:rFonts w:ascii="GHEA Grapalat" w:hAnsi="GHEA Grapalat" w:cs="Calibri"/>
          <w:bCs/>
          <w:iCs/>
          <w:sz w:val="18"/>
          <w:szCs w:val="18"/>
          <w:lang w:val="hy-AM"/>
        </w:rPr>
        <w:t>Периодическ</w:t>
      </w:r>
      <w:r w:rsidRPr="006E647D">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6E647D">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пролетных конструкций</w:t>
      </w:r>
      <w:r w:rsidRPr="000F1126">
        <w:rPr>
          <w:rFonts w:ascii="GHEA Grapalat" w:hAnsi="GHEA Grapalat" w:cs="Calibri"/>
          <w:bCs/>
          <w:iCs/>
          <w:sz w:val="18"/>
          <w:szCs w:val="18"/>
          <w:lang w:val="hy-AM"/>
        </w:rPr>
        <w:t xml:space="preserve">, при обнаружении трещин и </w:t>
      </w:r>
      <w:r w:rsidRPr="006E647D">
        <w:rPr>
          <w:rFonts w:ascii="GHEA Grapalat" w:hAnsi="GHEA Grapalat" w:cs="Calibri"/>
          <w:bCs/>
          <w:iCs/>
          <w:sz w:val="18"/>
          <w:szCs w:val="18"/>
          <w:lang w:val="hy-AM"/>
        </w:rPr>
        <w:t xml:space="preserve">повреждений </w:t>
      </w:r>
      <w:r w:rsidRPr="002465CC">
        <w:rPr>
          <w:rFonts w:ascii="GHEA Grapalat" w:hAnsi="GHEA Grapalat" w:cs="Calibri"/>
          <w:bCs/>
          <w:iCs/>
          <w:sz w:val="18"/>
          <w:szCs w:val="18"/>
          <w:lang w:val="hy-AM"/>
        </w:rPr>
        <w:t>-исполнение ремонт</w:t>
      </w:r>
      <w:r w:rsidRPr="006E647D">
        <w:rPr>
          <w:rFonts w:ascii="GHEA Grapalat" w:hAnsi="GHEA Grapalat" w:cs="Calibri"/>
          <w:bCs/>
          <w:iCs/>
          <w:sz w:val="18"/>
          <w:szCs w:val="18"/>
          <w:lang w:val="hy-AM"/>
        </w:rPr>
        <w:t>ных работ,</w:t>
      </w:r>
    </w:p>
    <w:p w14:paraId="319AEBA2" w14:textId="77777777" w:rsidR="00CD0626" w:rsidRPr="00A15D4A" w:rsidRDefault="00CD0626" w:rsidP="00CD0626">
      <w:pPr>
        <w:rPr>
          <w:rFonts w:ascii="Calibri" w:hAnsi="Calibri"/>
          <w:sz w:val="18"/>
          <w:szCs w:val="18"/>
        </w:rPr>
      </w:pPr>
      <w:r w:rsidRPr="00A750AA">
        <w:rPr>
          <w:rFonts w:ascii="GHEA Grapalat" w:hAnsi="GHEA Grapalat" w:cs="Calibri"/>
          <w:bCs/>
          <w:iCs/>
          <w:sz w:val="18"/>
          <w:szCs w:val="18"/>
          <w:lang w:val="hy-AM"/>
        </w:rPr>
        <w:t>4.</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 xml:space="preserve">конечных и промежуточных опор, </w:t>
      </w:r>
      <w:r w:rsidRPr="000F1126">
        <w:rPr>
          <w:rFonts w:ascii="GHEA Grapalat" w:hAnsi="GHEA Grapalat" w:cs="Calibri"/>
          <w:bCs/>
          <w:iCs/>
          <w:sz w:val="18"/>
          <w:szCs w:val="18"/>
          <w:lang w:val="hy-AM"/>
        </w:rPr>
        <w:t xml:space="preserve">обнаружении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1F4E811E" w14:textId="77777777" w:rsidR="00CD0626" w:rsidRPr="00A750AA" w:rsidRDefault="00CD0626" w:rsidP="00CD0626">
      <w:pPr>
        <w:rPr>
          <w:rFonts w:ascii="GHEA Grapalat" w:hAnsi="GHEA Grapalat" w:cs="Calibri"/>
          <w:bCs/>
          <w:iCs/>
          <w:sz w:val="18"/>
          <w:szCs w:val="18"/>
          <w:lang w:val="hy-AM"/>
        </w:rPr>
      </w:pPr>
      <w:r w:rsidRPr="00A750AA">
        <w:rPr>
          <w:rFonts w:ascii="GHEA Grapalat" w:hAnsi="GHEA Grapalat" w:cs="Calibri"/>
          <w:bCs/>
          <w:iCs/>
          <w:sz w:val="18"/>
          <w:szCs w:val="18"/>
          <w:lang w:val="hy-AM"/>
        </w:rPr>
        <w:t>5. При необходомости местная покраска перил и столбов освещения,</w:t>
      </w:r>
    </w:p>
    <w:p w14:paraId="21BC1885" w14:textId="77777777" w:rsidR="00CD0626" w:rsidRPr="00F0579E" w:rsidRDefault="00CD0626" w:rsidP="00CD0626">
      <w:pPr>
        <w:rPr>
          <w:rFonts w:ascii="GHEA Grapalat" w:hAnsi="GHEA Grapalat" w:cs="Calibri"/>
          <w:bCs/>
          <w:iCs/>
          <w:sz w:val="18"/>
          <w:szCs w:val="18"/>
          <w:lang w:val="hy-AM"/>
        </w:rPr>
      </w:pPr>
      <w:r w:rsidRPr="00F0579E">
        <w:rPr>
          <w:rFonts w:ascii="GHEA Grapalat" w:hAnsi="GHEA Grapalat" w:cs="Calibri"/>
          <w:bCs/>
          <w:iCs/>
          <w:sz w:val="18"/>
          <w:szCs w:val="18"/>
          <w:lang w:val="hy-AM"/>
        </w:rPr>
        <w:t>6. Осмотр конов заливки, при необходимости-выправление деформированных участков,</w:t>
      </w:r>
    </w:p>
    <w:p w14:paraId="480557C5" w14:textId="77777777" w:rsidR="00CD0626" w:rsidRPr="00F0579E" w:rsidRDefault="00CD0626" w:rsidP="00CD0626">
      <w:pPr>
        <w:jc w:val="both"/>
        <w:rPr>
          <w:rFonts w:ascii="GHEA Grapalat" w:hAnsi="GHEA Grapalat" w:cs="Calibri"/>
          <w:bCs/>
          <w:iCs/>
          <w:sz w:val="18"/>
          <w:szCs w:val="18"/>
          <w:lang w:val="hy-AM"/>
        </w:rPr>
      </w:pPr>
      <w:r w:rsidRPr="00F0579E">
        <w:rPr>
          <w:rFonts w:ascii="GHEA Grapalat" w:hAnsi="GHEA Grapalat" w:cs="Calibri"/>
          <w:bCs/>
          <w:iCs/>
          <w:sz w:val="18"/>
          <w:szCs w:val="18"/>
          <w:lang w:val="hy-AM"/>
        </w:rPr>
        <w:t>7. При необходимости местная покраска блоков бетонных ограждений,</w:t>
      </w:r>
    </w:p>
    <w:p w14:paraId="1004F5EA" w14:textId="77777777" w:rsidR="00CD0626" w:rsidRPr="00C95912" w:rsidRDefault="00CD0626" w:rsidP="00CD0626">
      <w:pPr>
        <w:rPr>
          <w:rFonts w:ascii="Calibri" w:hAnsi="Calibri"/>
          <w:sz w:val="18"/>
          <w:szCs w:val="18"/>
        </w:rPr>
      </w:pPr>
      <w:r w:rsidRPr="00F0579E">
        <w:rPr>
          <w:rFonts w:ascii="GHEA Grapalat" w:hAnsi="GHEA Grapalat" w:cs="Calibri"/>
          <w:bCs/>
          <w:iCs/>
          <w:sz w:val="18"/>
          <w:szCs w:val="18"/>
          <w:lang w:val="hy-AM"/>
        </w:rPr>
        <w:t>8. Периодическая очистка проезжей части и тротуаров от грязи</w:t>
      </w:r>
      <w:r>
        <w:rPr>
          <w:rFonts w:ascii="GHEA Grapalat" w:hAnsi="GHEA Grapalat" w:cs="Calibri"/>
          <w:bCs/>
          <w:iCs/>
          <w:sz w:val="18"/>
          <w:szCs w:val="18"/>
        </w:rPr>
        <w:t xml:space="preserve"> и грунтовых накоплений. </w:t>
      </w:r>
    </w:p>
    <w:p w14:paraId="295AC137" w14:textId="77777777" w:rsidR="00CD0626" w:rsidRPr="00A7580F" w:rsidRDefault="00CD0626" w:rsidP="00CD0626">
      <w:pPr>
        <w:rPr>
          <w:rFonts w:ascii="GHEA Grapalat" w:hAnsi="GHEA Grapalat" w:cs="Calibri"/>
          <w:bCs/>
          <w:iCs/>
          <w:sz w:val="4"/>
          <w:szCs w:val="4"/>
          <w:lang w:val="hy-AM"/>
        </w:rPr>
      </w:pPr>
    </w:p>
    <w:p w14:paraId="19B31F18" w14:textId="77777777" w:rsidR="00CD0626" w:rsidRDefault="00CD0626" w:rsidP="00CD0626">
      <w:pPr>
        <w:rPr>
          <w:rFonts w:ascii="GHEA Grapalat" w:hAnsi="GHEA Grapalat" w:cs="Calibri"/>
          <w:b/>
          <w:bCs/>
          <w:iCs/>
          <w:sz w:val="18"/>
          <w:szCs w:val="18"/>
          <w:u w:val="single"/>
        </w:rPr>
      </w:pPr>
      <w:r w:rsidRPr="0051461F">
        <w:rPr>
          <w:rFonts w:ascii="GHEA Grapalat" w:hAnsi="GHEA Grapalat" w:cs="Calibri"/>
          <w:b/>
          <w:bCs/>
          <w:iCs/>
          <w:sz w:val="18"/>
          <w:szCs w:val="18"/>
          <w:u w:val="single"/>
          <w:lang w:val="hy-AM"/>
        </w:rPr>
        <w:t>25.</w:t>
      </w:r>
      <w:r w:rsidRPr="00F0579E">
        <w:rPr>
          <w:rFonts w:ascii="GHEA Grapalat" w:hAnsi="GHEA Grapalat" w:cs="Calibri"/>
          <w:b/>
          <w:bCs/>
          <w:iCs/>
          <w:sz w:val="18"/>
          <w:szCs w:val="18"/>
          <w:u w:val="single"/>
          <w:lang w:val="hy-AM"/>
        </w:rPr>
        <w:t xml:space="preserve"> П</w:t>
      </w:r>
      <w:r>
        <w:rPr>
          <w:rFonts w:ascii="GHEA Grapalat" w:hAnsi="GHEA Grapalat" w:cs="Calibri"/>
          <w:b/>
          <w:bCs/>
          <w:iCs/>
          <w:sz w:val="18"/>
          <w:szCs w:val="18"/>
          <w:u w:val="single"/>
        </w:rPr>
        <w:t>утепровод на улице Ханджян- через улицу Вардананц</w:t>
      </w:r>
    </w:p>
    <w:p w14:paraId="07BC9378" w14:textId="77777777" w:rsidR="00CD0626" w:rsidRPr="00B6451A" w:rsidRDefault="00CD0626" w:rsidP="00CD0626">
      <w:pPr>
        <w:rPr>
          <w:rFonts w:ascii="GHEA Grapalat" w:hAnsi="GHEA Grapalat" w:cs="Calibri"/>
          <w:bCs/>
          <w:iCs/>
          <w:sz w:val="4"/>
          <w:szCs w:val="4"/>
          <w:lang w:val="hy-AM"/>
        </w:rPr>
      </w:pPr>
    </w:p>
    <w:p w14:paraId="68721B76"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w:t>
      </w:r>
      <w:r w:rsidRPr="00A750AA">
        <w:rPr>
          <w:rFonts w:ascii="GHEA Grapalat" w:hAnsi="GHEA Grapalat" w:cs="Calibri"/>
          <w:bCs/>
          <w:iCs/>
          <w:sz w:val="18"/>
          <w:szCs w:val="18"/>
          <w:lang w:val="hy-AM"/>
        </w:rPr>
        <w:t xml:space="preserve"> </w:t>
      </w:r>
      <w:r>
        <w:rPr>
          <w:rFonts w:ascii="GHEA Grapalat" w:hAnsi="GHEA Grapalat" w:cs="Calibri"/>
          <w:bCs/>
          <w:iCs/>
          <w:sz w:val="18"/>
          <w:szCs w:val="18"/>
          <w:lang w:val="hy-AM"/>
        </w:rPr>
        <w:t>Օ</w:t>
      </w:r>
      <w:r w:rsidRPr="00A750AA">
        <w:rPr>
          <w:rFonts w:ascii="GHEA Grapalat" w:hAnsi="GHEA Grapalat" w:cs="Calibri"/>
          <w:bCs/>
          <w:iCs/>
          <w:sz w:val="18"/>
          <w:szCs w:val="18"/>
          <w:lang w:val="hy-AM"/>
        </w:rPr>
        <w:t>беспечение бесперебойной работы водоотводной системы,</w:t>
      </w:r>
    </w:p>
    <w:p w14:paraId="7C9478E5"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w:t>
      </w:r>
      <w:r w:rsidRPr="00F0579E">
        <w:rPr>
          <w:rFonts w:ascii="GHEA Grapalat" w:hAnsi="GHEA Grapalat" w:cs="Calibri"/>
          <w:bCs/>
          <w:iCs/>
          <w:sz w:val="18"/>
          <w:szCs w:val="18"/>
          <w:lang w:val="hy-AM"/>
        </w:rPr>
        <w:t xml:space="preserve"> При необходимости </w:t>
      </w:r>
      <w:r>
        <w:rPr>
          <w:rFonts w:ascii="GHEA Grapalat" w:hAnsi="GHEA Grapalat" w:cs="Calibri"/>
          <w:bCs/>
          <w:iCs/>
          <w:sz w:val="18"/>
          <w:szCs w:val="18"/>
        </w:rPr>
        <w:t>исправление, укрепление и покраска</w:t>
      </w:r>
      <w:r w:rsidRPr="00F0579E">
        <w:rPr>
          <w:rFonts w:ascii="GHEA Grapalat" w:hAnsi="GHEA Grapalat" w:cs="Calibri"/>
          <w:bCs/>
          <w:iCs/>
          <w:sz w:val="18"/>
          <w:szCs w:val="18"/>
          <w:lang w:val="hy-AM"/>
        </w:rPr>
        <w:t xml:space="preserve"> бетонных ограждений</w:t>
      </w:r>
      <w:r w:rsidRPr="000F7DDE">
        <w:rPr>
          <w:rFonts w:ascii="GHEA Grapalat" w:hAnsi="GHEA Grapalat" w:cs="Calibri"/>
          <w:bCs/>
          <w:iCs/>
          <w:sz w:val="18"/>
          <w:szCs w:val="18"/>
          <w:lang w:val="hy-AM"/>
        </w:rPr>
        <w:t xml:space="preserve"> </w:t>
      </w:r>
    </w:p>
    <w:p w14:paraId="66EEF322" w14:textId="77777777" w:rsidR="00CD0626" w:rsidRPr="0010026C"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пролетных конструкций</w:t>
      </w:r>
      <w:r>
        <w:rPr>
          <w:rFonts w:ascii="GHEA Grapalat" w:hAnsi="GHEA Grapalat" w:cs="Calibri"/>
          <w:bCs/>
          <w:iCs/>
          <w:sz w:val="18"/>
          <w:szCs w:val="18"/>
        </w:rPr>
        <w:t xml:space="preserve"> и стен</w:t>
      </w:r>
      <w:r w:rsidRPr="002465CC">
        <w:rPr>
          <w:rFonts w:ascii="GHEA Grapalat" w:hAnsi="GHEA Grapalat" w:cs="Calibri"/>
          <w:bCs/>
          <w:iCs/>
          <w:sz w:val="18"/>
          <w:szCs w:val="18"/>
          <w:lang w:val="hy-AM"/>
        </w:rPr>
        <w:t xml:space="preserve">, при </w:t>
      </w:r>
      <w:r>
        <w:rPr>
          <w:rFonts w:ascii="GHEA Grapalat" w:hAnsi="GHEA Grapalat" w:cs="Calibri"/>
          <w:bCs/>
          <w:iCs/>
          <w:sz w:val="18"/>
          <w:szCs w:val="18"/>
        </w:rPr>
        <w:t xml:space="preserve"> необходимости </w:t>
      </w:r>
      <w:r w:rsidRPr="002465CC">
        <w:rPr>
          <w:rFonts w:ascii="GHEA Grapalat" w:hAnsi="GHEA Grapalat" w:cs="Calibri"/>
          <w:bCs/>
          <w:iCs/>
          <w:sz w:val="18"/>
          <w:szCs w:val="18"/>
          <w:lang w:val="hy-AM"/>
        </w:rPr>
        <w:t>исполнение ремонт</w:t>
      </w:r>
      <w:r w:rsidRPr="000A677A">
        <w:rPr>
          <w:rFonts w:ascii="GHEA Grapalat" w:hAnsi="GHEA Grapalat" w:cs="Calibri"/>
          <w:bCs/>
          <w:iCs/>
          <w:sz w:val="18"/>
          <w:szCs w:val="18"/>
          <w:lang w:val="hy-AM"/>
        </w:rPr>
        <w:t>ных работ,</w:t>
      </w:r>
    </w:p>
    <w:p w14:paraId="77F2489F"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w:t>
      </w:r>
      <w:r w:rsidRPr="00294DFF">
        <w:rPr>
          <w:rFonts w:ascii="GHEA Grapalat" w:hAnsi="GHEA Grapalat" w:cs="Calibri"/>
          <w:bCs/>
          <w:iCs/>
          <w:sz w:val="18"/>
          <w:szCs w:val="18"/>
          <w:lang w:val="hy-AM"/>
        </w:rPr>
        <w:t xml:space="preserve"> Очистка от </w:t>
      </w:r>
      <w:r>
        <w:rPr>
          <w:rFonts w:ascii="GHEA Grapalat" w:hAnsi="GHEA Grapalat" w:cs="Calibri"/>
          <w:bCs/>
          <w:iCs/>
          <w:sz w:val="18"/>
          <w:szCs w:val="18"/>
        </w:rPr>
        <w:t>грязи низов ферм.</w:t>
      </w:r>
    </w:p>
    <w:p w14:paraId="24D903D5" w14:textId="77777777" w:rsidR="00CD0626" w:rsidRPr="001A6FBA" w:rsidRDefault="00CD0626" w:rsidP="00CD0626">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26.</w:t>
      </w:r>
      <w:r>
        <w:rPr>
          <w:rFonts w:ascii="GHEA Grapalat" w:hAnsi="GHEA Grapalat" w:cs="Calibri"/>
          <w:b/>
          <w:bCs/>
          <w:iCs/>
          <w:sz w:val="18"/>
          <w:szCs w:val="18"/>
          <w:u w:val="single"/>
          <w:lang w:val="hy-AM"/>
        </w:rPr>
        <w:t xml:space="preserve"> </w:t>
      </w:r>
      <w:r w:rsidRPr="00F0579E">
        <w:rPr>
          <w:rFonts w:ascii="GHEA Grapalat" w:hAnsi="GHEA Grapalat" w:cs="Calibri"/>
          <w:b/>
          <w:bCs/>
          <w:iCs/>
          <w:sz w:val="18"/>
          <w:szCs w:val="18"/>
          <w:u w:val="single"/>
          <w:lang w:val="hy-AM"/>
        </w:rPr>
        <w:t>П</w:t>
      </w:r>
      <w:r w:rsidRPr="003514A2">
        <w:rPr>
          <w:rFonts w:ascii="GHEA Grapalat" w:hAnsi="GHEA Grapalat" w:cs="Calibri"/>
          <w:b/>
          <w:bCs/>
          <w:iCs/>
          <w:sz w:val="18"/>
          <w:szCs w:val="18"/>
          <w:u w:val="single"/>
          <w:lang w:val="hy-AM"/>
        </w:rPr>
        <w:t>утепровод на перекрестке улице Ханджян</w:t>
      </w:r>
      <w:r w:rsidRPr="001A6FBA">
        <w:rPr>
          <w:rFonts w:ascii="GHEA Grapalat" w:hAnsi="GHEA Grapalat" w:cs="Calibri"/>
          <w:b/>
          <w:bCs/>
          <w:iCs/>
          <w:sz w:val="18"/>
          <w:szCs w:val="18"/>
          <w:u w:val="single"/>
          <w:lang w:val="hy-AM"/>
        </w:rPr>
        <w:t xml:space="preserve"> –</w:t>
      </w:r>
      <w:r w:rsidRPr="00D35EE7">
        <w:rPr>
          <w:rFonts w:ascii="GHEA Grapalat" w:hAnsi="GHEA Grapalat" w:cs="Calibri"/>
          <w:b/>
          <w:bCs/>
          <w:iCs/>
          <w:sz w:val="18"/>
          <w:szCs w:val="18"/>
          <w:u w:val="single"/>
          <w:lang w:val="hy-AM"/>
        </w:rPr>
        <w:t xml:space="preserve">Саят-Нова </w:t>
      </w:r>
      <w:r w:rsidRPr="001A6FBA">
        <w:rPr>
          <w:rFonts w:ascii="GHEA Grapalat" w:hAnsi="GHEA Grapalat" w:cs="Calibri"/>
          <w:b/>
          <w:bCs/>
          <w:iCs/>
          <w:sz w:val="18"/>
          <w:szCs w:val="18"/>
          <w:u w:val="single"/>
          <w:lang w:val="hy-AM"/>
        </w:rPr>
        <w:t>(</w:t>
      </w:r>
      <w:r>
        <w:rPr>
          <w:rFonts w:ascii="GHEA Grapalat" w:hAnsi="GHEA Grapalat" w:cs="Calibri"/>
          <w:b/>
          <w:bCs/>
          <w:iCs/>
          <w:sz w:val="18"/>
          <w:szCs w:val="18"/>
          <w:u w:val="single"/>
        </w:rPr>
        <w:t>рядом с Домом  Шахмата</w:t>
      </w:r>
      <w:r w:rsidRPr="001A6FBA">
        <w:rPr>
          <w:rFonts w:ascii="GHEA Grapalat" w:hAnsi="GHEA Grapalat" w:cs="Calibri"/>
          <w:b/>
          <w:bCs/>
          <w:iCs/>
          <w:sz w:val="18"/>
          <w:szCs w:val="18"/>
          <w:u w:val="single"/>
          <w:lang w:val="hy-AM"/>
        </w:rPr>
        <w:t>)</w:t>
      </w:r>
    </w:p>
    <w:p w14:paraId="3474D6D3" w14:textId="77777777" w:rsidR="00CD0626" w:rsidRPr="00B6451A" w:rsidRDefault="00CD0626" w:rsidP="00CD0626">
      <w:pPr>
        <w:rPr>
          <w:rFonts w:ascii="GHEA Grapalat" w:hAnsi="GHEA Grapalat" w:cs="Calibri"/>
          <w:bCs/>
          <w:iCs/>
          <w:sz w:val="4"/>
          <w:szCs w:val="4"/>
          <w:lang w:val="hy-AM"/>
        </w:rPr>
      </w:pPr>
    </w:p>
    <w:p w14:paraId="01622B55"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w:t>
      </w:r>
      <w:r>
        <w:rPr>
          <w:rFonts w:ascii="GHEA Grapalat" w:hAnsi="GHEA Grapalat" w:cs="Calibri"/>
          <w:bCs/>
          <w:iCs/>
          <w:sz w:val="18"/>
          <w:szCs w:val="18"/>
          <w:lang w:val="hy-AM"/>
        </w:rPr>
        <w:t xml:space="preserve"> Օ</w:t>
      </w:r>
      <w:r w:rsidRPr="00A750AA">
        <w:rPr>
          <w:rFonts w:ascii="GHEA Grapalat" w:hAnsi="GHEA Grapalat" w:cs="Calibri"/>
          <w:bCs/>
          <w:iCs/>
          <w:sz w:val="18"/>
          <w:szCs w:val="18"/>
          <w:lang w:val="hy-AM"/>
        </w:rPr>
        <w:t>беспечение бесперебойной работы водоотводной системы,</w:t>
      </w:r>
    </w:p>
    <w:p w14:paraId="2E2504B7"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w:t>
      </w:r>
      <w:r w:rsidRPr="00F0579E">
        <w:rPr>
          <w:rFonts w:ascii="GHEA Grapalat" w:hAnsi="GHEA Grapalat" w:cs="Calibri"/>
          <w:bCs/>
          <w:iCs/>
          <w:sz w:val="18"/>
          <w:szCs w:val="18"/>
          <w:lang w:val="hy-AM"/>
        </w:rPr>
        <w:t xml:space="preserve"> При необходимости </w:t>
      </w:r>
      <w:r>
        <w:rPr>
          <w:rFonts w:ascii="GHEA Grapalat" w:hAnsi="GHEA Grapalat" w:cs="Calibri"/>
          <w:bCs/>
          <w:iCs/>
          <w:sz w:val="18"/>
          <w:szCs w:val="18"/>
        </w:rPr>
        <w:t>исправление, укрепление и покраска</w:t>
      </w:r>
      <w:r w:rsidRPr="00F0579E">
        <w:rPr>
          <w:rFonts w:ascii="GHEA Grapalat" w:hAnsi="GHEA Grapalat" w:cs="Calibri"/>
          <w:bCs/>
          <w:iCs/>
          <w:sz w:val="18"/>
          <w:szCs w:val="18"/>
          <w:lang w:val="hy-AM"/>
        </w:rPr>
        <w:t xml:space="preserve"> бетонных ограждений</w:t>
      </w:r>
      <w:r w:rsidRPr="000F7DDE">
        <w:rPr>
          <w:rFonts w:ascii="GHEA Grapalat" w:hAnsi="GHEA Grapalat" w:cs="Calibri"/>
          <w:bCs/>
          <w:iCs/>
          <w:sz w:val="18"/>
          <w:szCs w:val="18"/>
          <w:lang w:val="hy-AM"/>
        </w:rPr>
        <w:t xml:space="preserve"> </w:t>
      </w:r>
    </w:p>
    <w:p w14:paraId="5D32BA18" w14:textId="77777777" w:rsidR="00CD0626" w:rsidRPr="0010026C"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пролетных конструкций</w:t>
      </w:r>
      <w:r>
        <w:rPr>
          <w:rFonts w:ascii="GHEA Grapalat" w:hAnsi="GHEA Grapalat" w:cs="Calibri"/>
          <w:bCs/>
          <w:iCs/>
          <w:sz w:val="18"/>
          <w:szCs w:val="18"/>
        </w:rPr>
        <w:t xml:space="preserve"> и стен</w:t>
      </w:r>
      <w:r w:rsidRPr="002465CC">
        <w:rPr>
          <w:rFonts w:ascii="GHEA Grapalat" w:hAnsi="GHEA Grapalat" w:cs="Calibri"/>
          <w:bCs/>
          <w:iCs/>
          <w:sz w:val="18"/>
          <w:szCs w:val="18"/>
          <w:lang w:val="hy-AM"/>
        </w:rPr>
        <w:t xml:space="preserve">, при </w:t>
      </w:r>
      <w:r>
        <w:rPr>
          <w:rFonts w:ascii="GHEA Grapalat" w:hAnsi="GHEA Grapalat" w:cs="Calibri"/>
          <w:bCs/>
          <w:iCs/>
          <w:sz w:val="18"/>
          <w:szCs w:val="18"/>
        </w:rPr>
        <w:t xml:space="preserve"> необходимости </w:t>
      </w:r>
      <w:r w:rsidRPr="002465CC">
        <w:rPr>
          <w:rFonts w:ascii="GHEA Grapalat" w:hAnsi="GHEA Grapalat" w:cs="Calibri"/>
          <w:bCs/>
          <w:iCs/>
          <w:sz w:val="18"/>
          <w:szCs w:val="18"/>
          <w:lang w:val="hy-AM"/>
        </w:rPr>
        <w:t>исполнение ремонт</w:t>
      </w:r>
      <w:r w:rsidRPr="000A677A">
        <w:rPr>
          <w:rFonts w:ascii="GHEA Grapalat" w:hAnsi="GHEA Grapalat" w:cs="Calibri"/>
          <w:bCs/>
          <w:iCs/>
          <w:sz w:val="18"/>
          <w:szCs w:val="18"/>
          <w:lang w:val="hy-AM"/>
        </w:rPr>
        <w:t>ных работ,</w:t>
      </w:r>
    </w:p>
    <w:p w14:paraId="7E1A1959"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w:t>
      </w:r>
      <w:r w:rsidRPr="00294DFF">
        <w:rPr>
          <w:rFonts w:ascii="GHEA Grapalat" w:hAnsi="GHEA Grapalat" w:cs="Calibri"/>
          <w:bCs/>
          <w:iCs/>
          <w:sz w:val="18"/>
          <w:szCs w:val="18"/>
          <w:lang w:val="hy-AM"/>
        </w:rPr>
        <w:t xml:space="preserve"> Очистка от </w:t>
      </w:r>
      <w:r>
        <w:rPr>
          <w:rFonts w:ascii="GHEA Grapalat" w:hAnsi="GHEA Grapalat" w:cs="Calibri"/>
          <w:bCs/>
          <w:iCs/>
          <w:sz w:val="18"/>
          <w:szCs w:val="18"/>
        </w:rPr>
        <w:t>грязи низов ферм.</w:t>
      </w:r>
    </w:p>
    <w:p w14:paraId="4A4B5FC5" w14:textId="77777777" w:rsidR="00CD0626" w:rsidRDefault="00CD0626" w:rsidP="00CD0626">
      <w:pPr>
        <w:rPr>
          <w:rFonts w:ascii="Calibri" w:hAnsi="Calibri"/>
          <w:b/>
          <w:sz w:val="18"/>
          <w:szCs w:val="18"/>
          <w:u w:val="single"/>
        </w:rPr>
      </w:pPr>
      <w:r w:rsidRPr="0051461F">
        <w:rPr>
          <w:rFonts w:ascii="GHEA Grapalat" w:hAnsi="GHEA Grapalat" w:cs="Calibri"/>
          <w:b/>
          <w:bCs/>
          <w:iCs/>
          <w:sz w:val="18"/>
          <w:szCs w:val="18"/>
          <w:u w:val="single"/>
          <w:lang w:val="hy-AM"/>
        </w:rPr>
        <w:t xml:space="preserve">27 </w:t>
      </w:r>
      <w:r w:rsidRPr="0051461F">
        <w:rPr>
          <w:rFonts w:ascii="Arial Armenian" w:hAnsi="Arial Armenian"/>
          <w:b/>
          <w:u w:val="single"/>
          <w:lang w:val="hy-AM"/>
        </w:rPr>
        <w:t>.</w:t>
      </w:r>
      <w:r w:rsidRPr="00F0579E">
        <w:rPr>
          <w:rFonts w:ascii="GHEA Grapalat" w:hAnsi="GHEA Grapalat" w:cs="Calibri"/>
          <w:b/>
          <w:bCs/>
          <w:iCs/>
          <w:sz w:val="18"/>
          <w:szCs w:val="18"/>
          <w:u w:val="single"/>
          <w:lang w:val="hy-AM"/>
        </w:rPr>
        <w:t xml:space="preserve"> П</w:t>
      </w:r>
      <w:r w:rsidRPr="003514A2">
        <w:rPr>
          <w:rFonts w:ascii="GHEA Grapalat" w:hAnsi="GHEA Grapalat" w:cs="Calibri"/>
          <w:b/>
          <w:bCs/>
          <w:iCs/>
          <w:sz w:val="18"/>
          <w:szCs w:val="18"/>
          <w:u w:val="single"/>
          <w:lang w:val="hy-AM"/>
        </w:rPr>
        <w:t>утепровод</w:t>
      </w:r>
      <w:r w:rsidRPr="0051461F">
        <w:rPr>
          <w:rFonts w:ascii="Arial LatArm" w:hAnsi="Arial LatArm"/>
          <w:b/>
          <w:sz w:val="18"/>
          <w:szCs w:val="18"/>
          <w:u w:val="single"/>
          <w:lang w:val="hy-AM"/>
        </w:rPr>
        <w:t xml:space="preserve"> N1</w:t>
      </w:r>
      <w:r>
        <w:rPr>
          <w:rFonts w:ascii="Calibri" w:hAnsi="Calibri"/>
          <w:b/>
          <w:sz w:val="18"/>
          <w:szCs w:val="18"/>
          <w:u w:val="single"/>
        </w:rPr>
        <w:t xml:space="preserve"> на улице Ширака </w:t>
      </w:r>
    </w:p>
    <w:p w14:paraId="48A5ECE5" w14:textId="77777777" w:rsidR="00CD0626" w:rsidRPr="00D35EE7" w:rsidRDefault="00CD0626" w:rsidP="00CD0626">
      <w:pPr>
        <w:rPr>
          <w:rFonts w:ascii="Arial" w:hAnsi="Arial" w:cs="Arial"/>
          <w:sz w:val="18"/>
          <w:szCs w:val="18"/>
        </w:rPr>
      </w:pPr>
      <w:r>
        <w:rPr>
          <w:rFonts w:ascii="GHEA Grapalat" w:hAnsi="GHEA Grapalat" w:cs="Calibri"/>
          <w:bCs/>
          <w:iCs/>
          <w:sz w:val="18"/>
          <w:szCs w:val="18"/>
        </w:rPr>
        <w:t>Длина</w:t>
      </w:r>
      <w:r w:rsidRPr="002C415A">
        <w:rPr>
          <w:rFonts w:ascii="Arial LatArm" w:hAnsi="Arial LatArm"/>
          <w:sz w:val="18"/>
          <w:szCs w:val="18"/>
          <w:lang w:val="hy-AM"/>
        </w:rPr>
        <w:t xml:space="preserve"> – 51 </w:t>
      </w:r>
      <w:r>
        <w:rPr>
          <w:rFonts w:ascii="Arial" w:hAnsi="Arial" w:cs="Arial"/>
          <w:sz w:val="18"/>
          <w:szCs w:val="18"/>
        </w:rPr>
        <w:t>м</w:t>
      </w:r>
    </w:p>
    <w:p w14:paraId="207DEF5A" w14:textId="77777777" w:rsidR="00CD0626" w:rsidRPr="00D35EE7" w:rsidRDefault="00CD0626" w:rsidP="00CD0626">
      <w:pPr>
        <w:jc w:val="both"/>
        <w:rPr>
          <w:rFonts w:ascii="Arial" w:hAnsi="Arial" w:cs="Arial"/>
          <w:sz w:val="18"/>
          <w:szCs w:val="18"/>
        </w:rPr>
      </w:pPr>
      <w:r>
        <w:rPr>
          <w:rFonts w:ascii="Arial LatArm" w:hAnsi="Arial LatArm"/>
          <w:sz w:val="18"/>
          <w:szCs w:val="18"/>
          <w:lang w:val="hy-AM"/>
        </w:rPr>
        <w:t xml:space="preserve"> </w:t>
      </w:r>
      <w:r w:rsidRPr="00BF6F03">
        <w:rPr>
          <w:rFonts w:ascii="GHEA Grapalat" w:hAnsi="GHEA Grapalat" w:cs="Calibri"/>
          <w:bCs/>
          <w:iCs/>
          <w:sz w:val="18"/>
          <w:szCs w:val="18"/>
          <w:lang w:val="hy-AM"/>
        </w:rPr>
        <w:t>Ширина</w:t>
      </w:r>
      <w:r w:rsidRPr="002C415A">
        <w:rPr>
          <w:rFonts w:ascii="Arial LatArm" w:hAnsi="Arial LatArm"/>
          <w:sz w:val="18"/>
          <w:szCs w:val="18"/>
          <w:lang w:val="hy-AM"/>
        </w:rPr>
        <w:t xml:space="preserve"> – 24.7</w:t>
      </w:r>
      <w:r>
        <w:rPr>
          <w:rFonts w:ascii="Arial" w:hAnsi="Arial" w:cs="Arial"/>
          <w:sz w:val="18"/>
          <w:szCs w:val="18"/>
        </w:rPr>
        <w:t>м</w:t>
      </w:r>
    </w:p>
    <w:p w14:paraId="1A54013A" w14:textId="77777777" w:rsidR="00CD0626" w:rsidRPr="00590EA1"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 xml:space="preserve">Статическая </w:t>
      </w:r>
      <w:r w:rsidRPr="00590EA1">
        <w:rPr>
          <w:rFonts w:ascii="GHEA Grapalat" w:hAnsi="GHEA Grapalat" w:cs="Calibri"/>
          <w:bCs/>
          <w:iCs/>
          <w:sz w:val="18"/>
          <w:szCs w:val="18"/>
          <w:lang w:val="hy-AM"/>
        </w:rPr>
        <w:t>схема</w:t>
      </w:r>
      <w:r w:rsidRPr="000F7DDE">
        <w:rPr>
          <w:rFonts w:ascii="GHEA Grapalat" w:hAnsi="GHEA Grapalat" w:cs="Calibri"/>
          <w:bCs/>
          <w:iCs/>
          <w:sz w:val="18"/>
          <w:szCs w:val="18"/>
          <w:lang w:val="hy-AM"/>
        </w:rPr>
        <w:t xml:space="preserve"> </w:t>
      </w:r>
      <w:r w:rsidRPr="00590EA1">
        <w:rPr>
          <w:rFonts w:ascii="GHEA Grapalat" w:hAnsi="GHEA Grapalat" w:cs="Calibri"/>
          <w:bCs/>
          <w:iCs/>
          <w:sz w:val="18"/>
          <w:szCs w:val="18"/>
          <w:lang w:val="hy-AM"/>
        </w:rPr>
        <w:t>– 11.4+16.8+11.4 м, ж/б</w:t>
      </w:r>
    </w:p>
    <w:p w14:paraId="23BFC405" w14:textId="77777777" w:rsidR="00CD0626" w:rsidRPr="00590EA1" w:rsidRDefault="00CD0626" w:rsidP="00CD0626">
      <w:pPr>
        <w:jc w:val="both"/>
        <w:rPr>
          <w:rFonts w:ascii="GHEA Grapalat" w:hAnsi="GHEA Grapalat" w:cs="Calibri"/>
          <w:bCs/>
          <w:iCs/>
          <w:sz w:val="18"/>
          <w:szCs w:val="18"/>
          <w:lang w:val="hy-AM"/>
        </w:rPr>
      </w:pPr>
      <w:r w:rsidRPr="00110FA5">
        <w:rPr>
          <w:rFonts w:ascii="GHEA Grapalat" w:hAnsi="GHEA Grapalat" w:cs="Calibri"/>
          <w:bCs/>
          <w:iCs/>
          <w:sz w:val="18"/>
          <w:szCs w:val="18"/>
          <w:lang w:val="hy-AM"/>
        </w:rPr>
        <w:t>Схема проезжей части</w:t>
      </w:r>
      <w:r w:rsidRPr="000F7DDE">
        <w:rPr>
          <w:rFonts w:ascii="GHEA Grapalat" w:hAnsi="GHEA Grapalat" w:cs="Calibri"/>
          <w:bCs/>
          <w:iCs/>
          <w:sz w:val="18"/>
          <w:szCs w:val="18"/>
          <w:lang w:val="hy-AM"/>
        </w:rPr>
        <w:t xml:space="preserve"> </w:t>
      </w:r>
      <w:r w:rsidRPr="00590EA1">
        <w:rPr>
          <w:rFonts w:ascii="GHEA Grapalat" w:hAnsi="GHEA Grapalat" w:cs="Calibri"/>
          <w:bCs/>
          <w:iCs/>
          <w:sz w:val="18"/>
          <w:szCs w:val="18"/>
          <w:lang w:val="hy-AM"/>
        </w:rPr>
        <w:t>– 2.9+18.0+2.9 м</w:t>
      </w:r>
    </w:p>
    <w:p w14:paraId="0ECFC544" w14:textId="77777777" w:rsidR="00CD0626" w:rsidRPr="00590EA1" w:rsidRDefault="00CD0626" w:rsidP="00CD0626">
      <w:pPr>
        <w:jc w:val="both"/>
        <w:rPr>
          <w:rFonts w:ascii="GHEA Grapalat" w:hAnsi="GHEA Grapalat" w:cs="Calibri"/>
          <w:bCs/>
          <w:iCs/>
          <w:sz w:val="18"/>
          <w:szCs w:val="18"/>
          <w:lang w:val="hy-AM"/>
        </w:rPr>
      </w:pPr>
      <w:r w:rsidRPr="00590EA1">
        <w:rPr>
          <w:rFonts w:ascii="GHEA Grapalat" w:hAnsi="GHEA Grapalat" w:cs="Calibri"/>
          <w:bCs/>
          <w:iCs/>
          <w:sz w:val="18"/>
          <w:szCs w:val="18"/>
          <w:lang w:val="hy-AM"/>
        </w:rPr>
        <w:t>Расчетный груз</w:t>
      </w:r>
      <w:r w:rsidRPr="000F7DDE">
        <w:rPr>
          <w:rFonts w:ascii="GHEA Grapalat" w:hAnsi="GHEA Grapalat" w:cs="Calibri"/>
          <w:bCs/>
          <w:iCs/>
          <w:sz w:val="18"/>
          <w:szCs w:val="18"/>
          <w:lang w:val="hy-AM"/>
        </w:rPr>
        <w:t xml:space="preserve"> </w:t>
      </w:r>
      <w:r w:rsidRPr="00590EA1">
        <w:rPr>
          <w:rFonts w:ascii="GHEA Grapalat" w:hAnsi="GHEA Grapalat" w:cs="Calibri"/>
          <w:bCs/>
          <w:iCs/>
          <w:sz w:val="18"/>
          <w:szCs w:val="18"/>
          <w:lang w:val="hy-AM"/>
        </w:rPr>
        <w:t>– H-30,H</w:t>
      </w:r>
      <w:r w:rsidRPr="000F7DDE">
        <w:rPr>
          <w:rFonts w:ascii="GHEA Grapalat" w:hAnsi="GHEA Grapalat" w:cs="Calibri"/>
          <w:bCs/>
          <w:iCs/>
          <w:sz w:val="18"/>
          <w:szCs w:val="18"/>
          <w:lang w:val="hy-AM"/>
        </w:rPr>
        <w:t>К</w:t>
      </w:r>
      <w:r w:rsidRPr="00590EA1">
        <w:rPr>
          <w:rFonts w:ascii="GHEA Grapalat" w:hAnsi="GHEA Grapalat" w:cs="Calibri"/>
          <w:bCs/>
          <w:iCs/>
          <w:sz w:val="18"/>
          <w:szCs w:val="18"/>
          <w:lang w:val="hy-AM"/>
        </w:rPr>
        <w:t>-80</w:t>
      </w:r>
    </w:p>
    <w:p w14:paraId="53CF8630" w14:textId="77777777" w:rsidR="00CD0626" w:rsidRPr="00590EA1" w:rsidRDefault="00CD0626" w:rsidP="00CD0626">
      <w:pPr>
        <w:jc w:val="both"/>
        <w:rPr>
          <w:rFonts w:ascii="GHEA Grapalat" w:hAnsi="GHEA Grapalat" w:cs="Calibri"/>
          <w:bCs/>
          <w:iCs/>
          <w:sz w:val="18"/>
          <w:szCs w:val="18"/>
          <w:lang w:val="hy-AM"/>
        </w:rPr>
      </w:pPr>
      <w:r w:rsidRPr="00590EA1">
        <w:rPr>
          <w:rFonts w:ascii="GHEA Grapalat" w:hAnsi="GHEA Grapalat" w:cs="Calibri"/>
          <w:bCs/>
          <w:iCs/>
          <w:sz w:val="18"/>
          <w:szCs w:val="18"/>
          <w:lang w:val="hy-AM"/>
        </w:rPr>
        <w:t>Дата  строительства</w:t>
      </w:r>
      <w:r w:rsidRPr="000F7DDE">
        <w:rPr>
          <w:rFonts w:ascii="GHEA Grapalat" w:hAnsi="GHEA Grapalat" w:cs="Calibri"/>
          <w:bCs/>
          <w:iCs/>
          <w:sz w:val="18"/>
          <w:szCs w:val="18"/>
          <w:lang w:val="hy-AM"/>
        </w:rPr>
        <w:t xml:space="preserve"> </w:t>
      </w:r>
      <w:r w:rsidRPr="00590EA1">
        <w:rPr>
          <w:rFonts w:ascii="GHEA Grapalat" w:hAnsi="GHEA Grapalat" w:cs="Calibri"/>
          <w:bCs/>
          <w:iCs/>
          <w:sz w:val="18"/>
          <w:szCs w:val="18"/>
          <w:lang w:val="hy-AM"/>
        </w:rPr>
        <w:t>– 1963Ã.</w:t>
      </w:r>
    </w:p>
    <w:p w14:paraId="5B5BBA06" w14:textId="77777777" w:rsidR="00CD0626" w:rsidRDefault="00CD0626" w:rsidP="00CD0626">
      <w:pPr>
        <w:rPr>
          <w:rFonts w:ascii="GHEA Grapalat" w:hAnsi="GHEA Grapalat" w:cs="Calibri"/>
          <w:bCs/>
          <w:iCs/>
          <w:sz w:val="18"/>
          <w:szCs w:val="18"/>
        </w:rPr>
      </w:pPr>
      <w:r w:rsidRPr="002C415A">
        <w:rPr>
          <w:rFonts w:ascii="Arial LatArm" w:hAnsi="Arial LatArm"/>
          <w:sz w:val="18"/>
          <w:szCs w:val="18"/>
          <w:lang w:val="hy-AM"/>
        </w:rPr>
        <w:lastRenderedPageBreak/>
        <w:t>1.</w:t>
      </w:r>
      <w:r w:rsidRPr="00590EA1">
        <w:rPr>
          <w:rFonts w:ascii="Calibri" w:hAnsi="Calibri"/>
          <w:sz w:val="18"/>
          <w:szCs w:val="18"/>
          <w:lang w:val="hy-AM"/>
        </w:rPr>
        <w:t xml:space="preserve"> </w:t>
      </w:r>
      <w:r w:rsidRPr="002465CC">
        <w:rPr>
          <w:rFonts w:ascii="GHEA Grapalat" w:hAnsi="GHEA Grapalat" w:cs="Calibri"/>
          <w:bCs/>
          <w:iCs/>
          <w:sz w:val="18"/>
          <w:szCs w:val="18"/>
          <w:lang w:val="hy-AM"/>
        </w:rPr>
        <w:t>Периодическ</w:t>
      </w:r>
      <w:r>
        <w:rPr>
          <w:rFonts w:ascii="GHEA Grapalat" w:hAnsi="GHEA Grapalat" w:cs="Calibri"/>
          <w:bCs/>
          <w:iCs/>
          <w:sz w:val="18"/>
          <w:szCs w:val="18"/>
        </w:rPr>
        <w:t>ий</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осмотр</w:t>
      </w:r>
      <w:r w:rsidRPr="002465CC">
        <w:rPr>
          <w:rFonts w:ascii="GHEA Grapalat" w:hAnsi="GHEA Grapalat" w:cs="Calibri"/>
          <w:bCs/>
          <w:iCs/>
          <w:sz w:val="18"/>
          <w:szCs w:val="18"/>
          <w:lang w:val="hy-AM"/>
        </w:rPr>
        <w:t xml:space="preserve"> пролетных конструкций</w:t>
      </w:r>
      <w:r w:rsidRPr="000F1126">
        <w:rPr>
          <w:rFonts w:ascii="GHEA Grapalat" w:hAnsi="GHEA Grapalat" w:cs="Calibri"/>
          <w:bCs/>
          <w:iCs/>
          <w:sz w:val="18"/>
          <w:szCs w:val="18"/>
          <w:lang w:val="hy-AM"/>
        </w:rPr>
        <w:t xml:space="preserve">, при обнаружении трещин 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68FC692B" w14:textId="77777777" w:rsidR="00CD0626" w:rsidRPr="00A15D4A" w:rsidRDefault="00CD0626" w:rsidP="00CD0626">
      <w:pPr>
        <w:rPr>
          <w:rFonts w:ascii="Calibri" w:hAnsi="Calibri"/>
          <w:sz w:val="18"/>
          <w:szCs w:val="18"/>
        </w:rPr>
      </w:pPr>
      <w:r w:rsidRPr="002C415A">
        <w:rPr>
          <w:rFonts w:ascii="Arial LatArm" w:hAnsi="Arial LatArm"/>
          <w:sz w:val="18"/>
          <w:szCs w:val="18"/>
          <w:lang w:val="hy-AM"/>
        </w:rPr>
        <w:t>2.</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 xml:space="preserve">поверхностей опор, </w:t>
      </w:r>
      <w:r w:rsidRPr="00A750AA">
        <w:rPr>
          <w:rFonts w:ascii="GHEA Grapalat" w:hAnsi="GHEA Grapalat" w:cs="Calibri"/>
          <w:bCs/>
          <w:iCs/>
          <w:sz w:val="18"/>
          <w:szCs w:val="18"/>
          <w:lang w:val="hy-AM"/>
        </w:rPr>
        <w:t xml:space="preserve">при необходомости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365B9387" w14:textId="77777777" w:rsidR="00CD0626" w:rsidRPr="00590EA1" w:rsidRDefault="00CD0626" w:rsidP="00CD0626">
      <w:pPr>
        <w:rPr>
          <w:rFonts w:ascii="Arial LatArm" w:hAnsi="Arial LatArm"/>
          <w:sz w:val="18"/>
          <w:szCs w:val="18"/>
        </w:rPr>
      </w:pPr>
      <w:r>
        <w:rPr>
          <w:rFonts w:ascii="GHEA Grapalat" w:hAnsi="GHEA Grapalat" w:cs="Calibri"/>
          <w:bCs/>
          <w:iCs/>
          <w:sz w:val="18"/>
          <w:szCs w:val="18"/>
        </w:rPr>
        <w:t>3</w:t>
      </w:r>
      <w:r w:rsidRPr="00A750AA">
        <w:rPr>
          <w:rFonts w:ascii="GHEA Grapalat" w:hAnsi="GHEA Grapalat" w:cs="Calibri"/>
          <w:bCs/>
          <w:iCs/>
          <w:sz w:val="18"/>
          <w:szCs w:val="18"/>
          <w:lang w:val="hy-AM"/>
        </w:rPr>
        <w:t xml:space="preserve">. </w:t>
      </w:r>
      <w:r>
        <w:rPr>
          <w:rFonts w:ascii="GHEA Grapalat" w:hAnsi="GHEA Grapalat" w:cs="Calibri"/>
          <w:bCs/>
          <w:iCs/>
          <w:sz w:val="18"/>
          <w:szCs w:val="18"/>
        </w:rPr>
        <w:t xml:space="preserve">Исправление, починка, укрепление </w:t>
      </w:r>
      <w:r w:rsidRPr="00A750AA">
        <w:rPr>
          <w:rFonts w:ascii="GHEA Grapalat" w:hAnsi="GHEA Grapalat" w:cs="Calibri"/>
          <w:bCs/>
          <w:iCs/>
          <w:sz w:val="18"/>
          <w:szCs w:val="18"/>
          <w:lang w:val="hy-AM"/>
        </w:rPr>
        <w:t>перил</w:t>
      </w:r>
      <w:r>
        <w:rPr>
          <w:rFonts w:ascii="GHEA Grapalat" w:hAnsi="GHEA Grapalat" w:cs="Calibri"/>
          <w:bCs/>
          <w:iCs/>
          <w:sz w:val="18"/>
          <w:szCs w:val="18"/>
        </w:rPr>
        <w:t>, п</w:t>
      </w:r>
      <w:r w:rsidRPr="00A750AA">
        <w:rPr>
          <w:rFonts w:ascii="GHEA Grapalat" w:hAnsi="GHEA Grapalat" w:cs="Calibri"/>
          <w:bCs/>
          <w:iCs/>
          <w:sz w:val="18"/>
          <w:szCs w:val="18"/>
          <w:lang w:val="hy-AM"/>
        </w:rPr>
        <w:t>ри необходомости покраска</w:t>
      </w:r>
      <w:r>
        <w:rPr>
          <w:rFonts w:ascii="GHEA Grapalat" w:hAnsi="GHEA Grapalat" w:cs="Calibri"/>
          <w:bCs/>
          <w:iCs/>
          <w:sz w:val="18"/>
          <w:szCs w:val="18"/>
        </w:rPr>
        <w:t>.</w:t>
      </w:r>
    </w:p>
    <w:p w14:paraId="72377403" w14:textId="77777777" w:rsidR="00CD0626" w:rsidRPr="006B15A7" w:rsidRDefault="00CD0626" w:rsidP="00CD0626">
      <w:pPr>
        <w:rPr>
          <w:rFonts w:ascii="GHEA Grapalat" w:hAnsi="GHEA Grapalat" w:cs="Calibri"/>
          <w:bCs/>
          <w:iCs/>
          <w:sz w:val="18"/>
          <w:szCs w:val="18"/>
          <w:lang w:val="hy-AM"/>
        </w:rPr>
      </w:pPr>
      <w:r w:rsidRPr="00590EA1">
        <w:rPr>
          <w:rFonts w:ascii="GHEA Grapalat" w:hAnsi="GHEA Grapalat" w:cs="Calibri"/>
          <w:bCs/>
          <w:iCs/>
          <w:sz w:val="18"/>
          <w:szCs w:val="18"/>
        </w:rPr>
        <w:t>4.</w:t>
      </w:r>
      <w:r w:rsidRPr="00BF6F03">
        <w:rPr>
          <w:rFonts w:ascii="GHEA Grapalat" w:hAnsi="GHEA Grapalat" w:cs="Calibri"/>
          <w:bCs/>
          <w:iCs/>
          <w:sz w:val="18"/>
          <w:szCs w:val="18"/>
          <w:lang w:val="hy-AM"/>
        </w:rPr>
        <w:t xml:space="preserve"> Заливка</w:t>
      </w:r>
      <w:r w:rsidRPr="006B15A7">
        <w:rPr>
          <w:rFonts w:ascii="GHEA Grapalat" w:hAnsi="GHEA Grapalat" w:cs="Calibri"/>
          <w:bCs/>
          <w:iCs/>
          <w:sz w:val="18"/>
          <w:szCs w:val="18"/>
          <w:lang w:val="hy-AM"/>
        </w:rPr>
        <w:t xml:space="preserve"> </w:t>
      </w:r>
      <w:r>
        <w:rPr>
          <w:rFonts w:ascii="GHEA Grapalat" w:hAnsi="GHEA Grapalat" w:cs="Calibri"/>
          <w:bCs/>
          <w:iCs/>
          <w:sz w:val="18"/>
          <w:szCs w:val="18"/>
        </w:rPr>
        <w:t xml:space="preserve">а/б покрытия проезжей части </w:t>
      </w:r>
      <w:r w:rsidRPr="006B15A7">
        <w:rPr>
          <w:rFonts w:ascii="GHEA Grapalat" w:hAnsi="GHEA Grapalat" w:cs="Calibri"/>
          <w:bCs/>
          <w:iCs/>
          <w:sz w:val="18"/>
          <w:szCs w:val="18"/>
          <w:lang w:val="hy-AM"/>
        </w:rPr>
        <w:t>битумной мастикой,</w:t>
      </w:r>
    </w:p>
    <w:p w14:paraId="546A8C5A" w14:textId="77777777" w:rsidR="00CD0626" w:rsidRPr="00590EA1" w:rsidRDefault="00CD0626" w:rsidP="00CD0626">
      <w:pPr>
        <w:jc w:val="both"/>
        <w:rPr>
          <w:rFonts w:ascii="GHEA Grapalat" w:hAnsi="GHEA Grapalat" w:cs="Calibri"/>
          <w:bCs/>
          <w:iCs/>
          <w:sz w:val="18"/>
          <w:szCs w:val="18"/>
          <w:lang w:val="hy-AM"/>
        </w:rPr>
      </w:pPr>
      <w:r w:rsidRPr="00590EA1">
        <w:rPr>
          <w:rFonts w:ascii="GHEA Grapalat" w:hAnsi="GHEA Grapalat" w:cs="Calibri"/>
          <w:bCs/>
          <w:iCs/>
          <w:sz w:val="18"/>
          <w:szCs w:val="18"/>
          <w:lang w:val="hy-AM"/>
        </w:rPr>
        <w:t>5.</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опор</w:t>
      </w:r>
      <w:r w:rsidRPr="002465CC">
        <w:rPr>
          <w:rFonts w:ascii="GHEA Grapalat" w:hAnsi="GHEA Grapalat" w:cs="Calibri"/>
          <w:bCs/>
          <w:iCs/>
          <w:sz w:val="18"/>
          <w:szCs w:val="18"/>
          <w:lang w:val="hy-AM"/>
        </w:rPr>
        <w:t xml:space="preserve">ных </w:t>
      </w:r>
      <w:r w:rsidRPr="00E12D20">
        <w:rPr>
          <w:rFonts w:ascii="GHEA Grapalat" w:hAnsi="GHEA Grapalat" w:cs="Calibri"/>
          <w:bCs/>
          <w:iCs/>
          <w:sz w:val="18"/>
          <w:szCs w:val="18"/>
          <w:lang w:val="hy-AM"/>
        </w:rPr>
        <w:t>частей</w:t>
      </w:r>
      <w:r w:rsidRPr="000F7DDE">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очистка от грязи и ржавчины</w:t>
      </w:r>
      <w:r w:rsidRPr="000F7DDE">
        <w:rPr>
          <w:rFonts w:ascii="GHEA Grapalat" w:hAnsi="GHEA Grapalat" w:cs="Calibri"/>
          <w:bCs/>
          <w:iCs/>
          <w:sz w:val="18"/>
          <w:szCs w:val="18"/>
          <w:lang w:val="hy-AM"/>
        </w:rPr>
        <w:t xml:space="preserve">, </w:t>
      </w:r>
      <w:r w:rsidRPr="00590EA1">
        <w:rPr>
          <w:rFonts w:ascii="GHEA Grapalat" w:hAnsi="GHEA Grapalat" w:cs="Calibri"/>
          <w:bCs/>
          <w:iCs/>
          <w:sz w:val="18"/>
          <w:szCs w:val="18"/>
          <w:lang w:val="hy-AM"/>
        </w:rPr>
        <w:t>обработка графитной замазкой и покраска,</w:t>
      </w:r>
    </w:p>
    <w:p w14:paraId="16973CE1" w14:textId="77777777" w:rsidR="00CD0626" w:rsidRPr="00590EA1" w:rsidRDefault="00CD0626" w:rsidP="00CD0626">
      <w:pPr>
        <w:jc w:val="both"/>
        <w:rPr>
          <w:rFonts w:ascii="GHEA Grapalat" w:hAnsi="GHEA Grapalat" w:cs="Calibri"/>
          <w:bCs/>
          <w:iCs/>
          <w:sz w:val="18"/>
          <w:szCs w:val="18"/>
        </w:rPr>
      </w:pPr>
      <w:r w:rsidRPr="00590EA1">
        <w:rPr>
          <w:rFonts w:ascii="GHEA Grapalat" w:hAnsi="GHEA Grapalat" w:cs="Calibri"/>
          <w:bCs/>
          <w:iCs/>
          <w:sz w:val="18"/>
          <w:szCs w:val="18"/>
          <w:lang w:val="hy-AM"/>
        </w:rPr>
        <w:t>6</w:t>
      </w:r>
      <w:r w:rsidRPr="00590EA1">
        <w:rPr>
          <w:rFonts w:ascii="GHEA Grapalat" w:hAnsi="GHEA Grapalat" w:cs="Calibri"/>
          <w:bCs/>
          <w:iCs/>
          <w:sz w:val="18"/>
          <w:szCs w:val="18"/>
        </w:rPr>
        <w:t>. Восстановление и покраска блоков бетонных ограждений,</w:t>
      </w:r>
    </w:p>
    <w:p w14:paraId="43073198" w14:textId="77777777" w:rsidR="00CD0626" w:rsidRDefault="00CD0626" w:rsidP="00CD0626">
      <w:pPr>
        <w:jc w:val="both"/>
        <w:rPr>
          <w:rFonts w:ascii="GHEA Grapalat" w:hAnsi="GHEA Grapalat" w:cs="Calibri"/>
          <w:bCs/>
          <w:iCs/>
          <w:sz w:val="18"/>
          <w:szCs w:val="18"/>
        </w:rPr>
      </w:pPr>
      <w:r w:rsidRPr="002C415A">
        <w:rPr>
          <w:rFonts w:ascii="Arial LatArm" w:hAnsi="Arial LatArm"/>
          <w:sz w:val="18"/>
          <w:szCs w:val="18"/>
          <w:lang w:val="hy-AM"/>
        </w:rPr>
        <w:t>7</w:t>
      </w:r>
      <w:r w:rsidRPr="00EF2FB1">
        <w:rPr>
          <w:rFonts w:ascii="GHEA Grapalat" w:hAnsi="GHEA Grapalat" w:cs="Calibri"/>
          <w:bCs/>
          <w:iCs/>
          <w:sz w:val="18"/>
          <w:szCs w:val="18"/>
        </w:rPr>
        <w:t xml:space="preserve">. Постоянное обеспечение водоотвода с </w:t>
      </w:r>
      <w:r>
        <w:rPr>
          <w:rFonts w:ascii="GHEA Grapalat" w:hAnsi="GHEA Grapalat" w:cs="Calibri"/>
          <w:bCs/>
          <w:iCs/>
          <w:sz w:val="18"/>
          <w:szCs w:val="18"/>
        </w:rPr>
        <w:t>низов ферм,</w:t>
      </w:r>
    </w:p>
    <w:p w14:paraId="0606745B" w14:textId="77777777" w:rsidR="00CD0626" w:rsidRDefault="00CD0626" w:rsidP="00CD0626">
      <w:pPr>
        <w:rPr>
          <w:rFonts w:ascii="GHEA Grapalat" w:hAnsi="GHEA Grapalat" w:cs="Calibri"/>
          <w:bCs/>
          <w:iCs/>
          <w:sz w:val="18"/>
          <w:szCs w:val="18"/>
        </w:rPr>
      </w:pPr>
      <w:r w:rsidRPr="00EF2FB1">
        <w:rPr>
          <w:rFonts w:ascii="GHEA Grapalat" w:hAnsi="GHEA Grapalat" w:cs="Calibri"/>
          <w:bCs/>
          <w:iCs/>
          <w:sz w:val="18"/>
          <w:szCs w:val="18"/>
        </w:rPr>
        <w:t>8.</w:t>
      </w:r>
      <w:r>
        <w:rPr>
          <w:rFonts w:ascii="GHEA Grapalat" w:hAnsi="GHEA Grapalat" w:cs="Calibri"/>
          <w:bCs/>
          <w:iCs/>
          <w:sz w:val="18"/>
          <w:szCs w:val="18"/>
        </w:rPr>
        <w:t xml:space="preserve"> Периодическая очистка проезжей части и тротуаров от грязи и грунтовых накоплений. </w:t>
      </w:r>
    </w:p>
    <w:p w14:paraId="40AA7C42" w14:textId="77777777" w:rsidR="00CD0626" w:rsidRPr="001A6FBA" w:rsidRDefault="00CD0626" w:rsidP="00CD0626">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28.</w:t>
      </w:r>
      <w:r>
        <w:rPr>
          <w:rFonts w:ascii="GHEA Grapalat" w:hAnsi="GHEA Grapalat" w:cs="Calibri"/>
          <w:b/>
          <w:bCs/>
          <w:iCs/>
          <w:sz w:val="18"/>
          <w:szCs w:val="18"/>
          <w:u w:val="single"/>
        </w:rPr>
        <w:t xml:space="preserve"> </w:t>
      </w:r>
      <w:r w:rsidRPr="00F0579E">
        <w:rPr>
          <w:rFonts w:ascii="GHEA Grapalat" w:hAnsi="GHEA Grapalat" w:cs="Calibri"/>
          <w:b/>
          <w:bCs/>
          <w:iCs/>
          <w:sz w:val="18"/>
          <w:szCs w:val="18"/>
          <w:u w:val="single"/>
          <w:lang w:val="hy-AM"/>
        </w:rPr>
        <w:t>П</w:t>
      </w:r>
      <w:r w:rsidRPr="003514A2">
        <w:rPr>
          <w:rFonts w:ascii="GHEA Grapalat" w:hAnsi="GHEA Grapalat" w:cs="Calibri"/>
          <w:b/>
          <w:bCs/>
          <w:iCs/>
          <w:sz w:val="18"/>
          <w:szCs w:val="18"/>
          <w:u w:val="single"/>
          <w:lang w:val="hy-AM"/>
        </w:rPr>
        <w:t>утепровод</w:t>
      </w:r>
      <w:r w:rsidRPr="0051461F">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у  сквера Абовяна</w:t>
      </w:r>
    </w:p>
    <w:p w14:paraId="676DC877" w14:textId="77777777" w:rsidR="00CD0626" w:rsidRPr="00B6451A" w:rsidRDefault="00CD0626" w:rsidP="00CD0626">
      <w:pPr>
        <w:rPr>
          <w:rFonts w:ascii="GHEA Grapalat" w:hAnsi="GHEA Grapalat" w:cs="Calibri"/>
          <w:bCs/>
          <w:iCs/>
          <w:sz w:val="4"/>
          <w:szCs w:val="4"/>
          <w:lang w:val="hy-AM"/>
        </w:rPr>
      </w:pPr>
    </w:p>
    <w:p w14:paraId="79B06AEC"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w:t>
      </w:r>
      <w:r>
        <w:rPr>
          <w:rFonts w:ascii="GHEA Grapalat" w:hAnsi="GHEA Grapalat" w:cs="Calibri"/>
          <w:bCs/>
          <w:iCs/>
          <w:sz w:val="18"/>
          <w:szCs w:val="18"/>
        </w:rPr>
        <w:t>Обеспечение бесперебойной работы водоотводной системы,</w:t>
      </w:r>
    </w:p>
    <w:p w14:paraId="0002DCF2"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w:t>
      </w:r>
      <w:r w:rsidRPr="00F0579E">
        <w:rPr>
          <w:rFonts w:ascii="GHEA Grapalat" w:hAnsi="GHEA Grapalat" w:cs="Calibri"/>
          <w:bCs/>
          <w:iCs/>
          <w:sz w:val="18"/>
          <w:szCs w:val="18"/>
          <w:lang w:val="hy-AM"/>
        </w:rPr>
        <w:t xml:space="preserve"> При необходимости </w:t>
      </w:r>
      <w:r>
        <w:rPr>
          <w:rFonts w:ascii="GHEA Grapalat" w:hAnsi="GHEA Grapalat" w:cs="Calibri"/>
          <w:bCs/>
          <w:iCs/>
          <w:sz w:val="18"/>
          <w:szCs w:val="18"/>
        </w:rPr>
        <w:t>исправление, укрепление и покраска</w:t>
      </w:r>
      <w:r w:rsidRPr="00F0579E">
        <w:rPr>
          <w:rFonts w:ascii="GHEA Grapalat" w:hAnsi="GHEA Grapalat" w:cs="Calibri"/>
          <w:bCs/>
          <w:iCs/>
          <w:sz w:val="18"/>
          <w:szCs w:val="18"/>
          <w:lang w:val="hy-AM"/>
        </w:rPr>
        <w:t xml:space="preserve"> бетонных ограждений</w:t>
      </w:r>
      <w:r>
        <w:rPr>
          <w:rFonts w:ascii="GHEA Grapalat" w:hAnsi="GHEA Grapalat" w:cs="Calibri"/>
          <w:bCs/>
          <w:iCs/>
          <w:sz w:val="18"/>
          <w:szCs w:val="18"/>
        </w:rPr>
        <w:t>,</w:t>
      </w:r>
      <w:r w:rsidRPr="000F7DDE">
        <w:rPr>
          <w:rFonts w:ascii="GHEA Grapalat" w:hAnsi="GHEA Grapalat" w:cs="Calibri"/>
          <w:bCs/>
          <w:iCs/>
          <w:sz w:val="18"/>
          <w:szCs w:val="18"/>
          <w:lang w:val="hy-AM"/>
        </w:rPr>
        <w:t xml:space="preserve"> </w:t>
      </w:r>
    </w:p>
    <w:p w14:paraId="08E2D11C"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3.</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пролетных конструкций</w:t>
      </w:r>
      <w:r>
        <w:rPr>
          <w:rFonts w:ascii="GHEA Grapalat" w:hAnsi="GHEA Grapalat" w:cs="Calibri"/>
          <w:bCs/>
          <w:iCs/>
          <w:sz w:val="18"/>
          <w:szCs w:val="18"/>
        </w:rPr>
        <w:t xml:space="preserve"> и стен</w:t>
      </w:r>
      <w:r w:rsidRPr="002465CC">
        <w:rPr>
          <w:rFonts w:ascii="GHEA Grapalat" w:hAnsi="GHEA Grapalat" w:cs="Calibri"/>
          <w:bCs/>
          <w:iCs/>
          <w:sz w:val="18"/>
          <w:szCs w:val="18"/>
          <w:lang w:val="hy-AM"/>
        </w:rPr>
        <w:t xml:space="preserve">, при </w:t>
      </w:r>
      <w:r>
        <w:rPr>
          <w:rFonts w:ascii="GHEA Grapalat" w:hAnsi="GHEA Grapalat" w:cs="Calibri"/>
          <w:bCs/>
          <w:iCs/>
          <w:sz w:val="18"/>
          <w:szCs w:val="18"/>
        </w:rPr>
        <w:t xml:space="preserve"> необходимости </w:t>
      </w:r>
      <w:r w:rsidRPr="002465CC">
        <w:rPr>
          <w:rFonts w:ascii="GHEA Grapalat" w:hAnsi="GHEA Grapalat" w:cs="Calibri"/>
          <w:bCs/>
          <w:iCs/>
          <w:sz w:val="18"/>
          <w:szCs w:val="18"/>
          <w:lang w:val="hy-AM"/>
        </w:rPr>
        <w:t>исполнение ремонт</w:t>
      </w:r>
      <w:r w:rsidRPr="000A677A">
        <w:rPr>
          <w:rFonts w:ascii="GHEA Grapalat" w:hAnsi="GHEA Grapalat" w:cs="Calibri"/>
          <w:bCs/>
          <w:iCs/>
          <w:sz w:val="18"/>
          <w:szCs w:val="18"/>
          <w:lang w:val="hy-AM"/>
        </w:rPr>
        <w:t>ных работ,</w:t>
      </w:r>
    </w:p>
    <w:p w14:paraId="007CE490"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w:t>
      </w:r>
      <w:r>
        <w:rPr>
          <w:rFonts w:ascii="GHEA Grapalat" w:hAnsi="GHEA Grapalat" w:cs="Calibri"/>
          <w:bCs/>
          <w:iCs/>
          <w:sz w:val="18"/>
          <w:szCs w:val="18"/>
        </w:rPr>
        <w:t xml:space="preserve"> Очистка низов ферм крайних опор.</w:t>
      </w:r>
    </w:p>
    <w:p w14:paraId="52590AE7" w14:textId="77777777" w:rsidR="00CD0626" w:rsidRPr="00A7580F" w:rsidRDefault="00CD0626" w:rsidP="00CD0626">
      <w:pPr>
        <w:rPr>
          <w:rFonts w:ascii="GHEA Grapalat" w:hAnsi="GHEA Grapalat" w:cs="Calibri"/>
          <w:bCs/>
          <w:iCs/>
          <w:sz w:val="4"/>
          <w:szCs w:val="4"/>
          <w:lang w:val="hy-AM"/>
        </w:rPr>
      </w:pPr>
    </w:p>
    <w:p w14:paraId="3D040F34" w14:textId="77777777" w:rsidR="00CD0626" w:rsidRPr="001A6FBA" w:rsidRDefault="00CD0626" w:rsidP="00CD0626">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29.</w:t>
      </w:r>
      <w:r>
        <w:rPr>
          <w:rFonts w:ascii="GHEA Grapalat" w:hAnsi="GHEA Grapalat" w:cs="Calibri"/>
          <w:b/>
          <w:bCs/>
          <w:iCs/>
          <w:sz w:val="18"/>
          <w:szCs w:val="18"/>
          <w:u w:val="single"/>
        </w:rPr>
        <w:t xml:space="preserve"> </w:t>
      </w:r>
      <w:r w:rsidRPr="00F0579E">
        <w:rPr>
          <w:rFonts w:ascii="GHEA Grapalat" w:hAnsi="GHEA Grapalat" w:cs="Calibri"/>
          <w:b/>
          <w:bCs/>
          <w:iCs/>
          <w:sz w:val="18"/>
          <w:szCs w:val="18"/>
          <w:u w:val="single"/>
          <w:lang w:val="hy-AM"/>
        </w:rPr>
        <w:t>П</w:t>
      </w:r>
      <w:r w:rsidRPr="003514A2">
        <w:rPr>
          <w:rFonts w:ascii="GHEA Grapalat" w:hAnsi="GHEA Grapalat" w:cs="Calibri"/>
          <w:b/>
          <w:bCs/>
          <w:iCs/>
          <w:sz w:val="18"/>
          <w:szCs w:val="18"/>
          <w:u w:val="single"/>
          <w:lang w:val="hy-AM"/>
        </w:rPr>
        <w:t>утепровод</w:t>
      </w:r>
      <w:r w:rsidRPr="0051461F">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на перекрестке улиц Баграмян и Орбели</w:t>
      </w:r>
    </w:p>
    <w:p w14:paraId="5FC812DC" w14:textId="77777777" w:rsidR="00CD0626" w:rsidRPr="00B6451A" w:rsidRDefault="00CD0626" w:rsidP="00CD0626">
      <w:pPr>
        <w:rPr>
          <w:rFonts w:ascii="GHEA Grapalat" w:hAnsi="GHEA Grapalat" w:cs="Calibri"/>
          <w:bCs/>
          <w:iCs/>
          <w:sz w:val="4"/>
          <w:szCs w:val="4"/>
          <w:lang w:val="hy-AM"/>
        </w:rPr>
      </w:pPr>
    </w:p>
    <w:p w14:paraId="19885B04"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w:t>
      </w:r>
      <w:r>
        <w:rPr>
          <w:rFonts w:ascii="GHEA Grapalat" w:hAnsi="GHEA Grapalat" w:cs="Calibri"/>
          <w:bCs/>
          <w:iCs/>
          <w:sz w:val="18"/>
          <w:szCs w:val="18"/>
        </w:rPr>
        <w:t xml:space="preserve"> Обеспечение бесперебойной работы водоотводной системы,</w:t>
      </w:r>
    </w:p>
    <w:p w14:paraId="1F185ACF"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2.</w:t>
      </w:r>
      <w:r w:rsidRPr="00F0579E">
        <w:rPr>
          <w:rFonts w:ascii="GHEA Grapalat" w:hAnsi="GHEA Grapalat" w:cs="Calibri"/>
          <w:bCs/>
          <w:iCs/>
          <w:sz w:val="18"/>
          <w:szCs w:val="18"/>
          <w:lang w:val="hy-AM"/>
        </w:rPr>
        <w:t xml:space="preserve"> При необходимости </w:t>
      </w:r>
      <w:r w:rsidRPr="001F09C9">
        <w:rPr>
          <w:rFonts w:ascii="GHEA Grapalat" w:hAnsi="GHEA Grapalat" w:cs="Calibri"/>
          <w:bCs/>
          <w:iCs/>
          <w:sz w:val="18"/>
          <w:szCs w:val="18"/>
          <w:lang w:val="hy-AM"/>
        </w:rPr>
        <w:t>исправление, укрепление и покраска</w:t>
      </w:r>
      <w:r w:rsidRPr="00F0579E">
        <w:rPr>
          <w:rFonts w:ascii="GHEA Grapalat" w:hAnsi="GHEA Grapalat" w:cs="Calibri"/>
          <w:bCs/>
          <w:iCs/>
          <w:sz w:val="18"/>
          <w:szCs w:val="18"/>
          <w:lang w:val="hy-AM"/>
        </w:rPr>
        <w:t xml:space="preserve"> бетонных ограждений</w:t>
      </w:r>
      <w:r w:rsidRPr="001F09C9">
        <w:rPr>
          <w:rFonts w:ascii="GHEA Grapalat" w:hAnsi="GHEA Grapalat" w:cs="Calibri"/>
          <w:bCs/>
          <w:iCs/>
          <w:sz w:val="18"/>
          <w:szCs w:val="18"/>
          <w:lang w:val="hy-AM"/>
        </w:rPr>
        <w:t>,</w:t>
      </w:r>
      <w:r w:rsidRPr="000F7DDE">
        <w:rPr>
          <w:rFonts w:ascii="GHEA Grapalat" w:hAnsi="GHEA Grapalat" w:cs="Calibri"/>
          <w:bCs/>
          <w:iCs/>
          <w:sz w:val="18"/>
          <w:szCs w:val="18"/>
          <w:lang w:val="hy-AM"/>
        </w:rPr>
        <w:t xml:space="preserve"> </w:t>
      </w:r>
    </w:p>
    <w:p w14:paraId="04606D14"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3.</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пролетных конструкций</w:t>
      </w:r>
      <w:r>
        <w:rPr>
          <w:rFonts w:ascii="GHEA Grapalat" w:hAnsi="GHEA Grapalat" w:cs="Calibri"/>
          <w:bCs/>
          <w:iCs/>
          <w:sz w:val="18"/>
          <w:szCs w:val="18"/>
        </w:rPr>
        <w:t xml:space="preserve"> и стен</w:t>
      </w:r>
      <w:r w:rsidRPr="002465CC">
        <w:rPr>
          <w:rFonts w:ascii="GHEA Grapalat" w:hAnsi="GHEA Grapalat" w:cs="Calibri"/>
          <w:bCs/>
          <w:iCs/>
          <w:sz w:val="18"/>
          <w:szCs w:val="18"/>
          <w:lang w:val="hy-AM"/>
        </w:rPr>
        <w:t xml:space="preserve">, при </w:t>
      </w:r>
      <w:r>
        <w:rPr>
          <w:rFonts w:ascii="GHEA Grapalat" w:hAnsi="GHEA Grapalat" w:cs="Calibri"/>
          <w:bCs/>
          <w:iCs/>
          <w:sz w:val="18"/>
          <w:szCs w:val="18"/>
        </w:rPr>
        <w:t xml:space="preserve"> необходимости </w:t>
      </w:r>
      <w:r w:rsidRPr="002465CC">
        <w:rPr>
          <w:rFonts w:ascii="GHEA Grapalat" w:hAnsi="GHEA Grapalat" w:cs="Calibri"/>
          <w:bCs/>
          <w:iCs/>
          <w:sz w:val="18"/>
          <w:szCs w:val="18"/>
          <w:lang w:val="hy-AM"/>
        </w:rPr>
        <w:t>исполнение ремонт</w:t>
      </w:r>
      <w:r w:rsidRPr="000A677A">
        <w:rPr>
          <w:rFonts w:ascii="GHEA Grapalat" w:hAnsi="GHEA Grapalat" w:cs="Calibri"/>
          <w:bCs/>
          <w:iCs/>
          <w:sz w:val="18"/>
          <w:szCs w:val="18"/>
          <w:lang w:val="hy-AM"/>
        </w:rPr>
        <w:t>ных работ,</w:t>
      </w:r>
    </w:p>
    <w:p w14:paraId="02453C63"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w:t>
      </w:r>
      <w:r>
        <w:rPr>
          <w:rFonts w:ascii="GHEA Grapalat" w:hAnsi="GHEA Grapalat" w:cs="Calibri"/>
          <w:bCs/>
          <w:iCs/>
          <w:sz w:val="18"/>
          <w:szCs w:val="18"/>
        </w:rPr>
        <w:t xml:space="preserve"> Очистка низов ферм крайних опор.</w:t>
      </w:r>
    </w:p>
    <w:p w14:paraId="352A4435" w14:textId="77777777" w:rsidR="00CD0626" w:rsidRPr="001A6FBA" w:rsidRDefault="00CD0626" w:rsidP="00CD0626">
      <w:pPr>
        <w:rPr>
          <w:rFonts w:ascii="GHEA Grapalat" w:hAnsi="GHEA Grapalat" w:cs="Calibri"/>
          <w:b/>
          <w:bCs/>
          <w:iCs/>
          <w:sz w:val="18"/>
          <w:szCs w:val="18"/>
          <w:u w:val="single"/>
          <w:lang w:val="hy-AM"/>
        </w:rPr>
      </w:pPr>
      <w:r w:rsidRPr="003809E0">
        <w:rPr>
          <w:rFonts w:ascii="GHEA Grapalat" w:hAnsi="GHEA Grapalat" w:cs="Calibri"/>
          <w:b/>
          <w:bCs/>
          <w:iCs/>
          <w:sz w:val="18"/>
          <w:szCs w:val="18"/>
          <w:u w:val="single"/>
          <w:lang w:val="hy-AM"/>
        </w:rPr>
        <w:t>30.</w:t>
      </w:r>
      <w:r w:rsidRPr="001F09C9">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Надземный пешеходный переход на проспекте Исакова</w:t>
      </w:r>
    </w:p>
    <w:p w14:paraId="31877F79" w14:textId="77777777" w:rsidR="00CD0626" w:rsidRPr="001F09C9" w:rsidRDefault="00CD0626" w:rsidP="00CD0626">
      <w:pPr>
        <w:jc w:val="both"/>
        <w:rPr>
          <w:rFonts w:ascii="GHEA Grapalat" w:hAnsi="GHEA Grapalat" w:cs="Calibri"/>
          <w:bCs/>
          <w:iCs/>
          <w:sz w:val="18"/>
          <w:szCs w:val="18"/>
        </w:rPr>
      </w:pPr>
      <w:r>
        <w:rPr>
          <w:rFonts w:ascii="GHEA Grapalat" w:hAnsi="GHEA Grapalat" w:cs="Calibri"/>
          <w:bCs/>
          <w:iCs/>
          <w:sz w:val="18"/>
          <w:szCs w:val="18"/>
        </w:rPr>
        <w:t>Длина</w:t>
      </w:r>
      <w:r w:rsidRPr="000F7DDE">
        <w:rPr>
          <w:rFonts w:ascii="GHEA Grapalat" w:hAnsi="GHEA Grapalat" w:cs="Calibri"/>
          <w:bCs/>
          <w:iCs/>
          <w:sz w:val="18"/>
          <w:szCs w:val="18"/>
          <w:lang w:val="hy-AM"/>
        </w:rPr>
        <w:t xml:space="preserve"> – 32.05</w:t>
      </w:r>
      <w:r>
        <w:rPr>
          <w:rFonts w:ascii="GHEA Grapalat" w:hAnsi="GHEA Grapalat" w:cs="Calibri"/>
          <w:bCs/>
          <w:iCs/>
          <w:sz w:val="18"/>
          <w:szCs w:val="18"/>
        </w:rPr>
        <w:t>м</w:t>
      </w:r>
    </w:p>
    <w:p w14:paraId="363203BF" w14:textId="77777777" w:rsidR="00CD0626" w:rsidRPr="001F09C9" w:rsidRDefault="00CD0626" w:rsidP="00CD0626">
      <w:pPr>
        <w:jc w:val="both"/>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0F7DDE">
        <w:rPr>
          <w:rFonts w:ascii="GHEA Grapalat" w:hAnsi="GHEA Grapalat" w:cs="Calibri"/>
          <w:bCs/>
          <w:iCs/>
          <w:sz w:val="18"/>
          <w:szCs w:val="18"/>
          <w:lang w:val="hy-AM"/>
        </w:rPr>
        <w:t xml:space="preserve"> – 2.25</w:t>
      </w:r>
      <w:r>
        <w:rPr>
          <w:rFonts w:ascii="GHEA Grapalat" w:hAnsi="GHEA Grapalat" w:cs="Calibri"/>
          <w:bCs/>
          <w:iCs/>
          <w:sz w:val="18"/>
          <w:szCs w:val="18"/>
        </w:rPr>
        <w:t>м</w:t>
      </w:r>
    </w:p>
    <w:p w14:paraId="37C69878" w14:textId="77777777" w:rsidR="00CD0626" w:rsidRPr="001F09C9" w:rsidRDefault="00CD0626" w:rsidP="00CD0626">
      <w:pPr>
        <w:jc w:val="both"/>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- 2x16 </w:t>
      </w:r>
      <w:r>
        <w:rPr>
          <w:rFonts w:ascii="GHEA Grapalat" w:hAnsi="GHEA Grapalat" w:cs="Calibri"/>
          <w:bCs/>
          <w:iCs/>
          <w:sz w:val="18"/>
          <w:szCs w:val="18"/>
        </w:rPr>
        <w:t>м</w:t>
      </w:r>
      <w:r w:rsidRPr="000F7DDE">
        <w:rPr>
          <w:rFonts w:ascii="GHEA Grapalat" w:hAnsi="GHEA Grapalat" w:cs="Calibri"/>
          <w:bCs/>
          <w:iCs/>
          <w:sz w:val="18"/>
          <w:szCs w:val="18"/>
          <w:lang w:val="hy-AM"/>
        </w:rPr>
        <w:t xml:space="preserve">, </w:t>
      </w:r>
      <w:r>
        <w:rPr>
          <w:rFonts w:ascii="GHEA Grapalat" w:hAnsi="GHEA Grapalat" w:cs="Calibri"/>
          <w:bCs/>
          <w:iCs/>
          <w:sz w:val="18"/>
          <w:szCs w:val="18"/>
        </w:rPr>
        <w:t>ж</w:t>
      </w:r>
      <w:r w:rsidRPr="000F7DDE">
        <w:rPr>
          <w:rFonts w:ascii="GHEA Grapalat" w:hAnsi="GHEA Grapalat" w:cs="Calibri"/>
          <w:bCs/>
          <w:iCs/>
          <w:sz w:val="18"/>
          <w:szCs w:val="18"/>
          <w:lang w:val="hy-AM"/>
        </w:rPr>
        <w:t>/</w:t>
      </w:r>
      <w:r>
        <w:rPr>
          <w:rFonts w:ascii="GHEA Grapalat" w:hAnsi="GHEA Grapalat" w:cs="Calibri"/>
          <w:bCs/>
          <w:iCs/>
          <w:sz w:val="18"/>
          <w:szCs w:val="18"/>
        </w:rPr>
        <w:t>б</w:t>
      </w:r>
    </w:p>
    <w:p w14:paraId="58D40484"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w:t>
      </w:r>
      <w:r>
        <w:rPr>
          <w:rFonts w:ascii="GHEA Grapalat" w:hAnsi="GHEA Grapalat" w:cs="Calibri"/>
          <w:bCs/>
          <w:iCs/>
          <w:sz w:val="18"/>
          <w:szCs w:val="18"/>
        </w:rPr>
        <w:t>толпа</w:t>
      </w:r>
      <w:r w:rsidRPr="000F7DDE">
        <w:rPr>
          <w:rFonts w:ascii="GHEA Grapalat" w:hAnsi="GHEA Grapalat" w:cs="Calibri"/>
          <w:bCs/>
          <w:iCs/>
          <w:sz w:val="18"/>
          <w:szCs w:val="18"/>
          <w:lang w:val="hy-AM"/>
        </w:rPr>
        <w:t xml:space="preserve"> -400</w:t>
      </w:r>
      <w:r>
        <w:rPr>
          <w:rFonts w:ascii="GHEA Grapalat" w:hAnsi="GHEA Grapalat" w:cs="Calibri"/>
          <w:bCs/>
          <w:iCs/>
          <w:sz w:val="18"/>
          <w:szCs w:val="18"/>
        </w:rPr>
        <w:t>кс-с</w:t>
      </w:r>
      <w:r w:rsidRPr="000F7DDE">
        <w:rPr>
          <w:rFonts w:ascii="GHEA Grapalat" w:hAnsi="GHEA Grapalat" w:cs="Calibri"/>
          <w:bCs/>
          <w:iCs/>
          <w:sz w:val="18"/>
          <w:szCs w:val="18"/>
          <w:lang w:val="hy-AM"/>
        </w:rPr>
        <w:t>/</w:t>
      </w:r>
      <w:r>
        <w:rPr>
          <w:rFonts w:ascii="GHEA Grapalat" w:hAnsi="GHEA Grapalat" w:cs="Calibri"/>
          <w:bCs/>
          <w:iCs/>
          <w:sz w:val="18"/>
          <w:szCs w:val="18"/>
        </w:rPr>
        <w:t>м</w:t>
      </w:r>
      <w:r w:rsidRPr="000F7DDE">
        <w:rPr>
          <w:rFonts w:ascii="GHEA Grapalat" w:hAnsi="GHEA Grapalat" w:cs="Calibri"/>
          <w:bCs/>
          <w:iCs/>
          <w:sz w:val="18"/>
          <w:szCs w:val="18"/>
          <w:lang w:val="hy-AM"/>
        </w:rPr>
        <w:t>2</w:t>
      </w:r>
    </w:p>
    <w:p w14:paraId="58BE1C62" w14:textId="77777777" w:rsidR="00CD0626" w:rsidRPr="000F7DDE" w:rsidRDefault="00CD0626" w:rsidP="00CD0626">
      <w:pPr>
        <w:jc w:val="both"/>
        <w:rPr>
          <w:rFonts w:ascii="GHEA Grapalat" w:hAnsi="GHEA Grapalat" w:cs="Calibri"/>
          <w:bCs/>
          <w:iCs/>
          <w:sz w:val="18"/>
          <w:szCs w:val="18"/>
          <w:lang w:val="hy-AM"/>
        </w:rPr>
      </w:pPr>
      <w:r w:rsidRPr="001F09C9">
        <w:rPr>
          <w:rFonts w:ascii="GHEA Grapalat" w:hAnsi="GHEA Grapalat" w:cs="Calibri"/>
          <w:bCs/>
          <w:iCs/>
          <w:sz w:val="18"/>
          <w:szCs w:val="18"/>
          <w:lang w:val="hy-AM"/>
        </w:rPr>
        <w:t>Дата  строительства</w:t>
      </w:r>
      <w:r w:rsidRPr="000F7DDE">
        <w:rPr>
          <w:rFonts w:ascii="GHEA Grapalat" w:hAnsi="GHEA Grapalat" w:cs="Calibri"/>
          <w:bCs/>
          <w:iCs/>
          <w:sz w:val="18"/>
          <w:szCs w:val="18"/>
          <w:lang w:val="hy-AM"/>
        </w:rPr>
        <w:t xml:space="preserve"> – 2007</w:t>
      </w:r>
      <w:r w:rsidRPr="001F09C9">
        <w:rPr>
          <w:rFonts w:ascii="GHEA Grapalat" w:hAnsi="GHEA Grapalat" w:cs="Calibri"/>
          <w:bCs/>
          <w:iCs/>
          <w:sz w:val="18"/>
          <w:szCs w:val="18"/>
          <w:lang w:val="hy-AM"/>
        </w:rPr>
        <w:t>г</w:t>
      </w:r>
      <w:r w:rsidRPr="000F7DDE">
        <w:rPr>
          <w:rFonts w:ascii="GHEA Grapalat" w:hAnsi="GHEA Grapalat" w:cs="Calibri"/>
          <w:bCs/>
          <w:iCs/>
          <w:sz w:val="18"/>
          <w:szCs w:val="18"/>
          <w:lang w:val="hy-AM"/>
        </w:rPr>
        <w:t>.</w:t>
      </w:r>
    </w:p>
    <w:p w14:paraId="1053D30A" w14:textId="77777777" w:rsidR="00CD0626" w:rsidRPr="00A7580F" w:rsidRDefault="00CD0626" w:rsidP="00CD0626">
      <w:pPr>
        <w:jc w:val="both"/>
        <w:rPr>
          <w:rFonts w:ascii="GHEA Grapalat" w:hAnsi="GHEA Grapalat" w:cs="Calibri"/>
          <w:bCs/>
          <w:iCs/>
          <w:sz w:val="4"/>
          <w:szCs w:val="4"/>
          <w:lang w:val="hy-AM"/>
        </w:rPr>
      </w:pPr>
    </w:p>
    <w:p w14:paraId="7AD3EEA3"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1.</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lang w:val="hy-AM"/>
        </w:rPr>
        <w:t>опор</w:t>
      </w:r>
      <w:r w:rsidRPr="001F09C9">
        <w:rPr>
          <w:rFonts w:ascii="GHEA Grapalat" w:hAnsi="GHEA Grapalat" w:cs="Calibri"/>
          <w:bCs/>
          <w:iCs/>
          <w:sz w:val="18"/>
          <w:szCs w:val="18"/>
          <w:lang w:val="hy-AM"/>
        </w:rPr>
        <w:t xml:space="preserve">ных </w:t>
      </w:r>
      <w:r>
        <w:rPr>
          <w:rFonts w:ascii="GHEA Grapalat" w:hAnsi="GHEA Grapalat" w:cs="Calibri"/>
          <w:bCs/>
          <w:iCs/>
          <w:sz w:val="18"/>
          <w:szCs w:val="18"/>
        </w:rPr>
        <w:t>частей, обепечение сухой среды,</w:t>
      </w:r>
    </w:p>
    <w:p w14:paraId="2F76D269"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2.</w:t>
      </w:r>
      <w:r w:rsidRPr="001F09C9">
        <w:rPr>
          <w:rFonts w:ascii="GHEA Grapalat" w:hAnsi="GHEA Grapalat" w:cs="Calibri"/>
          <w:bCs/>
          <w:iCs/>
          <w:sz w:val="18"/>
          <w:szCs w:val="18"/>
          <w:lang w:val="hy-AM"/>
        </w:rPr>
        <w:t xml:space="preserve">Обеспечение постоянного водоотвода </w:t>
      </w:r>
      <w:r>
        <w:rPr>
          <w:rFonts w:ascii="GHEA Grapalat" w:hAnsi="GHEA Grapalat" w:cs="Calibri"/>
          <w:bCs/>
          <w:iCs/>
          <w:sz w:val="18"/>
          <w:szCs w:val="18"/>
        </w:rPr>
        <w:t>с низов ферм,</w:t>
      </w:r>
      <w:r w:rsidRPr="000F7DDE">
        <w:rPr>
          <w:rFonts w:ascii="GHEA Grapalat" w:hAnsi="GHEA Grapalat" w:cs="Calibri"/>
          <w:bCs/>
          <w:iCs/>
          <w:sz w:val="18"/>
          <w:szCs w:val="18"/>
          <w:lang w:val="hy-AM"/>
        </w:rPr>
        <w:t>։</w:t>
      </w:r>
    </w:p>
    <w:p w14:paraId="7C72CEE6"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3.</w:t>
      </w:r>
      <w:r>
        <w:rPr>
          <w:rFonts w:ascii="GHEA Grapalat" w:hAnsi="GHEA Grapalat" w:cs="Calibri"/>
          <w:bCs/>
          <w:iCs/>
          <w:sz w:val="18"/>
          <w:szCs w:val="18"/>
        </w:rPr>
        <w:t>Постоянное обеспечение рабочего состояния ступеней,</w:t>
      </w:r>
    </w:p>
    <w:p w14:paraId="5B7835B4"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4.</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0F7DDE">
        <w:rPr>
          <w:rFonts w:ascii="GHEA Grapalat" w:hAnsi="GHEA Grapalat" w:cs="Calibri"/>
          <w:bCs/>
          <w:iCs/>
          <w:sz w:val="18"/>
          <w:szCs w:val="18"/>
          <w:lang w:val="hy-AM"/>
        </w:rPr>
        <w:t xml:space="preserve"> </w:t>
      </w:r>
      <w:r w:rsidRPr="001F09C9">
        <w:rPr>
          <w:rFonts w:ascii="GHEA Grapalat" w:hAnsi="GHEA Grapalat" w:cs="Calibri"/>
          <w:bCs/>
          <w:iCs/>
          <w:sz w:val="18"/>
          <w:szCs w:val="18"/>
          <w:lang w:val="hy-AM"/>
        </w:rPr>
        <w:t>ж/б опор, при обнаружении повреждений-исполнение ремонтных работ,</w:t>
      </w:r>
    </w:p>
    <w:p w14:paraId="2DB126D0"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5.</w:t>
      </w:r>
      <w:r w:rsidRPr="002465CC">
        <w:rPr>
          <w:rFonts w:ascii="GHEA Grapalat" w:hAnsi="GHEA Grapalat" w:cs="Calibri"/>
          <w:bCs/>
          <w:iCs/>
          <w:sz w:val="18"/>
          <w:szCs w:val="18"/>
          <w:lang w:val="hy-AM"/>
        </w:rPr>
        <w:t xml:space="preserve"> Периодическ</w:t>
      </w:r>
      <w:r>
        <w:rPr>
          <w:rFonts w:ascii="GHEA Grapalat" w:hAnsi="GHEA Grapalat" w:cs="Calibri"/>
          <w:bCs/>
          <w:iCs/>
          <w:sz w:val="18"/>
          <w:szCs w:val="18"/>
        </w:rPr>
        <w:t>ий</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осмотр</w:t>
      </w:r>
      <w:r w:rsidRPr="002465CC">
        <w:rPr>
          <w:rFonts w:ascii="GHEA Grapalat" w:hAnsi="GHEA Grapalat" w:cs="Calibri"/>
          <w:bCs/>
          <w:iCs/>
          <w:sz w:val="18"/>
          <w:szCs w:val="18"/>
          <w:lang w:val="hy-AM"/>
        </w:rPr>
        <w:t xml:space="preserve"> пролетных конструкций</w:t>
      </w:r>
      <w:r w:rsidRPr="000F1126">
        <w:rPr>
          <w:rFonts w:ascii="GHEA Grapalat" w:hAnsi="GHEA Grapalat" w:cs="Calibri"/>
          <w:bCs/>
          <w:iCs/>
          <w:sz w:val="18"/>
          <w:szCs w:val="18"/>
          <w:lang w:val="hy-AM"/>
        </w:rPr>
        <w:t xml:space="preserve">, при обнаружении трещин 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002ACD09"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6. </w:t>
      </w:r>
      <w:r>
        <w:rPr>
          <w:rFonts w:ascii="GHEA Grapalat" w:hAnsi="GHEA Grapalat" w:cs="Calibri"/>
          <w:bCs/>
          <w:iCs/>
          <w:sz w:val="18"/>
          <w:szCs w:val="18"/>
        </w:rPr>
        <w:t>Периодическая очистка конструкции навесного покрытия от пыли и грязи, восстановление разбитых частей, пероодическое укрепление,</w:t>
      </w:r>
    </w:p>
    <w:p w14:paraId="05089316"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7. </w:t>
      </w:r>
      <w:r>
        <w:rPr>
          <w:rFonts w:ascii="GHEA Grapalat" w:hAnsi="GHEA Grapalat" w:cs="Calibri"/>
          <w:bCs/>
          <w:iCs/>
          <w:sz w:val="18"/>
          <w:szCs w:val="18"/>
        </w:rPr>
        <w:t>При необходимости покраска металлических конструкций,</w:t>
      </w:r>
    </w:p>
    <w:p w14:paraId="34FF6B0A" w14:textId="77777777" w:rsidR="00CD0626" w:rsidRPr="007039BE"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8.</w:t>
      </w:r>
      <w:r w:rsidRPr="004B272E">
        <w:rPr>
          <w:rFonts w:ascii="GHEA Grapalat" w:hAnsi="GHEA Grapalat" w:cs="Calibri"/>
          <w:bCs/>
          <w:iCs/>
          <w:sz w:val="18"/>
          <w:szCs w:val="18"/>
          <w:lang w:val="hy-AM"/>
        </w:rPr>
        <w:t xml:space="preserve"> Периодическая очистка перехода и прилегающих территорий.</w:t>
      </w:r>
    </w:p>
    <w:p w14:paraId="45BA41C0" w14:textId="77777777" w:rsidR="00CD0626" w:rsidRPr="00A7580F" w:rsidRDefault="00CD0626" w:rsidP="00CD0626">
      <w:pPr>
        <w:rPr>
          <w:rFonts w:ascii="GHEA Grapalat" w:hAnsi="GHEA Grapalat" w:cs="Calibri"/>
          <w:bCs/>
          <w:iCs/>
          <w:sz w:val="4"/>
          <w:szCs w:val="4"/>
          <w:lang w:val="hy-AM"/>
        </w:rPr>
      </w:pPr>
      <w:r w:rsidRPr="00A7580F">
        <w:rPr>
          <w:rFonts w:ascii="GHEA Grapalat" w:hAnsi="GHEA Grapalat" w:cs="Calibri"/>
          <w:bCs/>
          <w:iCs/>
          <w:sz w:val="4"/>
          <w:szCs w:val="4"/>
          <w:lang w:val="hy-AM"/>
        </w:rPr>
        <w:t xml:space="preserve"> </w:t>
      </w:r>
    </w:p>
    <w:p w14:paraId="1579319D" w14:textId="77777777" w:rsidR="00CD0626" w:rsidRDefault="00CD0626" w:rsidP="00CD0626">
      <w:pPr>
        <w:rPr>
          <w:rFonts w:ascii="GHEA Grapalat" w:hAnsi="GHEA Grapalat" w:cs="Calibri"/>
          <w:b/>
          <w:bCs/>
          <w:iCs/>
          <w:sz w:val="18"/>
          <w:szCs w:val="18"/>
          <w:u w:val="single"/>
        </w:rPr>
      </w:pPr>
      <w:r w:rsidRPr="003809E0">
        <w:rPr>
          <w:rFonts w:ascii="GHEA Grapalat" w:hAnsi="GHEA Grapalat" w:cs="Calibri"/>
          <w:b/>
          <w:bCs/>
          <w:iCs/>
          <w:sz w:val="18"/>
          <w:szCs w:val="18"/>
          <w:u w:val="single"/>
          <w:lang w:val="hy-AM"/>
        </w:rPr>
        <w:t>31.</w:t>
      </w:r>
      <w:r w:rsidRPr="0051098A">
        <w:rPr>
          <w:rFonts w:ascii="GHEA Grapalat" w:hAnsi="GHEA Grapalat" w:cs="Calibri"/>
          <w:b/>
          <w:bCs/>
          <w:iCs/>
          <w:sz w:val="18"/>
          <w:szCs w:val="18"/>
          <w:u w:val="single"/>
          <w:lang w:val="hy-AM"/>
        </w:rPr>
        <w:t xml:space="preserve"> Надземный пешеходный переход</w:t>
      </w:r>
      <w:r>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на улице Гераци</w:t>
      </w:r>
    </w:p>
    <w:p w14:paraId="65712182" w14:textId="77777777" w:rsidR="00CD0626" w:rsidRPr="0051098A" w:rsidRDefault="00CD0626" w:rsidP="00CD0626">
      <w:pPr>
        <w:rPr>
          <w:rFonts w:ascii="GHEA Grapalat" w:hAnsi="GHEA Grapalat" w:cs="Calibri"/>
          <w:bCs/>
          <w:iCs/>
          <w:sz w:val="18"/>
          <w:szCs w:val="18"/>
        </w:rPr>
      </w:pPr>
      <w:r>
        <w:rPr>
          <w:rFonts w:ascii="GHEA Grapalat" w:hAnsi="GHEA Grapalat" w:cs="Calibri"/>
          <w:bCs/>
          <w:iCs/>
          <w:sz w:val="18"/>
          <w:szCs w:val="18"/>
        </w:rPr>
        <w:t>Длина</w:t>
      </w:r>
      <w:r w:rsidRPr="000F7DDE">
        <w:rPr>
          <w:rFonts w:ascii="GHEA Grapalat" w:hAnsi="GHEA Grapalat" w:cs="Calibri"/>
          <w:bCs/>
          <w:iCs/>
          <w:sz w:val="18"/>
          <w:szCs w:val="18"/>
          <w:lang w:val="hy-AM"/>
        </w:rPr>
        <w:t xml:space="preserve"> – 32.07</w:t>
      </w:r>
      <w:r>
        <w:rPr>
          <w:rFonts w:ascii="GHEA Grapalat" w:hAnsi="GHEA Grapalat" w:cs="Calibri"/>
          <w:bCs/>
          <w:iCs/>
          <w:sz w:val="18"/>
          <w:szCs w:val="18"/>
        </w:rPr>
        <w:t>м</w:t>
      </w:r>
    </w:p>
    <w:p w14:paraId="401F7163" w14:textId="77777777" w:rsidR="00CD0626" w:rsidRPr="0051098A" w:rsidRDefault="00CD0626" w:rsidP="00CD0626">
      <w:pPr>
        <w:jc w:val="both"/>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0F7DDE">
        <w:rPr>
          <w:rFonts w:ascii="GHEA Grapalat" w:hAnsi="GHEA Grapalat" w:cs="Calibri"/>
          <w:bCs/>
          <w:iCs/>
          <w:sz w:val="18"/>
          <w:szCs w:val="18"/>
          <w:lang w:val="hy-AM"/>
        </w:rPr>
        <w:t xml:space="preserve"> – 2.76</w:t>
      </w:r>
      <w:r>
        <w:rPr>
          <w:rFonts w:ascii="GHEA Grapalat" w:hAnsi="GHEA Grapalat" w:cs="Calibri"/>
          <w:bCs/>
          <w:iCs/>
          <w:sz w:val="18"/>
          <w:szCs w:val="18"/>
        </w:rPr>
        <w:t>м</w:t>
      </w:r>
    </w:p>
    <w:p w14:paraId="114DB1CB" w14:textId="77777777" w:rsidR="00CD0626" w:rsidRPr="0051098A" w:rsidRDefault="00CD0626" w:rsidP="00CD0626">
      <w:pPr>
        <w:jc w:val="both"/>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- 1x32.07 </w:t>
      </w:r>
      <w:r>
        <w:rPr>
          <w:rFonts w:ascii="GHEA Grapalat" w:hAnsi="GHEA Grapalat" w:cs="Calibri"/>
          <w:bCs/>
          <w:iCs/>
          <w:sz w:val="18"/>
          <w:szCs w:val="18"/>
        </w:rPr>
        <w:t>м</w:t>
      </w:r>
      <w:r w:rsidRPr="000F7DDE">
        <w:rPr>
          <w:rFonts w:ascii="GHEA Grapalat" w:hAnsi="GHEA Grapalat" w:cs="Calibri"/>
          <w:bCs/>
          <w:iCs/>
          <w:sz w:val="18"/>
          <w:szCs w:val="18"/>
          <w:lang w:val="hy-AM"/>
        </w:rPr>
        <w:t xml:space="preserve">, </w:t>
      </w:r>
      <w:r>
        <w:rPr>
          <w:rFonts w:ascii="GHEA Grapalat" w:hAnsi="GHEA Grapalat" w:cs="Calibri"/>
          <w:bCs/>
          <w:iCs/>
          <w:sz w:val="18"/>
          <w:szCs w:val="18"/>
        </w:rPr>
        <w:t>металлический</w:t>
      </w:r>
    </w:p>
    <w:p w14:paraId="6CAA6F84"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w:t>
      </w:r>
      <w:r>
        <w:rPr>
          <w:rFonts w:ascii="GHEA Grapalat" w:hAnsi="GHEA Grapalat" w:cs="Calibri"/>
          <w:bCs/>
          <w:iCs/>
          <w:sz w:val="18"/>
          <w:szCs w:val="18"/>
        </w:rPr>
        <w:t xml:space="preserve"> толпа</w:t>
      </w:r>
      <w:r w:rsidRPr="000F7DDE">
        <w:rPr>
          <w:rFonts w:ascii="GHEA Grapalat" w:hAnsi="GHEA Grapalat" w:cs="Calibri"/>
          <w:bCs/>
          <w:iCs/>
          <w:sz w:val="18"/>
          <w:szCs w:val="18"/>
          <w:lang w:val="hy-AM"/>
        </w:rPr>
        <w:t xml:space="preserve"> -400</w:t>
      </w:r>
      <w:r>
        <w:rPr>
          <w:rFonts w:ascii="GHEA Grapalat" w:hAnsi="GHEA Grapalat" w:cs="Calibri"/>
          <w:bCs/>
          <w:iCs/>
          <w:sz w:val="18"/>
          <w:szCs w:val="18"/>
        </w:rPr>
        <w:t>кс-с</w:t>
      </w:r>
      <w:r w:rsidRPr="000F7DDE">
        <w:rPr>
          <w:rFonts w:ascii="GHEA Grapalat" w:hAnsi="GHEA Grapalat" w:cs="Calibri"/>
          <w:bCs/>
          <w:iCs/>
          <w:sz w:val="18"/>
          <w:szCs w:val="18"/>
          <w:lang w:val="hy-AM"/>
        </w:rPr>
        <w:t>/</w:t>
      </w:r>
      <w:r>
        <w:rPr>
          <w:rFonts w:ascii="GHEA Grapalat" w:hAnsi="GHEA Grapalat" w:cs="Calibri"/>
          <w:bCs/>
          <w:iCs/>
          <w:sz w:val="18"/>
          <w:szCs w:val="18"/>
        </w:rPr>
        <w:t>м</w:t>
      </w:r>
      <w:r w:rsidRPr="000F7DDE">
        <w:rPr>
          <w:rFonts w:ascii="GHEA Grapalat" w:hAnsi="GHEA Grapalat" w:cs="Calibri"/>
          <w:bCs/>
          <w:iCs/>
          <w:sz w:val="18"/>
          <w:szCs w:val="18"/>
          <w:lang w:val="hy-AM"/>
        </w:rPr>
        <w:t>2</w:t>
      </w:r>
    </w:p>
    <w:p w14:paraId="618512B0"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Дата  строительства</w:t>
      </w:r>
      <w:r w:rsidRPr="000F7DDE">
        <w:rPr>
          <w:rFonts w:ascii="GHEA Grapalat" w:hAnsi="GHEA Grapalat" w:cs="Calibri"/>
          <w:bCs/>
          <w:iCs/>
          <w:sz w:val="18"/>
          <w:szCs w:val="18"/>
          <w:lang w:val="hy-AM"/>
        </w:rPr>
        <w:t xml:space="preserve"> – 2008</w:t>
      </w:r>
      <w:r>
        <w:rPr>
          <w:rFonts w:ascii="GHEA Grapalat" w:hAnsi="GHEA Grapalat" w:cs="Calibri"/>
          <w:bCs/>
          <w:iCs/>
          <w:sz w:val="18"/>
          <w:szCs w:val="18"/>
        </w:rPr>
        <w:t>г</w:t>
      </w:r>
      <w:r w:rsidRPr="000F7DDE">
        <w:rPr>
          <w:rFonts w:ascii="GHEA Grapalat" w:hAnsi="GHEA Grapalat" w:cs="Calibri"/>
          <w:bCs/>
          <w:iCs/>
          <w:sz w:val="18"/>
          <w:szCs w:val="18"/>
          <w:lang w:val="hy-AM"/>
        </w:rPr>
        <w:t>.</w:t>
      </w:r>
    </w:p>
    <w:p w14:paraId="492ACDF7" w14:textId="77777777" w:rsidR="00CD0626" w:rsidRPr="00B6451A" w:rsidRDefault="00CD0626" w:rsidP="00CD0626">
      <w:pPr>
        <w:rPr>
          <w:rFonts w:ascii="GHEA Grapalat" w:hAnsi="GHEA Grapalat" w:cs="Calibri"/>
          <w:bCs/>
          <w:iCs/>
          <w:sz w:val="6"/>
          <w:szCs w:val="6"/>
          <w:lang w:val="hy-AM"/>
        </w:rPr>
      </w:pPr>
    </w:p>
    <w:p w14:paraId="0A2C6961"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1.</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lang w:val="hy-AM"/>
        </w:rPr>
        <w:t>опор</w:t>
      </w:r>
      <w:r w:rsidRPr="001F09C9">
        <w:rPr>
          <w:rFonts w:ascii="GHEA Grapalat" w:hAnsi="GHEA Grapalat" w:cs="Calibri"/>
          <w:bCs/>
          <w:iCs/>
          <w:sz w:val="18"/>
          <w:szCs w:val="18"/>
          <w:lang w:val="hy-AM"/>
        </w:rPr>
        <w:t xml:space="preserve">ных </w:t>
      </w:r>
      <w:r>
        <w:rPr>
          <w:rFonts w:ascii="GHEA Grapalat" w:hAnsi="GHEA Grapalat" w:cs="Calibri"/>
          <w:bCs/>
          <w:iCs/>
          <w:sz w:val="18"/>
          <w:szCs w:val="18"/>
        </w:rPr>
        <w:t>частей, обепечение сухой среды,</w:t>
      </w:r>
    </w:p>
    <w:p w14:paraId="64D37040"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2.</w:t>
      </w:r>
      <w:r w:rsidRPr="001F09C9">
        <w:rPr>
          <w:rFonts w:ascii="GHEA Grapalat" w:hAnsi="GHEA Grapalat" w:cs="Calibri"/>
          <w:bCs/>
          <w:iCs/>
          <w:sz w:val="18"/>
          <w:szCs w:val="18"/>
          <w:lang w:val="hy-AM"/>
        </w:rPr>
        <w:t xml:space="preserve">Обеспечение постоянного водоотвода </w:t>
      </w:r>
      <w:r>
        <w:rPr>
          <w:rFonts w:ascii="GHEA Grapalat" w:hAnsi="GHEA Grapalat" w:cs="Calibri"/>
          <w:bCs/>
          <w:iCs/>
          <w:sz w:val="18"/>
          <w:szCs w:val="18"/>
        </w:rPr>
        <w:t>с низов ферм,</w:t>
      </w:r>
      <w:r w:rsidRPr="000F7DDE">
        <w:rPr>
          <w:rFonts w:ascii="GHEA Grapalat" w:hAnsi="GHEA Grapalat" w:cs="Calibri"/>
          <w:bCs/>
          <w:iCs/>
          <w:sz w:val="18"/>
          <w:szCs w:val="18"/>
          <w:lang w:val="hy-AM"/>
        </w:rPr>
        <w:t>։</w:t>
      </w:r>
    </w:p>
    <w:p w14:paraId="1E862211"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3.</w:t>
      </w:r>
      <w:r>
        <w:rPr>
          <w:rFonts w:ascii="GHEA Grapalat" w:hAnsi="GHEA Grapalat" w:cs="Calibri"/>
          <w:bCs/>
          <w:iCs/>
          <w:sz w:val="18"/>
          <w:szCs w:val="18"/>
        </w:rPr>
        <w:t>Постоянное обеспечение рабочего состояния ступеней,</w:t>
      </w:r>
    </w:p>
    <w:p w14:paraId="1AD59F59"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4.</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0F7DDE">
        <w:rPr>
          <w:rFonts w:ascii="GHEA Grapalat" w:hAnsi="GHEA Grapalat" w:cs="Calibri"/>
          <w:bCs/>
          <w:iCs/>
          <w:sz w:val="18"/>
          <w:szCs w:val="18"/>
          <w:lang w:val="hy-AM"/>
        </w:rPr>
        <w:t xml:space="preserve"> </w:t>
      </w:r>
      <w:r w:rsidRPr="001F09C9">
        <w:rPr>
          <w:rFonts w:ascii="GHEA Grapalat" w:hAnsi="GHEA Grapalat" w:cs="Calibri"/>
          <w:bCs/>
          <w:iCs/>
          <w:sz w:val="18"/>
          <w:szCs w:val="18"/>
          <w:lang w:val="hy-AM"/>
        </w:rPr>
        <w:t>ж/б опор, при обнаружении повреждений-исполнение ремонтных работ,</w:t>
      </w:r>
    </w:p>
    <w:p w14:paraId="104EE384"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5.</w:t>
      </w:r>
      <w:r w:rsidRPr="002465CC">
        <w:rPr>
          <w:rFonts w:ascii="GHEA Grapalat" w:hAnsi="GHEA Grapalat" w:cs="Calibri"/>
          <w:bCs/>
          <w:iCs/>
          <w:sz w:val="18"/>
          <w:szCs w:val="18"/>
          <w:lang w:val="hy-AM"/>
        </w:rPr>
        <w:t xml:space="preserve"> Периодическ</w:t>
      </w:r>
      <w:r>
        <w:rPr>
          <w:rFonts w:ascii="GHEA Grapalat" w:hAnsi="GHEA Grapalat" w:cs="Calibri"/>
          <w:bCs/>
          <w:iCs/>
          <w:sz w:val="18"/>
          <w:szCs w:val="18"/>
        </w:rPr>
        <w:t>ий</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осмотр</w:t>
      </w:r>
      <w:r w:rsidRPr="002465CC">
        <w:rPr>
          <w:rFonts w:ascii="GHEA Grapalat" w:hAnsi="GHEA Grapalat" w:cs="Calibri"/>
          <w:bCs/>
          <w:iCs/>
          <w:sz w:val="18"/>
          <w:szCs w:val="18"/>
          <w:lang w:val="hy-AM"/>
        </w:rPr>
        <w:t xml:space="preserve"> пролетных конструкций</w:t>
      </w:r>
      <w:r w:rsidRPr="000F1126">
        <w:rPr>
          <w:rFonts w:ascii="GHEA Grapalat" w:hAnsi="GHEA Grapalat" w:cs="Calibri"/>
          <w:bCs/>
          <w:iCs/>
          <w:sz w:val="18"/>
          <w:szCs w:val="18"/>
          <w:lang w:val="hy-AM"/>
        </w:rPr>
        <w:t xml:space="preserve">, при обнаружении трещин 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3D7AEBB0"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6. </w:t>
      </w:r>
      <w:r>
        <w:rPr>
          <w:rFonts w:ascii="GHEA Grapalat" w:hAnsi="GHEA Grapalat" w:cs="Calibri"/>
          <w:bCs/>
          <w:iCs/>
          <w:sz w:val="18"/>
          <w:szCs w:val="18"/>
        </w:rPr>
        <w:t>Периодическая очистка конструкции навесного покрытия от пыли и грязи, восстановление разбитых частей, пероодическое укрепление,</w:t>
      </w:r>
    </w:p>
    <w:p w14:paraId="2FB08346"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7. </w:t>
      </w:r>
      <w:r>
        <w:rPr>
          <w:rFonts w:ascii="GHEA Grapalat" w:hAnsi="GHEA Grapalat" w:cs="Calibri"/>
          <w:bCs/>
          <w:iCs/>
          <w:sz w:val="18"/>
          <w:szCs w:val="18"/>
        </w:rPr>
        <w:t>При необходимости покраска металлических конструкций,</w:t>
      </w:r>
    </w:p>
    <w:p w14:paraId="21A8E115" w14:textId="77777777" w:rsidR="00CD0626" w:rsidRPr="007039BE"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8.</w:t>
      </w:r>
      <w:r w:rsidRPr="004B272E">
        <w:rPr>
          <w:rFonts w:ascii="GHEA Grapalat" w:hAnsi="GHEA Grapalat" w:cs="Calibri"/>
          <w:bCs/>
          <w:iCs/>
          <w:sz w:val="18"/>
          <w:szCs w:val="18"/>
          <w:lang w:val="hy-AM"/>
        </w:rPr>
        <w:t xml:space="preserve"> Периодическая очистка перехода и прилегающих территорий.</w:t>
      </w:r>
    </w:p>
    <w:p w14:paraId="66CFB57F" w14:textId="77777777" w:rsidR="00CD0626" w:rsidRPr="00A7580F" w:rsidRDefault="00CD0626" w:rsidP="00CD0626">
      <w:pPr>
        <w:rPr>
          <w:rFonts w:ascii="GHEA Grapalat" w:hAnsi="GHEA Grapalat" w:cs="Calibri"/>
          <w:bCs/>
          <w:iCs/>
          <w:sz w:val="4"/>
          <w:szCs w:val="4"/>
          <w:lang w:val="hy-AM"/>
        </w:rPr>
      </w:pPr>
    </w:p>
    <w:p w14:paraId="4972C54B" w14:textId="77777777" w:rsidR="00CD0626" w:rsidRPr="001A6FBA" w:rsidRDefault="00CD0626" w:rsidP="00CD0626">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2</w:t>
      </w:r>
      <w:r w:rsidRPr="003809E0">
        <w:rPr>
          <w:rFonts w:ascii="GHEA Grapalat" w:hAnsi="GHEA Grapalat" w:cs="Calibri"/>
          <w:b/>
          <w:bCs/>
          <w:iCs/>
          <w:sz w:val="18"/>
          <w:szCs w:val="18"/>
          <w:u w:val="single"/>
          <w:lang w:val="hy-AM"/>
        </w:rPr>
        <w:t>.</w:t>
      </w:r>
      <w:r w:rsidRPr="0051098A">
        <w:rPr>
          <w:rFonts w:ascii="GHEA Grapalat" w:hAnsi="GHEA Grapalat" w:cs="Calibri"/>
          <w:b/>
          <w:bCs/>
          <w:iCs/>
          <w:sz w:val="18"/>
          <w:szCs w:val="18"/>
          <w:u w:val="single"/>
          <w:lang w:val="hy-AM"/>
        </w:rPr>
        <w:t xml:space="preserve"> Надземный пешеходный переход</w:t>
      </w:r>
      <w:r>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на улице Аршакуняц</w:t>
      </w:r>
    </w:p>
    <w:p w14:paraId="5307A743" w14:textId="77777777" w:rsidR="00CD0626" w:rsidRPr="0051098A" w:rsidRDefault="00CD0626" w:rsidP="00CD0626">
      <w:pPr>
        <w:jc w:val="both"/>
        <w:rPr>
          <w:rFonts w:ascii="GHEA Grapalat" w:hAnsi="GHEA Grapalat" w:cs="Calibri"/>
          <w:bCs/>
          <w:iCs/>
          <w:sz w:val="18"/>
          <w:szCs w:val="18"/>
        </w:rPr>
      </w:pPr>
      <w:r>
        <w:rPr>
          <w:rFonts w:ascii="GHEA Grapalat" w:hAnsi="GHEA Grapalat" w:cs="Calibri"/>
          <w:bCs/>
          <w:iCs/>
          <w:sz w:val="18"/>
          <w:szCs w:val="18"/>
        </w:rPr>
        <w:t>Длина</w:t>
      </w:r>
      <w:r w:rsidRPr="000F7DDE">
        <w:rPr>
          <w:rFonts w:ascii="GHEA Grapalat" w:hAnsi="GHEA Grapalat" w:cs="Calibri"/>
          <w:bCs/>
          <w:iCs/>
          <w:sz w:val="18"/>
          <w:szCs w:val="18"/>
          <w:lang w:val="hy-AM"/>
        </w:rPr>
        <w:t xml:space="preserve"> – 34.05</w:t>
      </w:r>
      <w:r>
        <w:rPr>
          <w:rFonts w:ascii="GHEA Grapalat" w:hAnsi="GHEA Grapalat" w:cs="Calibri"/>
          <w:bCs/>
          <w:iCs/>
          <w:sz w:val="18"/>
          <w:szCs w:val="18"/>
        </w:rPr>
        <w:t>м</w:t>
      </w:r>
    </w:p>
    <w:p w14:paraId="67A88716" w14:textId="77777777" w:rsidR="00CD0626" w:rsidRPr="0051098A" w:rsidRDefault="00CD0626" w:rsidP="00CD0626">
      <w:pPr>
        <w:jc w:val="both"/>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0F7DDE">
        <w:rPr>
          <w:rFonts w:ascii="GHEA Grapalat" w:hAnsi="GHEA Grapalat" w:cs="Calibri"/>
          <w:bCs/>
          <w:iCs/>
          <w:sz w:val="18"/>
          <w:szCs w:val="18"/>
          <w:lang w:val="hy-AM"/>
        </w:rPr>
        <w:t xml:space="preserve"> – 2.4</w:t>
      </w:r>
      <w:r>
        <w:rPr>
          <w:rFonts w:ascii="GHEA Grapalat" w:hAnsi="GHEA Grapalat" w:cs="Calibri"/>
          <w:bCs/>
          <w:iCs/>
          <w:sz w:val="18"/>
          <w:szCs w:val="18"/>
        </w:rPr>
        <w:t>м</w:t>
      </w:r>
    </w:p>
    <w:p w14:paraId="4753375A" w14:textId="77777777" w:rsidR="00CD0626" w:rsidRPr="0051098A" w:rsidRDefault="00CD0626" w:rsidP="00CD0626">
      <w:pPr>
        <w:jc w:val="both"/>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- 2x17 </w:t>
      </w:r>
      <w:r>
        <w:rPr>
          <w:rFonts w:ascii="GHEA Grapalat" w:hAnsi="GHEA Grapalat" w:cs="Calibri"/>
          <w:bCs/>
          <w:iCs/>
          <w:sz w:val="18"/>
          <w:szCs w:val="18"/>
        </w:rPr>
        <w:t>м</w:t>
      </w:r>
      <w:r w:rsidRPr="000F7DDE">
        <w:rPr>
          <w:rFonts w:ascii="GHEA Grapalat" w:hAnsi="GHEA Grapalat" w:cs="Calibri"/>
          <w:bCs/>
          <w:iCs/>
          <w:sz w:val="18"/>
          <w:szCs w:val="18"/>
          <w:lang w:val="hy-AM"/>
        </w:rPr>
        <w:t xml:space="preserve">, </w:t>
      </w:r>
      <w:r>
        <w:rPr>
          <w:rFonts w:ascii="GHEA Grapalat" w:hAnsi="GHEA Grapalat" w:cs="Calibri"/>
          <w:bCs/>
          <w:iCs/>
          <w:sz w:val="18"/>
          <w:szCs w:val="18"/>
        </w:rPr>
        <w:t>ж</w:t>
      </w:r>
      <w:r w:rsidRPr="000F7DDE">
        <w:rPr>
          <w:rFonts w:ascii="GHEA Grapalat" w:hAnsi="GHEA Grapalat" w:cs="Calibri"/>
          <w:bCs/>
          <w:iCs/>
          <w:sz w:val="18"/>
          <w:szCs w:val="18"/>
          <w:lang w:val="hy-AM"/>
        </w:rPr>
        <w:t>/</w:t>
      </w:r>
      <w:r>
        <w:rPr>
          <w:rFonts w:ascii="GHEA Grapalat" w:hAnsi="GHEA Grapalat" w:cs="Calibri"/>
          <w:bCs/>
          <w:iCs/>
          <w:sz w:val="18"/>
          <w:szCs w:val="18"/>
        </w:rPr>
        <w:t>б</w:t>
      </w:r>
    </w:p>
    <w:p w14:paraId="5E7F41CC"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w:t>
      </w:r>
      <w:r>
        <w:rPr>
          <w:rFonts w:ascii="GHEA Grapalat" w:hAnsi="GHEA Grapalat" w:cs="Calibri"/>
          <w:bCs/>
          <w:iCs/>
          <w:sz w:val="18"/>
          <w:szCs w:val="18"/>
        </w:rPr>
        <w:t xml:space="preserve"> толпа</w:t>
      </w:r>
      <w:r w:rsidRPr="000F7DDE">
        <w:rPr>
          <w:rFonts w:ascii="GHEA Grapalat" w:hAnsi="GHEA Grapalat" w:cs="Calibri"/>
          <w:bCs/>
          <w:iCs/>
          <w:sz w:val="18"/>
          <w:szCs w:val="18"/>
          <w:lang w:val="hy-AM"/>
        </w:rPr>
        <w:t xml:space="preserve"> -400</w:t>
      </w:r>
      <w:r>
        <w:rPr>
          <w:rFonts w:ascii="GHEA Grapalat" w:hAnsi="GHEA Grapalat" w:cs="Calibri"/>
          <w:bCs/>
          <w:iCs/>
          <w:sz w:val="18"/>
          <w:szCs w:val="18"/>
        </w:rPr>
        <w:t>кс-с</w:t>
      </w:r>
      <w:r w:rsidRPr="000F7DDE">
        <w:rPr>
          <w:rFonts w:ascii="GHEA Grapalat" w:hAnsi="GHEA Grapalat" w:cs="Calibri"/>
          <w:bCs/>
          <w:iCs/>
          <w:sz w:val="18"/>
          <w:szCs w:val="18"/>
          <w:lang w:val="hy-AM"/>
        </w:rPr>
        <w:t>/</w:t>
      </w:r>
      <w:r>
        <w:rPr>
          <w:rFonts w:ascii="GHEA Grapalat" w:hAnsi="GHEA Grapalat" w:cs="Calibri"/>
          <w:bCs/>
          <w:iCs/>
          <w:sz w:val="18"/>
          <w:szCs w:val="18"/>
        </w:rPr>
        <w:t>м</w:t>
      </w:r>
      <w:r w:rsidRPr="000F7DDE">
        <w:rPr>
          <w:rFonts w:ascii="GHEA Grapalat" w:hAnsi="GHEA Grapalat" w:cs="Calibri"/>
          <w:bCs/>
          <w:iCs/>
          <w:sz w:val="18"/>
          <w:szCs w:val="18"/>
          <w:lang w:val="hy-AM"/>
        </w:rPr>
        <w:t>2</w:t>
      </w:r>
    </w:p>
    <w:p w14:paraId="530C2199"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Дата  строительства</w:t>
      </w:r>
      <w:r w:rsidRPr="000F7DDE">
        <w:rPr>
          <w:rFonts w:ascii="GHEA Grapalat" w:hAnsi="GHEA Grapalat" w:cs="Calibri"/>
          <w:bCs/>
          <w:iCs/>
          <w:sz w:val="18"/>
          <w:szCs w:val="18"/>
          <w:lang w:val="hy-AM"/>
        </w:rPr>
        <w:t xml:space="preserve"> – 2009</w:t>
      </w:r>
      <w:r>
        <w:rPr>
          <w:rFonts w:ascii="GHEA Grapalat" w:hAnsi="GHEA Grapalat" w:cs="Calibri"/>
          <w:bCs/>
          <w:iCs/>
          <w:sz w:val="18"/>
          <w:szCs w:val="18"/>
        </w:rPr>
        <w:t>г</w:t>
      </w:r>
      <w:r w:rsidRPr="000F7DDE">
        <w:rPr>
          <w:rFonts w:ascii="GHEA Grapalat" w:hAnsi="GHEA Grapalat" w:cs="Calibri"/>
          <w:bCs/>
          <w:iCs/>
          <w:sz w:val="18"/>
          <w:szCs w:val="18"/>
          <w:lang w:val="hy-AM"/>
        </w:rPr>
        <w:t>.</w:t>
      </w:r>
    </w:p>
    <w:p w14:paraId="1371D967" w14:textId="77777777" w:rsidR="00CD0626" w:rsidRPr="00B6451A" w:rsidRDefault="00CD0626" w:rsidP="00CD0626">
      <w:pPr>
        <w:rPr>
          <w:rFonts w:ascii="GHEA Grapalat" w:hAnsi="GHEA Grapalat" w:cs="Calibri"/>
          <w:bCs/>
          <w:iCs/>
          <w:sz w:val="4"/>
          <w:szCs w:val="4"/>
          <w:lang w:val="hy-AM"/>
        </w:rPr>
      </w:pPr>
    </w:p>
    <w:p w14:paraId="11AE10B3"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1.</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lang w:val="hy-AM"/>
        </w:rPr>
        <w:t>опор</w:t>
      </w:r>
      <w:r w:rsidRPr="001F09C9">
        <w:rPr>
          <w:rFonts w:ascii="GHEA Grapalat" w:hAnsi="GHEA Grapalat" w:cs="Calibri"/>
          <w:bCs/>
          <w:iCs/>
          <w:sz w:val="18"/>
          <w:szCs w:val="18"/>
          <w:lang w:val="hy-AM"/>
        </w:rPr>
        <w:t xml:space="preserve">ных </w:t>
      </w:r>
      <w:r>
        <w:rPr>
          <w:rFonts w:ascii="GHEA Grapalat" w:hAnsi="GHEA Grapalat" w:cs="Calibri"/>
          <w:bCs/>
          <w:iCs/>
          <w:sz w:val="18"/>
          <w:szCs w:val="18"/>
        </w:rPr>
        <w:t>частей, обепечение сухой среды,</w:t>
      </w:r>
    </w:p>
    <w:p w14:paraId="5DC3530E"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2.</w:t>
      </w:r>
      <w:r w:rsidRPr="001F09C9">
        <w:rPr>
          <w:rFonts w:ascii="GHEA Grapalat" w:hAnsi="GHEA Grapalat" w:cs="Calibri"/>
          <w:bCs/>
          <w:iCs/>
          <w:sz w:val="18"/>
          <w:szCs w:val="18"/>
          <w:lang w:val="hy-AM"/>
        </w:rPr>
        <w:t xml:space="preserve">Обеспечение постоянного водоотвода </w:t>
      </w:r>
      <w:r>
        <w:rPr>
          <w:rFonts w:ascii="GHEA Grapalat" w:hAnsi="GHEA Grapalat" w:cs="Calibri"/>
          <w:bCs/>
          <w:iCs/>
          <w:sz w:val="18"/>
          <w:szCs w:val="18"/>
        </w:rPr>
        <w:t>с низов ферм,</w:t>
      </w:r>
      <w:r w:rsidRPr="000F7DDE">
        <w:rPr>
          <w:rFonts w:ascii="GHEA Grapalat" w:hAnsi="GHEA Grapalat" w:cs="Calibri"/>
          <w:bCs/>
          <w:iCs/>
          <w:sz w:val="18"/>
          <w:szCs w:val="18"/>
          <w:lang w:val="hy-AM"/>
        </w:rPr>
        <w:t>։</w:t>
      </w:r>
    </w:p>
    <w:p w14:paraId="29562A7C"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3.</w:t>
      </w:r>
      <w:r>
        <w:rPr>
          <w:rFonts w:ascii="GHEA Grapalat" w:hAnsi="GHEA Grapalat" w:cs="Calibri"/>
          <w:bCs/>
          <w:iCs/>
          <w:sz w:val="18"/>
          <w:szCs w:val="18"/>
        </w:rPr>
        <w:t>Постоянное обеспечение рабочего состояния ступеней,</w:t>
      </w:r>
    </w:p>
    <w:p w14:paraId="69A8AE30"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4.</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0F7DDE">
        <w:rPr>
          <w:rFonts w:ascii="GHEA Grapalat" w:hAnsi="GHEA Grapalat" w:cs="Calibri"/>
          <w:bCs/>
          <w:iCs/>
          <w:sz w:val="18"/>
          <w:szCs w:val="18"/>
          <w:lang w:val="hy-AM"/>
        </w:rPr>
        <w:t xml:space="preserve"> </w:t>
      </w:r>
      <w:r w:rsidRPr="001F09C9">
        <w:rPr>
          <w:rFonts w:ascii="GHEA Grapalat" w:hAnsi="GHEA Grapalat" w:cs="Calibri"/>
          <w:bCs/>
          <w:iCs/>
          <w:sz w:val="18"/>
          <w:szCs w:val="18"/>
          <w:lang w:val="hy-AM"/>
        </w:rPr>
        <w:t>ж/б опор, при обнаружении повреждений-исполнение ремонтных работ,</w:t>
      </w:r>
    </w:p>
    <w:p w14:paraId="072F4ACC"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lastRenderedPageBreak/>
        <w:t>5.</w:t>
      </w:r>
      <w:r w:rsidRPr="002465CC">
        <w:rPr>
          <w:rFonts w:ascii="GHEA Grapalat" w:hAnsi="GHEA Grapalat" w:cs="Calibri"/>
          <w:bCs/>
          <w:iCs/>
          <w:sz w:val="18"/>
          <w:szCs w:val="18"/>
          <w:lang w:val="hy-AM"/>
        </w:rPr>
        <w:t xml:space="preserve"> Периодическ</w:t>
      </w:r>
      <w:r>
        <w:rPr>
          <w:rFonts w:ascii="GHEA Grapalat" w:hAnsi="GHEA Grapalat" w:cs="Calibri"/>
          <w:bCs/>
          <w:iCs/>
          <w:sz w:val="18"/>
          <w:szCs w:val="18"/>
        </w:rPr>
        <w:t>ий</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осмотр</w:t>
      </w:r>
      <w:r w:rsidRPr="002465CC">
        <w:rPr>
          <w:rFonts w:ascii="GHEA Grapalat" w:hAnsi="GHEA Grapalat" w:cs="Calibri"/>
          <w:bCs/>
          <w:iCs/>
          <w:sz w:val="18"/>
          <w:szCs w:val="18"/>
          <w:lang w:val="hy-AM"/>
        </w:rPr>
        <w:t xml:space="preserve"> пролетных конструкций</w:t>
      </w:r>
      <w:r w:rsidRPr="000F1126">
        <w:rPr>
          <w:rFonts w:ascii="GHEA Grapalat" w:hAnsi="GHEA Grapalat" w:cs="Calibri"/>
          <w:bCs/>
          <w:iCs/>
          <w:sz w:val="18"/>
          <w:szCs w:val="18"/>
          <w:lang w:val="hy-AM"/>
        </w:rPr>
        <w:t xml:space="preserve">, при обнаружении трещин 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3C55220A"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6. </w:t>
      </w:r>
      <w:r>
        <w:rPr>
          <w:rFonts w:ascii="GHEA Grapalat" w:hAnsi="GHEA Grapalat" w:cs="Calibri"/>
          <w:bCs/>
          <w:iCs/>
          <w:sz w:val="18"/>
          <w:szCs w:val="18"/>
        </w:rPr>
        <w:t>При необходимости покраска металлических конструкций,</w:t>
      </w:r>
    </w:p>
    <w:p w14:paraId="2907C0BC" w14:textId="77777777" w:rsidR="00CD0626" w:rsidRPr="007039BE" w:rsidRDefault="00CD0626" w:rsidP="00CD0626">
      <w:pPr>
        <w:rPr>
          <w:rFonts w:ascii="GHEA Grapalat" w:hAnsi="GHEA Grapalat" w:cs="Calibri"/>
          <w:bCs/>
          <w:iCs/>
          <w:sz w:val="18"/>
          <w:szCs w:val="18"/>
        </w:rPr>
      </w:pPr>
      <w:r>
        <w:rPr>
          <w:rFonts w:ascii="GHEA Grapalat" w:hAnsi="GHEA Grapalat" w:cs="Calibri"/>
          <w:bCs/>
          <w:iCs/>
          <w:sz w:val="18"/>
          <w:szCs w:val="18"/>
        </w:rPr>
        <w:t>7</w:t>
      </w:r>
      <w:r w:rsidRPr="000F7DDE">
        <w:rPr>
          <w:rFonts w:ascii="GHEA Grapalat" w:hAnsi="GHEA Grapalat" w:cs="Calibri"/>
          <w:bCs/>
          <w:iCs/>
          <w:sz w:val="18"/>
          <w:szCs w:val="18"/>
          <w:lang w:val="hy-AM"/>
        </w:rPr>
        <w:t>.</w:t>
      </w:r>
      <w:r w:rsidRPr="004B272E">
        <w:rPr>
          <w:rFonts w:ascii="GHEA Grapalat" w:hAnsi="GHEA Grapalat" w:cs="Calibri"/>
          <w:bCs/>
          <w:iCs/>
          <w:sz w:val="18"/>
          <w:szCs w:val="18"/>
          <w:lang w:val="hy-AM"/>
        </w:rPr>
        <w:t xml:space="preserve"> Периодическая очистка перехода и прилегающих территорий.</w:t>
      </w:r>
    </w:p>
    <w:p w14:paraId="2979C3BD" w14:textId="77777777" w:rsidR="00CD0626" w:rsidRPr="003809E0" w:rsidRDefault="00CD0626" w:rsidP="00CD0626">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3</w:t>
      </w:r>
      <w:r w:rsidRPr="001A6FBA">
        <w:rPr>
          <w:rFonts w:ascii="GHEA Grapalat" w:hAnsi="GHEA Grapalat" w:cs="Calibri"/>
          <w:b/>
          <w:bCs/>
          <w:iCs/>
          <w:sz w:val="18"/>
          <w:szCs w:val="18"/>
          <w:u w:val="single"/>
          <w:lang w:val="hy-AM"/>
        </w:rPr>
        <w:t>.</w:t>
      </w:r>
      <w:r w:rsidRPr="00194A74">
        <w:rPr>
          <w:rFonts w:ascii="Sylfaen" w:hAnsi="Sylfaen" w:cs="Sylfaen"/>
          <w:b/>
          <w:u w:val="single"/>
          <w:lang w:val="hy-AM"/>
        </w:rPr>
        <w:t xml:space="preserve"> </w:t>
      </w:r>
      <w:r w:rsidRPr="0051098A">
        <w:rPr>
          <w:rFonts w:ascii="GHEA Grapalat" w:hAnsi="GHEA Grapalat" w:cs="Calibri"/>
          <w:b/>
          <w:bCs/>
          <w:iCs/>
          <w:sz w:val="18"/>
          <w:szCs w:val="18"/>
          <w:u w:val="single"/>
          <w:lang w:val="hy-AM"/>
        </w:rPr>
        <w:t>Надземный пешеходный переход</w:t>
      </w:r>
      <w:r>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на улице Себастия (у школы Д.Варужана)</w:t>
      </w:r>
    </w:p>
    <w:p w14:paraId="3F570287" w14:textId="77777777" w:rsidR="00CD0626" w:rsidRPr="00D4620B" w:rsidRDefault="00CD0626" w:rsidP="00CD0626">
      <w:pPr>
        <w:rPr>
          <w:rFonts w:ascii="GHEA Grapalat" w:hAnsi="GHEA Grapalat" w:cs="Calibri"/>
          <w:bCs/>
          <w:iCs/>
          <w:sz w:val="18"/>
          <w:szCs w:val="18"/>
        </w:rPr>
      </w:pPr>
      <w:r>
        <w:rPr>
          <w:rFonts w:ascii="GHEA Grapalat" w:hAnsi="GHEA Grapalat" w:cs="Calibri"/>
          <w:bCs/>
          <w:iCs/>
          <w:sz w:val="18"/>
          <w:szCs w:val="18"/>
        </w:rPr>
        <w:t>Длина</w:t>
      </w:r>
      <w:r w:rsidRPr="00194A74">
        <w:rPr>
          <w:rFonts w:ascii="GHEA Grapalat" w:hAnsi="GHEA Grapalat" w:cs="Calibri"/>
          <w:bCs/>
          <w:iCs/>
          <w:sz w:val="18"/>
          <w:szCs w:val="18"/>
          <w:lang w:val="hy-AM"/>
        </w:rPr>
        <w:t xml:space="preserve"> – 28.05</w:t>
      </w:r>
      <w:r>
        <w:rPr>
          <w:rFonts w:ascii="GHEA Grapalat" w:hAnsi="GHEA Grapalat" w:cs="Calibri"/>
          <w:bCs/>
          <w:iCs/>
          <w:sz w:val="18"/>
          <w:szCs w:val="18"/>
        </w:rPr>
        <w:t>м</w:t>
      </w:r>
    </w:p>
    <w:p w14:paraId="0808B8DB" w14:textId="77777777" w:rsidR="00CD0626" w:rsidRPr="00D4620B" w:rsidRDefault="00CD0626" w:rsidP="00CD0626">
      <w:pPr>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194A74">
        <w:rPr>
          <w:rFonts w:ascii="GHEA Grapalat" w:hAnsi="GHEA Grapalat" w:cs="Calibri"/>
          <w:bCs/>
          <w:iCs/>
          <w:sz w:val="18"/>
          <w:szCs w:val="18"/>
          <w:lang w:val="hy-AM"/>
        </w:rPr>
        <w:t xml:space="preserve"> – 2.5</w:t>
      </w:r>
      <w:r>
        <w:rPr>
          <w:rFonts w:ascii="GHEA Grapalat" w:hAnsi="GHEA Grapalat" w:cs="Calibri"/>
          <w:bCs/>
          <w:iCs/>
          <w:sz w:val="18"/>
          <w:szCs w:val="18"/>
        </w:rPr>
        <w:t>м</w:t>
      </w:r>
    </w:p>
    <w:p w14:paraId="51A86BCB" w14:textId="77777777" w:rsidR="00CD0626" w:rsidRPr="00D4620B" w:rsidRDefault="00CD0626" w:rsidP="00CD0626">
      <w:pPr>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–1x28</w:t>
      </w:r>
      <w:r>
        <w:rPr>
          <w:rFonts w:ascii="GHEA Grapalat" w:hAnsi="GHEA Grapalat" w:cs="Calibri"/>
          <w:bCs/>
          <w:iCs/>
          <w:sz w:val="18"/>
          <w:szCs w:val="18"/>
        </w:rPr>
        <w:t>м</w:t>
      </w:r>
      <w:r w:rsidRPr="00194A74">
        <w:rPr>
          <w:rFonts w:ascii="GHEA Grapalat" w:hAnsi="GHEA Grapalat" w:cs="Calibri"/>
          <w:bCs/>
          <w:iCs/>
          <w:sz w:val="18"/>
          <w:szCs w:val="18"/>
          <w:lang w:val="hy-AM"/>
        </w:rPr>
        <w:t xml:space="preserve">, </w:t>
      </w:r>
      <w:r>
        <w:rPr>
          <w:rFonts w:ascii="GHEA Grapalat" w:hAnsi="GHEA Grapalat" w:cs="Calibri"/>
          <w:bCs/>
          <w:iCs/>
          <w:sz w:val="18"/>
          <w:szCs w:val="18"/>
        </w:rPr>
        <w:t>ж</w:t>
      </w:r>
      <w:r w:rsidRPr="00194A74">
        <w:rPr>
          <w:rFonts w:ascii="GHEA Grapalat" w:hAnsi="GHEA Grapalat" w:cs="Calibri"/>
          <w:bCs/>
          <w:iCs/>
          <w:sz w:val="18"/>
          <w:szCs w:val="18"/>
          <w:lang w:val="hy-AM"/>
        </w:rPr>
        <w:t>/</w:t>
      </w:r>
      <w:r>
        <w:rPr>
          <w:rFonts w:ascii="GHEA Grapalat" w:hAnsi="GHEA Grapalat" w:cs="Calibri"/>
          <w:bCs/>
          <w:iCs/>
          <w:sz w:val="18"/>
          <w:szCs w:val="18"/>
        </w:rPr>
        <w:t>б</w:t>
      </w:r>
    </w:p>
    <w:p w14:paraId="453C3A77" w14:textId="77777777" w:rsidR="00CD0626" w:rsidRPr="00194A74" w:rsidRDefault="00CD0626" w:rsidP="00CD0626">
      <w:pPr>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 xml:space="preserve">–  </w:t>
      </w:r>
      <w:r>
        <w:rPr>
          <w:rFonts w:ascii="GHEA Grapalat" w:hAnsi="GHEA Grapalat" w:cs="Calibri"/>
          <w:bCs/>
          <w:iCs/>
          <w:sz w:val="18"/>
          <w:szCs w:val="18"/>
        </w:rPr>
        <w:t>толпа</w:t>
      </w:r>
      <w:r w:rsidRPr="000F7DDE">
        <w:rPr>
          <w:rFonts w:ascii="GHEA Grapalat" w:hAnsi="GHEA Grapalat" w:cs="Calibri"/>
          <w:bCs/>
          <w:iCs/>
          <w:sz w:val="18"/>
          <w:szCs w:val="18"/>
          <w:lang w:val="hy-AM"/>
        </w:rPr>
        <w:t xml:space="preserve"> -400</w:t>
      </w:r>
      <w:r>
        <w:rPr>
          <w:rFonts w:ascii="GHEA Grapalat" w:hAnsi="GHEA Grapalat" w:cs="Calibri"/>
          <w:bCs/>
          <w:iCs/>
          <w:sz w:val="18"/>
          <w:szCs w:val="18"/>
        </w:rPr>
        <w:t>кс-с</w:t>
      </w:r>
      <w:r w:rsidRPr="000F7DDE">
        <w:rPr>
          <w:rFonts w:ascii="GHEA Grapalat" w:hAnsi="GHEA Grapalat" w:cs="Calibri"/>
          <w:bCs/>
          <w:iCs/>
          <w:sz w:val="18"/>
          <w:szCs w:val="18"/>
          <w:lang w:val="hy-AM"/>
        </w:rPr>
        <w:t>/</w:t>
      </w:r>
      <w:r>
        <w:rPr>
          <w:rFonts w:ascii="GHEA Grapalat" w:hAnsi="GHEA Grapalat" w:cs="Calibri"/>
          <w:bCs/>
          <w:iCs/>
          <w:sz w:val="18"/>
          <w:szCs w:val="18"/>
        </w:rPr>
        <w:t>м</w:t>
      </w:r>
      <w:r w:rsidRPr="000F7DDE">
        <w:rPr>
          <w:rFonts w:ascii="GHEA Grapalat" w:hAnsi="GHEA Grapalat" w:cs="Calibri"/>
          <w:bCs/>
          <w:iCs/>
          <w:sz w:val="18"/>
          <w:szCs w:val="18"/>
          <w:lang w:val="hy-AM"/>
        </w:rPr>
        <w:t>2</w:t>
      </w:r>
    </w:p>
    <w:p w14:paraId="329BBA67" w14:textId="77777777" w:rsidR="00CD0626" w:rsidRPr="00194A74" w:rsidRDefault="00CD0626" w:rsidP="00CD0626">
      <w:pPr>
        <w:rPr>
          <w:rFonts w:ascii="GHEA Grapalat" w:hAnsi="GHEA Grapalat" w:cs="Calibri"/>
          <w:bCs/>
          <w:iCs/>
          <w:sz w:val="18"/>
          <w:szCs w:val="18"/>
          <w:lang w:val="hy-AM"/>
        </w:rPr>
      </w:pPr>
      <w:r>
        <w:rPr>
          <w:rFonts w:ascii="GHEA Grapalat" w:hAnsi="GHEA Grapalat" w:cs="Calibri"/>
          <w:bCs/>
          <w:iCs/>
          <w:sz w:val="18"/>
          <w:szCs w:val="18"/>
        </w:rPr>
        <w:t>Дата  строительства</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 2009</w:t>
      </w:r>
      <w:r>
        <w:rPr>
          <w:rFonts w:ascii="GHEA Grapalat" w:hAnsi="GHEA Grapalat" w:cs="Calibri"/>
          <w:bCs/>
          <w:iCs/>
          <w:sz w:val="18"/>
          <w:szCs w:val="18"/>
        </w:rPr>
        <w:t>г</w:t>
      </w:r>
      <w:r w:rsidRPr="00194A74">
        <w:rPr>
          <w:rFonts w:ascii="GHEA Grapalat" w:hAnsi="GHEA Grapalat" w:cs="Calibri"/>
          <w:bCs/>
          <w:iCs/>
          <w:sz w:val="18"/>
          <w:szCs w:val="18"/>
          <w:lang w:val="hy-AM"/>
        </w:rPr>
        <w:t>.</w:t>
      </w:r>
    </w:p>
    <w:p w14:paraId="1B4ACCB9"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1.</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lang w:val="hy-AM"/>
        </w:rPr>
        <w:t>опор</w:t>
      </w:r>
      <w:r w:rsidRPr="001F09C9">
        <w:rPr>
          <w:rFonts w:ascii="GHEA Grapalat" w:hAnsi="GHEA Grapalat" w:cs="Calibri"/>
          <w:bCs/>
          <w:iCs/>
          <w:sz w:val="18"/>
          <w:szCs w:val="18"/>
          <w:lang w:val="hy-AM"/>
        </w:rPr>
        <w:t xml:space="preserve">ных </w:t>
      </w:r>
      <w:r>
        <w:rPr>
          <w:rFonts w:ascii="GHEA Grapalat" w:hAnsi="GHEA Grapalat" w:cs="Calibri"/>
          <w:bCs/>
          <w:iCs/>
          <w:sz w:val="18"/>
          <w:szCs w:val="18"/>
        </w:rPr>
        <w:t>частей, обепечение сухой среды,</w:t>
      </w:r>
    </w:p>
    <w:p w14:paraId="1F9C9DBD"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2.</w:t>
      </w:r>
      <w:r w:rsidRPr="001F09C9">
        <w:rPr>
          <w:rFonts w:ascii="GHEA Grapalat" w:hAnsi="GHEA Grapalat" w:cs="Calibri"/>
          <w:bCs/>
          <w:iCs/>
          <w:sz w:val="18"/>
          <w:szCs w:val="18"/>
          <w:lang w:val="hy-AM"/>
        </w:rPr>
        <w:t xml:space="preserve">Обеспечение постоянного водоотвода </w:t>
      </w:r>
      <w:r>
        <w:rPr>
          <w:rFonts w:ascii="GHEA Grapalat" w:hAnsi="GHEA Grapalat" w:cs="Calibri"/>
          <w:bCs/>
          <w:iCs/>
          <w:sz w:val="18"/>
          <w:szCs w:val="18"/>
        </w:rPr>
        <w:t>с низов ферм,</w:t>
      </w:r>
      <w:r w:rsidRPr="000F7DDE">
        <w:rPr>
          <w:rFonts w:ascii="GHEA Grapalat" w:hAnsi="GHEA Grapalat" w:cs="Calibri"/>
          <w:bCs/>
          <w:iCs/>
          <w:sz w:val="18"/>
          <w:szCs w:val="18"/>
          <w:lang w:val="hy-AM"/>
        </w:rPr>
        <w:t>։</w:t>
      </w:r>
    </w:p>
    <w:p w14:paraId="565C2EE8"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3.</w:t>
      </w:r>
      <w:r>
        <w:rPr>
          <w:rFonts w:ascii="GHEA Grapalat" w:hAnsi="GHEA Grapalat" w:cs="Calibri"/>
          <w:bCs/>
          <w:iCs/>
          <w:sz w:val="18"/>
          <w:szCs w:val="18"/>
        </w:rPr>
        <w:t>Постоянное обеспечение рабочего состояния ступеней,</w:t>
      </w:r>
    </w:p>
    <w:p w14:paraId="29804C8E"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4.</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0F7DDE">
        <w:rPr>
          <w:rFonts w:ascii="GHEA Grapalat" w:hAnsi="GHEA Grapalat" w:cs="Calibri"/>
          <w:bCs/>
          <w:iCs/>
          <w:sz w:val="18"/>
          <w:szCs w:val="18"/>
          <w:lang w:val="hy-AM"/>
        </w:rPr>
        <w:t xml:space="preserve"> </w:t>
      </w:r>
      <w:r w:rsidRPr="001F09C9">
        <w:rPr>
          <w:rFonts w:ascii="GHEA Grapalat" w:hAnsi="GHEA Grapalat" w:cs="Calibri"/>
          <w:bCs/>
          <w:iCs/>
          <w:sz w:val="18"/>
          <w:szCs w:val="18"/>
          <w:lang w:val="hy-AM"/>
        </w:rPr>
        <w:t>ж/б опор, при обнаружении повреждений-исполнение ремонтных работ,</w:t>
      </w:r>
    </w:p>
    <w:p w14:paraId="3A05A7FF"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5.</w:t>
      </w:r>
      <w:r w:rsidRPr="002465CC">
        <w:rPr>
          <w:rFonts w:ascii="GHEA Grapalat" w:hAnsi="GHEA Grapalat" w:cs="Calibri"/>
          <w:bCs/>
          <w:iCs/>
          <w:sz w:val="18"/>
          <w:szCs w:val="18"/>
          <w:lang w:val="hy-AM"/>
        </w:rPr>
        <w:t xml:space="preserve"> Периодическ</w:t>
      </w:r>
      <w:r>
        <w:rPr>
          <w:rFonts w:ascii="GHEA Grapalat" w:hAnsi="GHEA Grapalat" w:cs="Calibri"/>
          <w:bCs/>
          <w:iCs/>
          <w:sz w:val="18"/>
          <w:szCs w:val="18"/>
        </w:rPr>
        <w:t>ий</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осмотр</w:t>
      </w:r>
      <w:r w:rsidRPr="002465CC">
        <w:rPr>
          <w:rFonts w:ascii="GHEA Grapalat" w:hAnsi="GHEA Grapalat" w:cs="Calibri"/>
          <w:bCs/>
          <w:iCs/>
          <w:sz w:val="18"/>
          <w:szCs w:val="18"/>
          <w:lang w:val="hy-AM"/>
        </w:rPr>
        <w:t xml:space="preserve"> пролетных конструкций</w:t>
      </w:r>
      <w:r w:rsidRPr="000F1126">
        <w:rPr>
          <w:rFonts w:ascii="GHEA Grapalat" w:hAnsi="GHEA Grapalat" w:cs="Calibri"/>
          <w:bCs/>
          <w:iCs/>
          <w:sz w:val="18"/>
          <w:szCs w:val="18"/>
          <w:lang w:val="hy-AM"/>
        </w:rPr>
        <w:t xml:space="preserve">, при обнаружении трещин 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060AB543"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6. </w:t>
      </w:r>
      <w:r>
        <w:rPr>
          <w:rFonts w:ascii="GHEA Grapalat" w:hAnsi="GHEA Grapalat" w:cs="Calibri"/>
          <w:bCs/>
          <w:iCs/>
          <w:sz w:val="18"/>
          <w:szCs w:val="18"/>
        </w:rPr>
        <w:t>Периодическая очистка конструкции навесного покрытия от пыли и грязи, восстановление разбитых частей, пероодическое укрепление,</w:t>
      </w:r>
    </w:p>
    <w:p w14:paraId="63D873B9"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7. </w:t>
      </w:r>
      <w:r>
        <w:rPr>
          <w:rFonts w:ascii="GHEA Grapalat" w:hAnsi="GHEA Grapalat" w:cs="Calibri"/>
          <w:bCs/>
          <w:iCs/>
          <w:sz w:val="18"/>
          <w:szCs w:val="18"/>
        </w:rPr>
        <w:t>При необходимости покраска металлических конструкций,</w:t>
      </w:r>
    </w:p>
    <w:p w14:paraId="01DC7CBE" w14:textId="77777777" w:rsidR="00CD0626" w:rsidRPr="007039BE"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8.</w:t>
      </w:r>
      <w:r w:rsidRPr="004B272E">
        <w:rPr>
          <w:rFonts w:ascii="GHEA Grapalat" w:hAnsi="GHEA Grapalat" w:cs="Calibri"/>
          <w:bCs/>
          <w:iCs/>
          <w:sz w:val="18"/>
          <w:szCs w:val="18"/>
          <w:lang w:val="hy-AM"/>
        </w:rPr>
        <w:t xml:space="preserve"> Периодическая очистка перехода и прилегающих территорий.</w:t>
      </w:r>
    </w:p>
    <w:p w14:paraId="02AA3428" w14:textId="77777777" w:rsidR="00CD0626" w:rsidRPr="003809E0" w:rsidRDefault="00CD0626" w:rsidP="00CD0626">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4</w:t>
      </w:r>
      <w:r w:rsidRPr="001A6FBA">
        <w:rPr>
          <w:rFonts w:ascii="GHEA Grapalat" w:hAnsi="GHEA Grapalat" w:cs="Calibri"/>
          <w:b/>
          <w:bCs/>
          <w:iCs/>
          <w:sz w:val="18"/>
          <w:szCs w:val="18"/>
          <w:u w:val="single"/>
          <w:lang w:val="hy-AM"/>
        </w:rPr>
        <w:t>.</w:t>
      </w:r>
      <w:r w:rsidRPr="00194A74">
        <w:rPr>
          <w:rFonts w:ascii="Sylfaen" w:hAnsi="Sylfaen" w:cs="Sylfaen"/>
          <w:b/>
          <w:u w:val="single"/>
          <w:lang w:val="hy-AM"/>
        </w:rPr>
        <w:t xml:space="preserve"> </w:t>
      </w:r>
      <w:r w:rsidRPr="0051098A">
        <w:rPr>
          <w:rFonts w:ascii="GHEA Grapalat" w:hAnsi="GHEA Grapalat" w:cs="Calibri"/>
          <w:b/>
          <w:bCs/>
          <w:iCs/>
          <w:sz w:val="18"/>
          <w:szCs w:val="18"/>
          <w:u w:val="single"/>
          <w:lang w:val="hy-AM"/>
        </w:rPr>
        <w:t>Надземный пешеходный переход</w:t>
      </w:r>
      <w:r>
        <w:rPr>
          <w:rFonts w:ascii="GHEA Grapalat" w:hAnsi="GHEA Grapalat" w:cs="Calibri"/>
          <w:b/>
          <w:bCs/>
          <w:iCs/>
          <w:sz w:val="18"/>
          <w:szCs w:val="18"/>
          <w:u w:val="single"/>
        </w:rPr>
        <w:t xml:space="preserve"> на улице Бабаджанян (рядом с учебным центром Мхитара Себастиаци)</w:t>
      </w:r>
    </w:p>
    <w:p w14:paraId="569F9FAD" w14:textId="77777777" w:rsidR="00CD0626" w:rsidRPr="00A83FB4" w:rsidRDefault="00CD0626" w:rsidP="00CD0626">
      <w:pPr>
        <w:rPr>
          <w:rFonts w:ascii="GHEA Grapalat" w:hAnsi="GHEA Grapalat" w:cs="Calibri"/>
          <w:bCs/>
          <w:iCs/>
          <w:sz w:val="18"/>
          <w:szCs w:val="18"/>
        </w:rPr>
      </w:pPr>
      <w:r>
        <w:rPr>
          <w:rFonts w:ascii="GHEA Grapalat" w:hAnsi="GHEA Grapalat" w:cs="Calibri"/>
          <w:bCs/>
          <w:iCs/>
          <w:sz w:val="18"/>
          <w:szCs w:val="18"/>
        </w:rPr>
        <w:t>Длина</w:t>
      </w:r>
      <w:r w:rsidRPr="00194A74">
        <w:rPr>
          <w:rFonts w:ascii="GHEA Grapalat" w:hAnsi="GHEA Grapalat" w:cs="Calibri"/>
          <w:bCs/>
          <w:iCs/>
          <w:sz w:val="18"/>
          <w:szCs w:val="18"/>
          <w:lang w:val="hy-AM"/>
        </w:rPr>
        <w:t xml:space="preserve"> – 34.05</w:t>
      </w:r>
      <w:r>
        <w:rPr>
          <w:rFonts w:ascii="GHEA Grapalat" w:hAnsi="GHEA Grapalat" w:cs="Calibri"/>
          <w:bCs/>
          <w:iCs/>
          <w:sz w:val="18"/>
          <w:szCs w:val="18"/>
        </w:rPr>
        <w:t>м</w:t>
      </w:r>
    </w:p>
    <w:p w14:paraId="44BD82B7" w14:textId="77777777" w:rsidR="00CD0626" w:rsidRPr="00A83FB4" w:rsidRDefault="00CD0626" w:rsidP="00CD0626">
      <w:pPr>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194A74">
        <w:rPr>
          <w:rFonts w:ascii="GHEA Grapalat" w:hAnsi="GHEA Grapalat" w:cs="Calibri"/>
          <w:bCs/>
          <w:iCs/>
          <w:sz w:val="18"/>
          <w:szCs w:val="18"/>
          <w:lang w:val="hy-AM"/>
        </w:rPr>
        <w:t xml:space="preserve"> – 2.4</w:t>
      </w:r>
      <w:r>
        <w:rPr>
          <w:rFonts w:ascii="GHEA Grapalat" w:hAnsi="GHEA Grapalat" w:cs="Calibri"/>
          <w:bCs/>
          <w:iCs/>
          <w:sz w:val="18"/>
          <w:szCs w:val="18"/>
        </w:rPr>
        <w:t>м</w:t>
      </w:r>
    </w:p>
    <w:p w14:paraId="354C74A2" w14:textId="77777777" w:rsidR="00CD0626" w:rsidRPr="00A83FB4" w:rsidRDefault="00CD0626" w:rsidP="00CD0626">
      <w:pPr>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–2x17</w:t>
      </w:r>
      <w:r>
        <w:rPr>
          <w:rFonts w:ascii="GHEA Grapalat" w:hAnsi="GHEA Grapalat" w:cs="Calibri"/>
          <w:bCs/>
          <w:iCs/>
          <w:sz w:val="18"/>
          <w:szCs w:val="18"/>
        </w:rPr>
        <w:t>м</w:t>
      </w:r>
      <w:r w:rsidRPr="00194A74">
        <w:rPr>
          <w:rFonts w:ascii="GHEA Grapalat" w:hAnsi="GHEA Grapalat" w:cs="Calibri"/>
          <w:bCs/>
          <w:iCs/>
          <w:sz w:val="18"/>
          <w:szCs w:val="18"/>
          <w:lang w:val="hy-AM"/>
        </w:rPr>
        <w:t xml:space="preserve">, </w:t>
      </w:r>
      <w:r>
        <w:rPr>
          <w:rFonts w:ascii="GHEA Grapalat" w:hAnsi="GHEA Grapalat" w:cs="Calibri"/>
          <w:bCs/>
          <w:iCs/>
          <w:sz w:val="18"/>
          <w:szCs w:val="18"/>
        </w:rPr>
        <w:t>ж</w:t>
      </w:r>
      <w:r w:rsidRPr="00194A74">
        <w:rPr>
          <w:rFonts w:ascii="GHEA Grapalat" w:hAnsi="GHEA Grapalat" w:cs="Calibri"/>
          <w:bCs/>
          <w:iCs/>
          <w:sz w:val="18"/>
          <w:szCs w:val="18"/>
          <w:lang w:val="hy-AM"/>
        </w:rPr>
        <w:t>/</w:t>
      </w:r>
      <w:r>
        <w:rPr>
          <w:rFonts w:ascii="GHEA Grapalat" w:hAnsi="GHEA Grapalat" w:cs="Calibri"/>
          <w:bCs/>
          <w:iCs/>
          <w:sz w:val="18"/>
          <w:szCs w:val="18"/>
        </w:rPr>
        <w:t>б</w:t>
      </w:r>
    </w:p>
    <w:p w14:paraId="51232FA3" w14:textId="77777777" w:rsidR="00CD0626" w:rsidRPr="00194A74" w:rsidRDefault="00CD0626" w:rsidP="00CD0626">
      <w:pPr>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w:t>
      </w:r>
      <w:r>
        <w:rPr>
          <w:rFonts w:ascii="GHEA Grapalat" w:hAnsi="GHEA Grapalat" w:cs="Calibri"/>
          <w:bCs/>
          <w:iCs/>
          <w:sz w:val="18"/>
          <w:szCs w:val="18"/>
          <w:lang w:val="hy-AM"/>
        </w:rPr>
        <w:t xml:space="preserve">– </w:t>
      </w:r>
      <w:r>
        <w:rPr>
          <w:rFonts w:ascii="GHEA Grapalat" w:hAnsi="GHEA Grapalat" w:cs="Calibri"/>
          <w:bCs/>
          <w:iCs/>
          <w:sz w:val="18"/>
          <w:szCs w:val="18"/>
        </w:rPr>
        <w:t>толпа</w:t>
      </w:r>
      <w:r w:rsidRPr="000F7DDE">
        <w:rPr>
          <w:rFonts w:ascii="GHEA Grapalat" w:hAnsi="GHEA Grapalat" w:cs="Calibri"/>
          <w:bCs/>
          <w:iCs/>
          <w:sz w:val="18"/>
          <w:szCs w:val="18"/>
          <w:lang w:val="hy-AM"/>
        </w:rPr>
        <w:t xml:space="preserve"> -400</w:t>
      </w:r>
      <w:r>
        <w:rPr>
          <w:rFonts w:ascii="GHEA Grapalat" w:hAnsi="GHEA Grapalat" w:cs="Calibri"/>
          <w:bCs/>
          <w:iCs/>
          <w:sz w:val="18"/>
          <w:szCs w:val="18"/>
        </w:rPr>
        <w:t>кс-с</w:t>
      </w:r>
      <w:r w:rsidRPr="000F7DDE">
        <w:rPr>
          <w:rFonts w:ascii="GHEA Grapalat" w:hAnsi="GHEA Grapalat" w:cs="Calibri"/>
          <w:bCs/>
          <w:iCs/>
          <w:sz w:val="18"/>
          <w:szCs w:val="18"/>
          <w:lang w:val="hy-AM"/>
        </w:rPr>
        <w:t>/</w:t>
      </w:r>
      <w:r>
        <w:rPr>
          <w:rFonts w:ascii="GHEA Grapalat" w:hAnsi="GHEA Grapalat" w:cs="Calibri"/>
          <w:bCs/>
          <w:iCs/>
          <w:sz w:val="18"/>
          <w:szCs w:val="18"/>
        </w:rPr>
        <w:t>м</w:t>
      </w:r>
      <w:r w:rsidRPr="000F7DDE">
        <w:rPr>
          <w:rFonts w:ascii="GHEA Grapalat" w:hAnsi="GHEA Grapalat" w:cs="Calibri"/>
          <w:bCs/>
          <w:iCs/>
          <w:sz w:val="18"/>
          <w:szCs w:val="18"/>
          <w:lang w:val="hy-AM"/>
        </w:rPr>
        <w:t>2</w:t>
      </w:r>
    </w:p>
    <w:p w14:paraId="4DE75050" w14:textId="77777777" w:rsidR="00CD0626" w:rsidRPr="00194A74" w:rsidRDefault="00CD0626" w:rsidP="00CD0626">
      <w:pPr>
        <w:rPr>
          <w:rFonts w:ascii="GHEA Grapalat" w:hAnsi="GHEA Grapalat" w:cs="Calibri"/>
          <w:bCs/>
          <w:iCs/>
          <w:sz w:val="18"/>
          <w:szCs w:val="18"/>
          <w:lang w:val="hy-AM"/>
        </w:rPr>
      </w:pPr>
      <w:r>
        <w:rPr>
          <w:rFonts w:ascii="GHEA Grapalat" w:hAnsi="GHEA Grapalat" w:cs="Calibri"/>
          <w:bCs/>
          <w:iCs/>
          <w:sz w:val="18"/>
          <w:szCs w:val="18"/>
        </w:rPr>
        <w:t>Дата  строительства</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 2010</w:t>
      </w:r>
      <w:r>
        <w:rPr>
          <w:rFonts w:ascii="GHEA Grapalat" w:hAnsi="GHEA Grapalat" w:cs="Calibri"/>
          <w:bCs/>
          <w:iCs/>
          <w:sz w:val="18"/>
          <w:szCs w:val="18"/>
        </w:rPr>
        <w:t>г</w:t>
      </w:r>
      <w:r w:rsidRPr="00194A74">
        <w:rPr>
          <w:rFonts w:ascii="GHEA Grapalat" w:hAnsi="GHEA Grapalat" w:cs="Calibri"/>
          <w:bCs/>
          <w:iCs/>
          <w:sz w:val="18"/>
          <w:szCs w:val="18"/>
          <w:lang w:val="hy-AM"/>
        </w:rPr>
        <w:t>.</w:t>
      </w:r>
    </w:p>
    <w:p w14:paraId="3E00ED92"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1.</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lang w:val="hy-AM"/>
        </w:rPr>
        <w:t>опор</w:t>
      </w:r>
      <w:r w:rsidRPr="001F09C9">
        <w:rPr>
          <w:rFonts w:ascii="GHEA Grapalat" w:hAnsi="GHEA Grapalat" w:cs="Calibri"/>
          <w:bCs/>
          <w:iCs/>
          <w:sz w:val="18"/>
          <w:szCs w:val="18"/>
          <w:lang w:val="hy-AM"/>
        </w:rPr>
        <w:t xml:space="preserve">ных </w:t>
      </w:r>
      <w:r>
        <w:rPr>
          <w:rFonts w:ascii="GHEA Grapalat" w:hAnsi="GHEA Grapalat" w:cs="Calibri"/>
          <w:bCs/>
          <w:iCs/>
          <w:sz w:val="18"/>
          <w:szCs w:val="18"/>
        </w:rPr>
        <w:t>частей, обепечение сухой среды,</w:t>
      </w:r>
    </w:p>
    <w:p w14:paraId="44A6D214"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2.</w:t>
      </w:r>
      <w:r w:rsidRPr="001F09C9">
        <w:rPr>
          <w:rFonts w:ascii="GHEA Grapalat" w:hAnsi="GHEA Grapalat" w:cs="Calibri"/>
          <w:bCs/>
          <w:iCs/>
          <w:sz w:val="18"/>
          <w:szCs w:val="18"/>
          <w:lang w:val="hy-AM"/>
        </w:rPr>
        <w:t xml:space="preserve">Обеспечение постоянного водоотвода </w:t>
      </w:r>
      <w:r>
        <w:rPr>
          <w:rFonts w:ascii="GHEA Grapalat" w:hAnsi="GHEA Grapalat" w:cs="Calibri"/>
          <w:bCs/>
          <w:iCs/>
          <w:sz w:val="18"/>
          <w:szCs w:val="18"/>
        </w:rPr>
        <w:t>с низов ферм,</w:t>
      </w:r>
      <w:r w:rsidRPr="000F7DDE">
        <w:rPr>
          <w:rFonts w:ascii="GHEA Grapalat" w:hAnsi="GHEA Grapalat" w:cs="Calibri"/>
          <w:bCs/>
          <w:iCs/>
          <w:sz w:val="18"/>
          <w:szCs w:val="18"/>
          <w:lang w:val="hy-AM"/>
        </w:rPr>
        <w:t>։</w:t>
      </w:r>
    </w:p>
    <w:p w14:paraId="4ED63383"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3.</w:t>
      </w:r>
      <w:r>
        <w:rPr>
          <w:rFonts w:ascii="GHEA Grapalat" w:hAnsi="GHEA Grapalat" w:cs="Calibri"/>
          <w:bCs/>
          <w:iCs/>
          <w:sz w:val="18"/>
          <w:szCs w:val="18"/>
        </w:rPr>
        <w:t>Постоянное обеспечение рабочего состояния ступеней,</w:t>
      </w:r>
    </w:p>
    <w:p w14:paraId="0A831829"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4.</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0F7DDE">
        <w:rPr>
          <w:rFonts w:ascii="GHEA Grapalat" w:hAnsi="GHEA Grapalat" w:cs="Calibri"/>
          <w:bCs/>
          <w:iCs/>
          <w:sz w:val="18"/>
          <w:szCs w:val="18"/>
          <w:lang w:val="hy-AM"/>
        </w:rPr>
        <w:t xml:space="preserve"> </w:t>
      </w:r>
      <w:r w:rsidRPr="001F09C9">
        <w:rPr>
          <w:rFonts w:ascii="GHEA Grapalat" w:hAnsi="GHEA Grapalat" w:cs="Calibri"/>
          <w:bCs/>
          <w:iCs/>
          <w:sz w:val="18"/>
          <w:szCs w:val="18"/>
          <w:lang w:val="hy-AM"/>
        </w:rPr>
        <w:t>ж/б опор, при обнаружении повреждений-исполнение ремонтных работ,</w:t>
      </w:r>
    </w:p>
    <w:p w14:paraId="6242A220"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5.</w:t>
      </w:r>
      <w:r w:rsidRPr="002465CC">
        <w:rPr>
          <w:rFonts w:ascii="GHEA Grapalat" w:hAnsi="GHEA Grapalat" w:cs="Calibri"/>
          <w:bCs/>
          <w:iCs/>
          <w:sz w:val="18"/>
          <w:szCs w:val="18"/>
          <w:lang w:val="hy-AM"/>
        </w:rPr>
        <w:t xml:space="preserve"> Периодическ</w:t>
      </w:r>
      <w:r>
        <w:rPr>
          <w:rFonts w:ascii="GHEA Grapalat" w:hAnsi="GHEA Grapalat" w:cs="Calibri"/>
          <w:bCs/>
          <w:iCs/>
          <w:sz w:val="18"/>
          <w:szCs w:val="18"/>
        </w:rPr>
        <w:t>ий</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осмотр</w:t>
      </w:r>
      <w:r w:rsidRPr="002465CC">
        <w:rPr>
          <w:rFonts w:ascii="GHEA Grapalat" w:hAnsi="GHEA Grapalat" w:cs="Calibri"/>
          <w:bCs/>
          <w:iCs/>
          <w:sz w:val="18"/>
          <w:szCs w:val="18"/>
          <w:lang w:val="hy-AM"/>
        </w:rPr>
        <w:t xml:space="preserve"> пролетных конструкций</w:t>
      </w:r>
      <w:r w:rsidRPr="000F1126">
        <w:rPr>
          <w:rFonts w:ascii="GHEA Grapalat" w:hAnsi="GHEA Grapalat" w:cs="Calibri"/>
          <w:bCs/>
          <w:iCs/>
          <w:sz w:val="18"/>
          <w:szCs w:val="18"/>
          <w:lang w:val="hy-AM"/>
        </w:rPr>
        <w:t xml:space="preserve">, при обнаружении трещин 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31529F89"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6. </w:t>
      </w:r>
      <w:r>
        <w:rPr>
          <w:rFonts w:ascii="GHEA Grapalat" w:hAnsi="GHEA Grapalat" w:cs="Calibri"/>
          <w:bCs/>
          <w:iCs/>
          <w:sz w:val="18"/>
          <w:szCs w:val="18"/>
        </w:rPr>
        <w:t>При необходимости покраска металлических конструкций,</w:t>
      </w:r>
    </w:p>
    <w:p w14:paraId="49BF128D" w14:textId="77777777" w:rsidR="00CD0626" w:rsidRPr="007039BE" w:rsidRDefault="00CD0626" w:rsidP="00CD0626">
      <w:pPr>
        <w:rPr>
          <w:rFonts w:ascii="GHEA Grapalat" w:hAnsi="GHEA Grapalat" w:cs="Calibri"/>
          <w:bCs/>
          <w:iCs/>
          <w:sz w:val="18"/>
          <w:szCs w:val="18"/>
        </w:rPr>
      </w:pPr>
      <w:r>
        <w:rPr>
          <w:rFonts w:ascii="GHEA Grapalat" w:hAnsi="GHEA Grapalat" w:cs="Calibri"/>
          <w:bCs/>
          <w:iCs/>
          <w:sz w:val="18"/>
          <w:szCs w:val="18"/>
        </w:rPr>
        <w:t>7</w:t>
      </w:r>
      <w:r w:rsidRPr="000F7DDE">
        <w:rPr>
          <w:rFonts w:ascii="GHEA Grapalat" w:hAnsi="GHEA Grapalat" w:cs="Calibri"/>
          <w:bCs/>
          <w:iCs/>
          <w:sz w:val="18"/>
          <w:szCs w:val="18"/>
          <w:lang w:val="hy-AM"/>
        </w:rPr>
        <w:t>.</w:t>
      </w:r>
      <w:r w:rsidRPr="004B272E">
        <w:rPr>
          <w:rFonts w:ascii="GHEA Grapalat" w:hAnsi="GHEA Grapalat" w:cs="Calibri"/>
          <w:bCs/>
          <w:iCs/>
          <w:sz w:val="18"/>
          <w:szCs w:val="18"/>
          <w:lang w:val="hy-AM"/>
        </w:rPr>
        <w:t xml:space="preserve"> Периодическая очистка перехода и прилегающих территорий.</w:t>
      </w:r>
    </w:p>
    <w:p w14:paraId="42378583" w14:textId="77777777" w:rsidR="00CD0626" w:rsidRPr="00A83FB4" w:rsidRDefault="00CD0626" w:rsidP="00CD0626">
      <w:pPr>
        <w:rPr>
          <w:rFonts w:ascii="GHEA Grapalat" w:hAnsi="GHEA Grapalat" w:cs="Calibri"/>
          <w:b/>
          <w:bCs/>
          <w:iCs/>
          <w:sz w:val="18"/>
          <w:szCs w:val="18"/>
          <w:u w:val="single"/>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5</w:t>
      </w:r>
      <w:r w:rsidRPr="00194A74">
        <w:rPr>
          <w:rFonts w:ascii="Sylfaen" w:hAnsi="Sylfaen" w:cs="Sylfaen"/>
          <w:b/>
          <w:u w:val="single"/>
          <w:lang w:val="hy-AM"/>
        </w:rPr>
        <w:t xml:space="preserve"> </w:t>
      </w:r>
      <w:r w:rsidRPr="0051098A">
        <w:rPr>
          <w:rFonts w:ascii="GHEA Grapalat" w:hAnsi="GHEA Grapalat" w:cs="Calibri"/>
          <w:b/>
          <w:bCs/>
          <w:iCs/>
          <w:sz w:val="18"/>
          <w:szCs w:val="18"/>
          <w:u w:val="single"/>
          <w:lang w:val="hy-AM"/>
        </w:rPr>
        <w:t>Надземный пешеходный переход</w:t>
      </w:r>
      <w:r>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на Тбилисском шоссе</w:t>
      </w:r>
    </w:p>
    <w:p w14:paraId="6709C7B5" w14:textId="77777777" w:rsidR="00CD0626" w:rsidRPr="00A83FB4" w:rsidRDefault="00CD0626" w:rsidP="00CD0626">
      <w:pPr>
        <w:rPr>
          <w:rFonts w:ascii="GHEA Grapalat" w:hAnsi="GHEA Grapalat" w:cs="Calibri"/>
          <w:bCs/>
          <w:iCs/>
          <w:sz w:val="18"/>
          <w:szCs w:val="18"/>
        </w:rPr>
      </w:pPr>
      <w:r>
        <w:rPr>
          <w:rFonts w:ascii="GHEA Grapalat" w:hAnsi="GHEA Grapalat" w:cs="Calibri"/>
          <w:bCs/>
          <w:iCs/>
          <w:sz w:val="18"/>
          <w:szCs w:val="18"/>
        </w:rPr>
        <w:t>Длина</w:t>
      </w:r>
      <w:r w:rsidRPr="00194A74">
        <w:rPr>
          <w:rFonts w:ascii="GHEA Grapalat" w:hAnsi="GHEA Grapalat" w:cs="Calibri"/>
          <w:bCs/>
          <w:iCs/>
          <w:sz w:val="18"/>
          <w:szCs w:val="18"/>
          <w:lang w:val="hy-AM"/>
        </w:rPr>
        <w:t xml:space="preserve"> – 28.05</w:t>
      </w:r>
      <w:r>
        <w:rPr>
          <w:rFonts w:ascii="GHEA Grapalat" w:hAnsi="GHEA Grapalat" w:cs="Calibri"/>
          <w:bCs/>
          <w:iCs/>
          <w:sz w:val="18"/>
          <w:szCs w:val="18"/>
        </w:rPr>
        <w:t>м</w:t>
      </w:r>
    </w:p>
    <w:p w14:paraId="7D3F51C7" w14:textId="77777777" w:rsidR="00CD0626" w:rsidRPr="00A83FB4" w:rsidRDefault="00CD0626" w:rsidP="00CD0626">
      <w:pPr>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194A74">
        <w:rPr>
          <w:rFonts w:ascii="GHEA Grapalat" w:hAnsi="GHEA Grapalat" w:cs="Calibri"/>
          <w:bCs/>
          <w:iCs/>
          <w:sz w:val="18"/>
          <w:szCs w:val="18"/>
          <w:lang w:val="hy-AM"/>
        </w:rPr>
        <w:t xml:space="preserve"> – 2.5</w:t>
      </w:r>
      <w:r>
        <w:rPr>
          <w:rFonts w:ascii="GHEA Grapalat" w:hAnsi="GHEA Grapalat" w:cs="Calibri"/>
          <w:bCs/>
          <w:iCs/>
          <w:sz w:val="18"/>
          <w:szCs w:val="18"/>
        </w:rPr>
        <w:t>м</w:t>
      </w:r>
    </w:p>
    <w:p w14:paraId="01313622" w14:textId="77777777" w:rsidR="00CD0626" w:rsidRPr="00A83FB4" w:rsidRDefault="00CD0626" w:rsidP="00CD0626">
      <w:pPr>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–1x28</w:t>
      </w:r>
      <w:r>
        <w:rPr>
          <w:rFonts w:ascii="GHEA Grapalat" w:hAnsi="GHEA Grapalat" w:cs="Calibri"/>
          <w:bCs/>
          <w:iCs/>
          <w:sz w:val="18"/>
          <w:szCs w:val="18"/>
        </w:rPr>
        <w:t>м</w:t>
      </w:r>
      <w:r w:rsidRPr="00194A74">
        <w:rPr>
          <w:rFonts w:ascii="GHEA Grapalat" w:hAnsi="GHEA Grapalat" w:cs="Calibri"/>
          <w:bCs/>
          <w:iCs/>
          <w:sz w:val="18"/>
          <w:szCs w:val="18"/>
          <w:lang w:val="hy-AM"/>
        </w:rPr>
        <w:t xml:space="preserve">, </w:t>
      </w:r>
      <w:r>
        <w:rPr>
          <w:rFonts w:ascii="GHEA Grapalat" w:hAnsi="GHEA Grapalat" w:cs="Calibri"/>
          <w:bCs/>
          <w:iCs/>
          <w:sz w:val="18"/>
          <w:szCs w:val="18"/>
        </w:rPr>
        <w:t>ж</w:t>
      </w:r>
      <w:r w:rsidRPr="00194A74">
        <w:rPr>
          <w:rFonts w:ascii="GHEA Grapalat" w:hAnsi="GHEA Grapalat" w:cs="Calibri"/>
          <w:bCs/>
          <w:iCs/>
          <w:sz w:val="18"/>
          <w:szCs w:val="18"/>
          <w:lang w:val="hy-AM"/>
        </w:rPr>
        <w:t>/</w:t>
      </w:r>
      <w:r>
        <w:rPr>
          <w:rFonts w:ascii="GHEA Grapalat" w:hAnsi="GHEA Grapalat" w:cs="Calibri"/>
          <w:bCs/>
          <w:iCs/>
          <w:sz w:val="18"/>
          <w:szCs w:val="18"/>
        </w:rPr>
        <w:t>б</w:t>
      </w:r>
    </w:p>
    <w:p w14:paraId="57F66D1F" w14:textId="77777777" w:rsidR="00CD0626" w:rsidRPr="00194A74" w:rsidRDefault="00CD0626" w:rsidP="00CD0626">
      <w:pPr>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 xml:space="preserve">–  </w:t>
      </w:r>
      <w:r>
        <w:rPr>
          <w:rFonts w:ascii="GHEA Grapalat" w:hAnsi="GHEA Grapalat" w:cs="Calibri"/>
          <w:bCs/>
          <w:iCs/>
          <w:sz w:val="18"/>
          <w:szCs w:val="18"/>
        </w:rPr>
        <w:t>толпа</w:t>
      </w:r>
      <w:r w:rsidRPr="000F7DDE">
        <w:rPr>
          <w:rFonts w:ascii="GHEA Grapalat" w:hAnsi="GHEA Grapalat" w:cs="Calibri"/>
          <w:bCs/>
          <w:iCs/>
          <w:sz w:val="18"/>
          <w:szCs w:val="18"/>
          <w:lang w:val="hy-AM"/>
        </w:rPr>
        <w:t xml:space="preserve"> -400</w:t>
      </w:r>
      <w:r>
        <w:rPr>
          <w:rFonts w:ascii="GHEA Grapalat" w:hAnsi="GHEA Grapalat" w:cs="Calibri"/>
          <w:bCs/>
          <w:iCs/>
          <w:sz w:val="18"/>
          <w:szCs w:val="18"/>
        </w:rPr>
        <w:t>кс-с</w:t>
      </w:r>
      <w:r w:rsidRPr="000F7DDE">
        <w:rPr>
          <w:rFonts w:ascii="GHEA Grapalat" w:hAnsi="GHEA Grapalat" w:cs="Calibri"/>
          <w:bCs/>
          <w:iCs/>
          <w:sz w:val="18"/>
          <w:szCs w:val="18"/>
          <w:lang w:val="hy-AM"/>
        </w:rPr>
        <w:t>/</w:t>
      </w:r>
      <w:r>
        <w:rPr>
          <w:rFonts w:ascii="GHEA Grapalat" w:hAnsi="GHEA Grapalat" w:cs="Calibri"/>
          <w:bCs/>
          <w:iCs/>
          <w:sz w:val="18"/>
          <w:szCs w:val="18"/>
        </w:rPr>
        <w:t>м</w:t>
      </w:r>
      <w:r w:rsidRPr="000F7DDE">
        <w:rPr>
          <w:rFonts w:ascii="GHEA Grapalat" w:hAnsi="GHEA Grapalat" w:cs="Calibri"/>
          <w:bCs/>
          <w:iCs/>
          <w:sz w:val="18"/>
          <w:szCs w:val="18"/>
          <w:lang w:val="hy-AM"/>
        </w:rPr>
        <w:t>2</w:t>
      </w:r>
    </w:p>
    <w:p w14:paraId="23C53600" w14:textId="77777777" w:rsidR="00CD0626" w:rsidRPr="00194A74" w:rsidRDefault="00CD0626" w:rsidP="00CD0626">
      <w:pPr>
        <w:rPr>
          <w:rFonts w:ascii="GHEA Grapalat" w:hAnsi="GHEA Grapalat" w:cs="Calibri"/>
          <w:bCs/>
          <w:iCs/>
          <w:sz w:val="18"/>
          <w:szCs w:val="18"/>
          <w:lang w:val="hy-AM"/>
        </w:rPr>
      </w:pPr>
      <w:r>
        <w:rPr>
          <w:rFonts w:ascii="GHEA Grapalat" w:hAnsi="GHEA Grapalat" w:cs="Calibri"/>
          <w:bCs/>
          <w:iCs/>
          <w:sz w:val="18"/>
          <w:szCs w:val="18"/>
        </w:rPr>
        <w:t>Дата  строительства</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 2014</w:t>
      </w:r>
      <w:r>
        <w:rPr>
          <w:rFonts w:ascii="GHEA Grapalat" w:hAnsi="GHEA Grapalat" w:cs="Calibri"/>
          <w:bCs/>
          <w:iCs/>
          <w:sz w:val="18"/>
          <w:szCs w:val="18"/>
        </w:rPr>
        <w:t>г</w:t>
      </w:r>
      <w:r w:rsidRPr="00194A74">
        <w:rPr>
          <w:rFonts w:ascii="GHEA Grapalat" w:hAnsi="GHEA Grapalat" w:cs="Calibri"/>
          <w:bCs/>
          <w:iCs/>
          <w:sz w:val="18"/>
          <w:szCs w:val="18"/>
          <w:lang w:val="hy-AM"/>
        </w:rPr>
        <w:t>.</w:t>
      </w:r>
    </w:p>
    <w:p w14:paraId="5FB566FB" w14:textId="77777777" w:rsidR="00CD0626" w:rsidRPr="000F7DDE" w:rsidRDefault="00CD0626" w:rsidP="00CD0626">
      <w:pPr>
        <w:rPr>
          <w:rFonts w:ascii="GHEA Grapalat" w:hAnsi="GHEA Grapalat" w:cs="Calibri"/>
          <w:bCs/>
          <w:iCs/>
          <w:sz w:val="18"/>
          <w:szCs w:val="18"/>
          <w:lang w:val="hy-AM"/>
        </w:rPr>
      </w:pPr>
      <w:r w:rsidRPr="00194A74">
        <w:rPr>
          <w:rFonts w:ascii="GHEA Grapalat" w:hAnsi="GHEA Grapalat" w:cs="Calibri"/>
          <w:bCs/>
          <w:iCs/>
          <w:sz w:val="18"/>
          <w:szCs w:val="18"/>
          <w:lang w:val="hy-AM"/>
        </w:rPr>
        <w:t>1.</w:t>
      </w:r>
      <w:r w:rsidRPr="000F7DDE">
        <w:rPr>
          <w:rFonts w:ascii="GHEA Grapalat" w:hAnsi="GHEA Grapalat" w:cs="Calibri"/>
          <w:bCs/>
          <w:iCs/>
          <w:sz w:val="18"/>
          <w:szCs w:val="18"/>
          <w:lang w:val="hy-AM"/>
        </w:rPr>
        <w:t xml:space="preserve"> .</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lang w:val="hy-AM"/>
        </w:rPr>
        <w:t>опор</w:t>
      </w:r>
      <w:r w:rsidRPr="001F09C9">
        <w:rPr>
          <w:rFonts w:ascii="GHEA Grapalat" w:hAnsi="GHEA Grapalat" w:cs="Calibri"/>
          <w:bCs/>
          <w:iCs/>
          <w:sz w:val="18"/>
          <w:szCs w:val="18"/>
          <w:lang w:val="hy-AM"/>
        </w:rPr>
        <w:t xml:space="preserve">ных </w:t>
      </w:r>
      <w:r>
        <w:rPr>
          <w:rFonts w:ascii="GHEA Grapalat" w:hAnsi="GHEA Grapalat" w:cs="Calibri"/>
          <w:bCs/>
          <w:iCs/>
          <w:sz w:val="18"/>
          <w:szCs w:val="18"/>
        </w:rPr>
        <w:t>частей, обепечение сухой среды,</w:t>
      </w:r>
    </w:p>
    <w:p w14:paraId="4D3C81E0"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2.</w:t>
      </w:r>
      <w:r w:rsidRPr="001F09C9">
        <w:rPr>
          <w:rFonts w:ascii="GHEA Grapalat" w:hAnsi="GHEA Grapalat" w:cs="Calibri"/>
          <w:bCs/>
          <w:iCs/>
          <w:sz w:val="18"/>
          <w:szCs w:val="18"/>
          <w:lang w:val="hy-AM"/>
        </w:rPr>
        <w:t xml:space="preserve">Обеспечение постоянного водоотвода </w:t>
      </w:r>
      <w:r>
        <w:rPr>
          <w:rFonts w:ascii="GHEA Grapalat" w:hAnsi="GHEA Grapalat" w:cs="Calibri"/>
          <w:bCs/>
          <w:iCs/>
          <w:sz w:val="18"/>
          <w:szCs w:val="18"/>
        </w:rPr>
        <w:t>с низов ферм,</w:t>
      </w:r>
      <w:r w:rsidRPr="000F7DDE">
        <w:rPr>
          <w:rFonts w:ascii="GHEA Grapalat" w:hAnsi="GHEA Grapalat" w:cs="Calibri"/>
          <w:bCs/>
          <w:iCs/>
          <w:sz w:val="18"/>
          <w:szCs w:val="18"/>
          <w:lang w:val="hy-AM"/>
        </w:rPr>
        <w:t>։</w:t>
      </w:r>
    </w:p>
    <w:p w14:paraId="254F4E49"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3.</w:t>
      </w:r>
      <w:r>
        <w:rPr>
          <w:rFonts w:ascii="GHEA Grapalat" w:hAnsi="GHEA Grapalat" w:cs="Calibri"/>
          <w:bCs/>
          <w:iCs/>
          <w:sz w:val="18"/>
          <w:szCs w:val="18"/>
        </w:rPr>
        <w:t>Постоянное обеспечение рабочего состояния ступеней,</w:t>
      </w:r>
    </w:p>
    <w:p w14:paraId="6E7B0D2D"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4.</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0F7DDE">
        <w:rPr>
          <w:rFonts w:ascii="GHEA Grapalat" w:hAnsi="GHEA Grapalat" w:cs="Calibri"/>
          <w:bCs/>
          <w:iCs/>
          <w:sz w:val="18"/>
          <w:szCs w:val="18"/>
          <w:lang w:val="hy-AM"/>
        </w:rPr>
        <w:t xml:space="preserve"> </w:t>
      </w:r>
      <w:r w:rsidRPr="001F09C9">
        <w:rPr>
          <w:rFonts w:ascii="GHEA Grapalat" w:hAnsi="GHEA Grapalat" w:cs="Calibri"/>
          <w:bCs/>
          <w:iCs/>
          <w:sz w:val="18"/>
          <w:szCs w:val="18"/>
          <w:lang w:val="hy-AM"/>
        </w:rPr>
        <w:t>ж/б опор, при обнаружении повреждений-исполнение ремонтных работ,</w:t>
      </w:r>
    </w:p>
    <w:p w14:paraId="01B55C35" w14:textId="77777777" w:rsidR="00CD0626" w:rsidRDefault="00CD0626" w:rsidP="00CD0626">
      <w:pPr>
        <w:rPr>
          <w:rFonts w:ascii="GHEA Grapalat" w:hAnsi="GHEA Grapalat" w:cs="Calibri"/>
          <w:bCs/>
          <w:iCs/>
          <w:sz w:val="18"/>
          <w:szCs w:val="18"/>
        </w:rPr>
      </w:pPr>
      <w:r w:rsidRPr="000F7DDE">
        <w:rPr>
          <w:rFonts w:ascii="GHEA Grapalat" w:hAnsi="GHEA Grapalat" w:cs="Calibri"/>
          <w:bCs/>
          <w:iCs/>
          <w:sz w:val="18"/>
          <w:szCs w:val="18"/>
          <w:lang w:val="hy-AM"/>
        </w:rPr>
        <w:t>5.</w:t>
      </w:r>
      <w:r w:rsidRPr="002465CC">
        <w:rPr>
          <w:rFonts w:ascii="GHEA Grapalat" w:hAnsi="GHEA Grapalat" w:cs="Calibri"/>
          <w:bCs/>
          <w:iCs/>
          <w:sz w:val="18"/>
          <w:szCs w:val="18"/>
          <w:lang w:val="hy-AM"/>
        </w:rPr>
        <w:t xml:space="preserve"> Периодическ</w:t>
      </w:r>
      <w:r>
        <w:rPr>
          <w:rFonts w:ascii="GHEA Grapalat" w:hAnsi="GHEA Grapalat" w:cs="Calibri"/>
          <w:bCs/>
          <w:iCs/>
          <w:sz w:val="18"/>
          <w:szCs w:val="18"/>
        </w:rPr>
        <w:t>ий</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осмотр</w:t>
      </w:r>
      <w:r w:rsidRPr="002465CC">
        <w:rPr>
          <w:rFonts w:ascii="GHEA Grapalat" w:hAnsi="GHEA Grapalat" w:cs="Calibri"/>
          <w:bCs/>
          <w:iCs/>
          <w:sz w:val="18"/>
          <w:szCs w:val="18"/>
          <w:lang w:val="hy-AM"/>
        </w:rPr>
        <w:t xml:space="preserve"> пролетных конструкций</w:t>
      </w:r>
      <w:r w:rsidRPr="000F1126">
        <w:rPr>
          <w:rFonts w:ascii="GHEA Grapalat" w:hAnsi="GHEA Grapalat" w:cs="Calibri"/>
          <w:bCs/>
          <w:iCs/>
          <w:sz w:val="18"/>
          <w:szCs w:val="18"/>
          <w:lang w:val="hy-AM"/>
        </w:rPr>
        <w:t xml:space="preserve">, при обнаружении трещин 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259EFD40" w14:textId="77777777" w:rsidR="00CD0626" w:rsidRPr="000F7DDE" w:rsidRDefault="00CD0626" w:rsidP="00CD0626">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6. </w:t>
      </w:r>
      <w:r>
        <w:rPr>
          <w:rFonts w:ascii="GHEA Grapalat" w:hAnsi="GHEA Grapalat" w:cs="Calibri"/>
          <w:bCs/>
          <w:iCs/>
          <w:sz w:val="18"/>
          <w:szCs w:val="18"/>
        </w:rPr>
        <w:t>При необходимости покраска металлических конструкций,</w:t>
      </w:r>
    </w:p>
    <w:p w14:paraId="5F66493B" w14:textId="77777777" w:rsidR="00CD0626" w:rsidRPr="007039BE" w:rsidRDefault="00CD0626" w:rsidP="00CD0626">
      <w:pPr>
        <w:rPr>
          <w:rFonts w:ascii="GHEA Grapalat" w:hAnsi="GHEA Grapalat" w:cs="Calibri"/>
          <w:bCs/>
          <w:iCs/>
          <w:sz w:val="18"/>
          <w:szCs w:val="18"/>
        </w:rPr>
      </w:pPr>
      <w:r>
        <w:rPr>
          <w:rFonts w:ascii="GHEA Grapalat" w:hAnsi="GHEA Grapalat" w:cs="Calibri"/>
          <w:bCs/>
          <w:iCs/>
          <w:sz w:val="18"/>
          <w:szCs w:val="18"/>
        </w:rPr>
        <w:t>7</w:t>
      </w:r>
      <w:r w:rsidRPr="000F7DDE">
        <w:rPr>
          <w:rFonts w:ascii="GHEA Grapalat" w:hAnsi="GHEA Grapalat" w:cs="Calibri"/>
          <w:bCs/>
          <w:iCs/>
          <w:sz w:val="18"/>
          <w:szCs w:val="18"/>
          <w:lang w:val="hy-AM"/>
        </w:rPr>
        <w:t>.</w:t>
      </w:r>
      <w:r w:rsidRPr="004B272E">
        <w:rPr>
          <w:rFonts w:ascii="GHEA Grapalat" w:hAnsi="GHEA Grapalat" w:cs="Calibri"/>
          <w:bCs/>
          <w:iCs/>
          <w:sz w:val="18"/>
          <w:szCs w:val="18"/>
          <w:lang w:val="hy-AM"/>
        </w:rPr>
        <w:t xml:space="preserve"> Периодическая очистка перехода и прилегающих территорий.</w:t>
      </w:r>
    </w:p>
    <w:p w14:paraId="72144A20" w14:textId="77777777" w:rsidR="00CD0626" w:rsidRPr="003809E0" w:rsidRDefault="00CD0626" w:rsidP="00CD0626">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6</w:t>
      </w:r>
      <w:r w:rsidRPr="003809E0">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Путепровод на улице Хоренаци (бывшая ветка ж/д)</w:t>
      </w:r>
    </w:p>
    <w:p w14:paraId="0F6CAAD5" w14:textId="77777777" w:rsidR="00CD0626" w:rsidRPr="00A83FB4" w:rsidRDefault="00CD0626" w:rsidP="00CD0626">
      <w:pPr>
        <w:rPr>
          <w:rFonts w:ascii="GHEA Grapalat" w:hAnsi="GHEA Grapalat" w:cs="Calibri"/>
          <w:bCs/>
          <w:iCs/>
          <w:sz w:val="18"/>
          <w:szCs w:val="18"/>
        </w:rPr>
      </w:pPr>
      <w:r w:rsidRPr="00385B1B">
        <w:rPr>
          <w:rFonts w:ascii="GHEA Grapalat" w:hAnsi="GHEA Grapalat" w:cs="Calibri"/>
          <w:bCs/>
          <w:iCs/>
          <w:sz w:val="18"/>
          <w:szCs w:val="18"/>
          <w:lang w:val="hy-AM"/>
        </w:rPr>
        <w:t>Длина</w:t>
      </w:r>
      <w:r w:rsidRPr="00194A74">
        <w:rPr>
          <w:rFonts w:ascii="GHEA Grapalat" w:hAnsi="GHEA Grapalat" w:cs="Calibri"/>
          <w:bCs/>
          <w:iCs/>
          <w:sz w:val="18"/>
          <w:szCs w:val="18"/>
          <w:lang w:val="hy-AM"/>
        </w:rPr>
        <w:t xml:space="preserve"> – 41.2</w:t>
      </w:r>
      <w:r>
        <w:rPr>
          <w:rFonts w:ascii="GHEA Grapalat" w:hAnsi="GHEA Grapalat" w:cs="Calibri"/>
          <w:bCs/>
          <w:iCs/>
          <w:sz w:val="18"/>
          <w:szCs w:val="18"/>
        </w:rPr>
        <w:t>м</w:t>
      </w:r>
    </w:p>
    <w:p w14:paraId="56E274EF" w14:textId="77777777" w:rsidR="00CD0626" w:rsidRPr="00A83FB4" w:rsidRDefault="00CD0626" w:rsidP="00CD0626">
      <w:pPr>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194A74">
        <w:rPr>
          <w:rFonts w:ascii="GHEA Grapalat" w:hAnsi="GHEA Grapalat" w:cs="Calibri"/>
          <w:bCs/>
          <w:iCs/>
          <w:sz w:val="18"/>
          <w:szCs w:val="18"/>
          <w:lang w:val="hy-AM"/>
        </w:rPr>
        <w:t xml:space="preserve"> – 9.4</w:t>
      </w:r>
      <w:r>
        <w:rPr>
          <w:rFonts w:ascii="GHEA Grapalat" w:hAnsi="GHEA Grapalat" w:cs="Calibri"/>
          <w:bCs/>
          <w:iCs/>
          <w:sz w:val="18"/>
          <w:szCs w:val="18"/>
        </w:rPr>
        <w:t>м</w:t>
      </w:r>
    </w:p>
    <w:p w14:paraId="48ACE092" w14:textId="77777777" w:rsidR="00CD0626" w:rsidRPr="00A83FB4" w:rsidRDefault="00CD0626" w:rsidP="00CD0626">
      <w:pPr>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–8.35+23.3+8.35</w:t>
      </w:r>
      <w:r>
        <w:rPr>
          <w:rFonts w:ascii="GHEA Grapalat" w:hAnsi="GHEA Grapalat" w:cs="Calibri"/>
          <w:bCs/>
          <w:iCs/>
          <w:sz w:val="18"/>
          <w:szCs w:val="18"/>
        </w:rPr>
        <w:t>м</w:t>
      </w:r>
      <w:r w:rsidRPr="00194A74">
        <w:rPr>
          <w:rFonts w:ascii="GHEA Grapalat" w:hAnsi="GHEA Grapalat" w:cs="Calibri"/>
          <w:bCs/>
          <w:iCs/>
          <w:sz w:val="18"/>
          <w:szCs w:val="18"/>
          <w:lang w:val="hy-AM"/>
        </w:rPr>
        <w:t xml:space="preserve">, </w:t>
      </w:r>
      <w:r>
        <w:rPr>
          <w:rFonts w:ascii="GHEA Grapalat" w:hAnsi="GHEA Grapalat" w:cs="Calibri"/>
          <w:bCs/>
          <w:iCs/>
          <w:sz w:val="18"/>
          <w:szCs w:val="18"/>
        </w:rPr>
        <w:t>ж</w:t>
      </w:r>
      <w:r w:rsidRPr="00194A74">
        <w:rPr>
          <w:rFonts w:ascii="GHEA Grapalat" w:hAnsi="GHEA Grapalat" w:cs="Calibri"/>
          <w:bCs/>
          <w:iCs/>
          <w:sz w:val="18"/>
          <w:szCs w:val="18"/>
          <w:lang w:val="hy-AM"/>
        </w:rPr>
        <w:t>/</w:t>
      </w:r>
      <w:r>
        <w:rPr>
          <w:rFonts w:ascii="GHEA Grapalat" w:hAnsi="GHEA Grapalat" w:cs="Calibri"/>
          <w:bCs/>
          <w:iCs/>
          <w:sz w:val="18"/>
          <w:szCs w:val="18"/>
        </w:rPr>
        <w:t>б</w:t>
      </w:r>
    </w:p>
    <w:p w14:paraId="2B302286" w14:textId="77777777" w:rsidR="00CD0626" w:rsidRPr="00A83FB4" w:rsidRDefault="00CD0626" w:rsidP="00CD0626">
      <w:pPr>
        <w:rPr>
          <w:rFonts w:ascii="GHEA Grapalat" w:hAnsi="GHEA Grapalat" w:cs="Calibri"/>
          <w:bCs/>
          <w:iCs/>
          <w:sz w:val="18"/>
          <w:szCs w:val="18"/>
        </w:rPr>
      </w:pPr>
      <w:r>
        <w:rPr>
          <w:rFonts w:ascii="GHEA Grapalat" w:hAnsi="GHEA Grapalat" w:cs="Calibri"/>
          <w:bCs/>
          <w:iCs/>
          <w:sz w:val="18"/>
          <w:szCs w:val="18"/>
        </w:rPr>
        <w:t>Схема поезжей части</w:t>
      </w:r>
      <w:r w:rsidRPr="00194A74">
        <w:rPr>
          <w:rFonts w:ascii="GHEA Grapalat" w:hAnsi="GHEA Grapalat" w:cs="Calibri"/>
          <w:bCs/>
          <w:iCs/>
          <w:sz w:val="18"/>
          <w:szCs w:val="18"/>
          <w:lang w:val="hy-AM"/>
        </w:rPr>
        <w:t xml:space="preserve"> – 1+7+1</w:t>
      </w:r>
      <w:r>
        <w:rPr>
          <w:rFonts w:ascii="GHEA Grapalat" w:hAnsi="GHEA Grapalat" w:cs="Calibri"/>
          <w:bCs/>
          <w:iCs/>
          <w:sz w:val="18"/>
          <w:szCs w:val="18"/>
        </w:rPr>
        <w:t>м</w:t>
      </w:r>
    </w:p>
    <w:p w14:paraId="70A92E37" w14:textId="77777777" w:rsidR="00CD0626" w:rsidRPr="00194A74" w:rsidRDefault="00CD0626" w:rsidP="00CD0626">
      <w:pPr>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  A-11, НK-80</w:t>
      </w:r>
    </w:p>
    <w:p w14:paraId="255EF562" w14:textId="77777777" w:rsidR="00CD0626" w:rsidRPr="00194A74" w:rsidRDefault="00CD0626" w:rsidP="00CD0626">
      <w:pPr>
        <w:rPr>
          <w:rFonts w:ascii="GHEA Grapalat" w:hAnsi="GHEA Grapalat" w:cs="Calibri"/>
          <w:bCs/>
          <w:iCs/>
          <w:sz w:val="18"/>
          <w:szCs w:val="18"/>
          <w:lang w:val="hy-AM"/>
        </w:rPr>
      </w:pPr>
      <w:r w:rsidRPr="006F5F7C">
        <w:rPr>
          <w:rFonts w:ascii="GHEA Grapalat" w:hAnsi="GHEA Grapalat" w:cs="Calibri"/>
          <w:bCs/>
          <w:iCs/>
          <w:sz w:val="18"/>
          <w:szCs w:val="18"/>
          <w:lang w:val="hy-AM"/>
        </w:rPr>
        <w:t>Дата  строительства</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 2007</w:t>
      </w:r>
      <w:r w:rsidRPr="006F5F7C">
        <w:rPr>
          <w:rFonts w:ascii="GHEA Grapalat" w:hAnsi="GHEA Grapalat" w:cs="Calibri"/>
          <w:bCs/>
          <w:iCs/>
          <w:sz w:val="18"/>
          <w:szCs w:val="18"/>
          <w:lang w:val="hy-AM"/>
        </w:rPr>
        <w:t>г</w:t>
      </w:r>
      <w:r w:rsidRPr="00194A74">
        <w:rPr>
          <w:rFonts w:ascii="GHEA Grapalat" w:hAnsi="GHEA Grapalat" w:cs="Calibri"/>
          <w:bCs/>
          <w:iCs/>
          <w:sz w:val="18"/>
          <w:szCs w:val="18"/>
          <w:lang w:val="hy-AM"/>
        </w:rPr>
        <w:t>.</w:t>
      </w:r>
    </w:p>
    <w:p w14:paraId="46F87EC0" w14:textId="77777777" w:rsidR="00CD0626" w:rsidRPr="006F5F7C" w:rsidRDefault="00CD0626" w:rsidP="00CD0626">
      <w:pPr>
        <w:jc w:val="both"/>
        <w:rPr>
          <w:rFonts w:ascii="GHEA Grapalat" w:hAnsi="GHEA Grapalat" w:cs="Calibri"/>
          <w:bCs/>
          <w:iCs/>
          <w:sz w:val="18"/>
          <w:szCs w:val="18"/>
          <w:lang w:val="hy-AM"/>
        </w:rPr>
      </w:pPr>
      <w:r w:rsidRPr="00194A74">
        <w:rPr>
          <w:rFonts w:ascii="GHEA Grapalat" w:hAnsi="GHEA Grapalat" w:cs="Calibri"/>
          <w:bCs/>
          <w:iCs/>
          <w:sz w:val="18"/>
          <w:szCs w:val="18"/>
          <w:lang w:val="hy-AM"/>
        </w:rPr>
        <w:t>1.</w:t>
      </w:r>
      <w:r w:rsidRPr="006F5F7C">
        <w:rPr>
          <w:rFonts w:ascii="GHEA Grapalat" w:hAnsi="GHEA Grapalat" w:cs="Calibri"/>
          <w:bCs/>
          <w:iCs/>
          <w:sz w:val="18"/>
          <w:szCs w:val="18"/>
          <w:lang w:val="hy-AM"/>
        </w:rPr>
        <w:t xml:space="preserve"> </w:t>
      </w:r>
      <w:r w:rsidRPr="002465CC">
        <w:rPr>
          <w:rFonts w:ascii="GHEA Grapalat" w:hAnsi="GHEA Grapalat" w:cs="Calibri"/>
          <w:bCs/>
          <w:iCs/>
          <w:sz w:val="18"/>
          <w:szCs w:val="18"/>
          <w:lang w:val="hy-AM"/>
        </w:rPr>
        <w:t>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опор</w:t>
      </w:r>
      <w:r w:rsidRPr="002465CC">
        <w:rPr>
          <w:rFonts w:ascii="GHEA Grapalat" w:hAnsi="GHEA Grapalat" w:cs="Calibri"/>
          <w:bCs/>
          <w:iCs/>
          <w:sz w:val="18"/>
          <w:szCs w:val="18"/>
          <w:lang w:val="hy-AM"/>
        </w:rPr>
        <w:t xml:space="preserve">ных </w:t>
      </w:r>
      <w:r w:rsidRPr="00E12D20">
        <w:rPr>
          <w:rFonts w:ascii="GHEA Grapalat" w:hAnsi="GHEA Grapalat" w:cs="Calibri"/>
          <w:bCs/>
          <w:iCs/>
          <w:sz w:val="18"/>
          <w:szCs w:val="18"/>
          <w:lang w:val="hy-AM"/>
        </w:rPr>
        <w:t>частей</w:t>
      </w:r>
      <w:r w:rsidRPr="006F5F7C">
        <w:rPr>
          <w:rFonts w:ascii="GHEA Grapalat" w:hAnsi="GHEA Grapalat" w:cs="Calibri"/>
          <w:bCs/>
          <w:iCs/>
          <w:sz w:val="18"/>
          <w:szCs w:val="18"/>
          <w:lang w:val="hy-AM"/>
        </w:rPr>
        <w:t>,</w:t>
      </w:r>
    </w:p>
    <w:p w14:paraId="462376E6" w14:textId="77777777" w:rsidR="00CD0626" w:rsidRPr="00194A74" w:rsidRDefault="00CD0626" w:rsidP="00CD0626">
      <w:pPr>
        <w:rPr>
          <w:rFonts w:ascii="GHEA Grapalat" w:hAnsi="GHEA Grapalat" w:cs="Calibri"/>
          <w:bCs/>
          <w:iCs/>
          <w:sz w:val="18"/>
          <w:szCs w:val="18"/>
          <w:lang w:val="hy-AM"/>
        </w:rPr>
      </w:pPr>
      <w:r w:rsidRPr="00194A74">
        <w:rPr>
          <w:rFonts w:ascii="GHEA Grapalat" w:hAnsi="GHEA Grapalat" w:cs="Calibri"/>
          <w:bCs/>
          <w:iCs/>
          <w:sz w:val="18"/>
          <w:szCs w:val="18"/>
          <w:lang w:val="hy-AM"/>
        </w:rPr>
        <w:t xml:space="preserve">2. </w:t>
      </w:r>
      <w:r w:rsidRPr="006F5F7C">
        <w:rPr>
          <w:rFonts w:ascii="GHEA Grapalat" w:hAnsi="GHEA Grapalat" w:cs="Calibri"/>
          <w:bCs/>
          <w:iCs/>
          <w:sz w:val="18"/>
          <w:szCs w:val="18"/>
          <w:lang w:val="hy-AM"/>
        </w:rPr>
        <w:t>О</w:t>
      </w:r>
      <w:r>
        <w:rPr>
          <w:rFonts w:ascii="GHEA Grapalat" w:hAnsi="GHEA Grapalat" w:cs="Calibri"/>
          <w:bCs/>
          <w:iCs/>
          <w:sz w:val="18"/>
          <w:szCs w:val="18"/>
        </w:rPr>
        <w:t>беспечение постоянного водоотвода с низов ферм опор,</w:t>
      </w:r>
    </w:p>
    <w:p w14:paraId="599525A7" w14:textId="77777777" w:rsidR="00CD0626" w:rsidRDefault="00CD0626" w:rsidP="00CD0626">
      <w:pPr>
        <w:rPr>
          <w:rFonts w:ascii="GHEA Grapalat" w:hAnsi="GHEA Grapalat" w:cs="Calibri"/>
          <w:bCs/>
          <w:iCs/>
          <w:sz w:val="18"/>
          <w:szCs w:val="18"/>
        </w:rPr>
      </w:pPr>
      <w:r w:rsidRPr="00194A74">
        <w:rPr>
          <w:rFonts w:ascii="GHEA Grapalat" w:hAnsi="GHEA Grapalat" w:cs="Calibri"/>
          <w:bCs/>
          <w:iCs/>
          <w:sz w:val="18"/>
          <w:szCs w:val="18"/>
          <w:lang w:val="hy-AM"/>
        </w:rPr>
        <w:t xml:space="preserve">3. </w:t>
      </w:r>
      <w:r w:rsidRPr="002465CC">
        <w:rPr>
          <w:rFonts w:ascii="GHEA Grapalat" w:hAnsi="GHEA Grapalat" w:cs="Calibri"/>
          <w:bCs/>
          <w:iCs/>
          <w:sz w:val="18"/>
          <w:szCs w:val="18"/>
          <w:lang w:val="hy-AM"/>
        </w:rPr>
        <w:t xml:space="preserve">Очистка водоотводных труб и обеспеченое </w:t>
      </w:r>
      <w:r>
        <w:rPr>
          <w:rFonts w:ascii="GHEA Grapalat" w:hAnsi="GHEA Grapalat" w:cs="Calibri"/>
          <w:bCs/>
          <w:iCs/>
          <w:sz w:val="18"/>
          <w:szCs w:val="18"/>
          <w:lang w:val="hy-AM"/>
        </w:rPr>
        <w:t>бесперебойной работы системы водо</w:t>
      </w:r>
      <w:r w:rsidRPr="002465CC">
        <w:rPr>
          <w:rFonts w:ascii="GHEA Grapalat" w:hAnsi="GHEA Grapalat" w:cs="Calibri"/>
          <w:bCs/>
          <w:iCs/>
          <w:sz w:val="18"/>
          <w:szCs w:val="18"/>
          <w:lang w:val="hy-AM"/>
        </w:rPr>
        <w:t>отвода</w:t>
      </w:r>
      <w:r>
        <w:rPr>
          <w:rFonts w:ascii="GHEA Grapalat" w:hAnsi="GHEA Grapalat" w:cs="Calibri"/>
          <w:bCs/>
          <w:iCs/>
          <w:sz w:val="18"/>
          <w:szCs w:val="18"/>
        </w:rPr>
        <w:t>,</w:t>
      </w:r>
    </w:p>
    <w:p w14:paraId="49D2582D" w14:textId="77777777" w:rsidR="00CD0626" w:rsidRPr="006F5F7C" w:rsidRDefault="00CD0626" w:rsidP="00CD0626">
      <w:pPr>
        <w:rPr>
          <w:rFonts w:ascii="GHEA Grapalat" w:hAnsi="GHEA Grapalat" w:cs="Calibri"/>
          <w:bCs/>
          <w:iCs/>
          <w:sz w:val="18"/>
          <w:szCs w:val="18"/>
        </w:rPr>
      </w:pPr>
      <w:r w:rsidRPr="00194A74">
        <w:rPr>
          <w:rFonts w:ascii="GHEA Grapalat" w:hAnsi="GHEA Grapalat" w:cs="Calibri"/>
          <w:bCs/>
          <w:iCs/>
          <w:sz w:val="18"/>
          <w:szCs w:val="18"/>
          <w:lang w:val="hy-AM"/>
        </w:rPr>
        <w:t xml:space="preserve">4. </w:t>
      </w:r>
      <w:r w:rsidRPr="00BF6F03">
        <w:rPr>
          <w:rFonts w:ascii="GHEA Grapalat" w:hAnsi="GHEA Grapalat" w:cs="Calibri"/>
          <w:bCs/>
          <w:iCs/>
          <w:sz w:val="18"/>
          <w:szCs w:val="18"/>
          <w:lang w:val="hy-AM"/>
        </w:rPr>
        <w:t>Заливка</w:t>
      </w:r>
      <w:r w:rsidRPr="006B15A7">
        <w:rPr>
          <w:rFonts w:ascii="GHEA Grapalat" w:hAnsi="GHEA Grapalat" w:cs="Calibri"/>
          <w:bCs/>
          <w:iCs/>
          <w:sz w:val="18"/>
          <w:szCs w:val="18"/>
          <w:lang w:val="hy-AM"/>
        </w:rPr>
        <w:t xml:space="preserve"> </w:t>
      </w:r>
      <w:r>
        <w:rPr>
          <w:rFonts w:ascii="GHEA Grapalat" w:hAnsi="GHEA Grapalat" w:cs="Calibri"/>
          <w:bCs/>
          <w:iCs/>
          <w:sz w:val="18"/>
          <w:szCs w:val="18"/>
        </w:rPr>
        <w:t xml:space="preserve">трещин а/б покрытия проезжей части моста </w:t>
      </w:r>
      <w:r w:rsidRPr="006B15A7">
        <w:rPr>
          <w:rFonts w:ascii="GHEA Grapalat" w:hAnsi="GHEA Grapalat" w:cs="Calibri"/>
          <w:bCs/>
          <w:iCs/>
          <w:sz w:val="18"/>
          <w:szCs w:val="18"/>
          <w:lang w:val="hy-AM"/>
        </w:rPr>
        <w:t>битумной мастикой,</w:t>
      </w:r>
    </w:p>
    <w:p w14:paraId="258D8E64" w14:textId="77777777" w:rsidR="00CD0626" w:rsidRPr="00194A74" w:rsidRDefault="00CD0626" w:rsidP="00CD0626">
      <w:pPr>
        <w:rPr>
          <w:rFonts w:ascii="GHEA Grapalat" w:hAnsi="GHEA Grapalat" w:cs="Calibri"/>
          <w:bCs/>
          <w:iCs/>
          <w:sz w:val="18"/>
          <w:szCs w:val="18"/>
          <w:lang w:val="hy-AM"/>
        </w:rPr>
      </w:pPr>
      <w:r w:rsidRPr="00194A74">
        <w:rPr>
          <w:rFonts w:ascii="GHEA Grapalat" w:hAnsi="GHEA Grapalat" w:cs="Calibri"/>
          <w:bCs/>
          <w:iCs/>
          <w:sz w:val="18"/>
          <w:szCs w:val="18"/>
          <w:lang w:val="hy-AM"/>
        </w:rPr>
        <w:t xml:space="preserve">5. </w:t>
      </w:r>
      <w:r>
        <w:rPr>
          <w:rFonts w:ascii="GHEA Grapalat" w:hAnsi="GHEA Grapalat" w:cs="Calibri"/>
          <w:bCs/>
          <w:iCs/>
          <w:sz w:val="18"/>
          <w:szCs w:val="18"/>
        </w:rPr>
        <w:t>При необходимости исправление, укрепление и покраска перил,</w:t>
      </w:r>
    </w:p>
    <w:p w14:paraId="429C5637" w14:textId="77777777" w:rsidR="00CD0626" w:rsidRPr="00194A74" w:rsidRDefault="00CD0626" w:rsidP="00CD0626">
      <w:pPr>
        <w:rPr>
          <w:rFonts w:ascii="GHEA Grapalat" w:hAnsi="GHEA Grapalat" w:cs="Calibri"/>
          <w:bCs/>
          <w:iCs/>
          <w:sz w:val="18"/>
          <w:szCs w:val="18"/>
          <w:lang w:val="hy-AM"/>
        </w:rPr>
      </w:pPr>
      <w:r w:rsidRPr="00194A74">
        <w:rPr>
          <w:rFonts w:ascii="GHEA Grapalat" w:hAnsi="GHEA Grapalat" w:cs="Calibri"/>
          <w:bCs/>
          <w:iCs/>
          <w:sz w:val="18"/>
          <w:szCs w:val="18"/>
          <w:lang w:val="hy-AM"/>
        </w:rPr>
        <w:t xml:space="preserve">6. </w:t>
      </w:r>
      <w:r w:rsidRPr="002465CC">
        <w:rPr>
          <w:rFonts w:ascii="GHEA Grapalat" w:hAnsi="GHEA Grapalat" w:cs="Calibri"/>
          <w:bCs/>
          <w:iCs/>
          <w:sz w:val="18"/>
          <w:szCs w:val="18"/>
          <w:lang w:val="hy-AM"/>
        </w:rPr>
        <w:t>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6F5F7C">
        <w:rPr>
          <w:rFonts w:ascii="GHEA Grapalat" w:hAnsi="GHEA Grapalat" w:cs="Calibri"/>
          <w:bCs/>
          <w:iCs/>
          <w:sz w:val="18"/>
          <w:szCs w:val="18"/>
          <w:lang w:val="hy-AM"/>
        </w:rPr>
        <w:t xml:space="preserve"> пролетной конструкции и опор, п</w:t>
      </w:r>
      <w:r>
        <w:rPr>
          <w:rFonts w:ascii="GHEA Grapalat" w:hAnsi="GHEA Grapalat" w:cs="Calibri"/>
          <w:bCs/>
          <w:iCs/>
          <w:sz w:val="18"/>
          <w:szCs w:val="18"/>
        </w:rPr>
        <w:t>ри обнаружении повреждений и трещин-исполнение ремонтных работ,</w:t>
      </w:r>
    </w:p>
    <w:p w14:paraId="02A44531" w14:textId="77777777" w:rsidR="00CD0626" w:rsidRDefault="00CD0626" w:rsidP="00CD0626">
      <w:pPr>
        <w:rPr>
          <w:rFonts w:ascii="GHEA Grapalat" w:hAnsi="GHEA Grapalat" w:cs="Calibri"/>
          <w:bCs/>
          <w:iCs/>
          <w:sz w:val="18"/>
          <w:szCs w:val="18"/>
        </w:rPr>
      </w:pPr>
      <w:r w:rsidRPr="00194A74">
        <w:rPr>
          <w:rFonts w:ascii="GHEA Grapalat" w:hAnsi="GHEA Grapalat" w:cs="Calibri"/>
          <w:bCs/>
          <w:iCs/>
          <w:sz w:val="18"/>
          <w:szCs w:val="18"/>
          <w:lang w:val="hy-AM"/>
        </w:rPr>
        <w:t xml:space="preserve">7. </w:t>
      </w:r>
      <w:r>
        <w:rPr>
          <w:rFonts w:ascii="GHEA Grapalat" w:hAnsi="GHEA Grapalat" w:cs="Calibri"/>
          <w:bCs/>
          <w:iCs/>
          <w:sz w:val="18"/>
          <w:szCs w:val="18"/>
        </w:rPr>
        <w:t>При необходимости местная покраска бетонных ограждений.3</w:t>
      </w:r>
    </w:p>
    <w:p w14:paraId="72FF07AB" w14:textId="77777777" w:rsidR="00CD0626" w:rsidRPr="00194A74" w:rsidRDefault="00CD0626" w:rsidP="00CD0626">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 xml:space="preserve">7. </w:t>
      </w:r>
      <w:r w:rsidRPr="00217485">
        <w:rPr>
          <w:rFonts w:ascii="Sylfaen" w:hAnsi="Sylfaen" w:cs="Sylfaen"/>
          <w:b/>
          <w:u w:val="single"/>
          <w:lang w:val="hy-AM"/>
        </w:rPr>
        <w:t xml:space="preserve"> </w:t>
      </w:r>
      <w:r w:rsidRPr="006105D5">
        <w:rPr>
          <w:rFonts w:ascii="GHEA Grapalat" w:hAnsi="GHEA Grapalat" w:cs="Calibri"/>
          <w:b/>
          <w:bCs/>
          <w:iCs/>
          <w:sz w:val="18"/>
          <w:szCs w:val="18"/>
          <w:u w:val="single"/>
          <w:lang w:val="hy-AM"/>
        </w:rPr>
        <w:t>Путепровод на ул</w:t>
      </w:r>
      <w:r>
        <w:rPr>
          <w:rFonts w:ascii="GHEA Grapalat" w:hAnsi="GHEA Grapalat" w:cs="Calibri"/>
          <w:b/>
          <w:bCs/>
          <w:iCs/>
          <w:sz w:val="18"/>
          <w:szCs w:val="18"/>
          <w:u w:val="single"/>
          <w:lang w:val="hy-AM"/>
        </w:rPr>
        <w:t>.</w:t>
      </w:r>
      <w:r w:rsidRPr="00194A74">
        <w:rPr>
          <w:rFonts w:ascii="GHEA Grapalat" w:hAnsi="GHEA Grapalat" w:cs="Calibri"/>
          <w:b/>
          <w:bCs/>
          <w:iCs/>
          <w:sz w:val="18"/>
          <w:szCs w:val="18"/>
          <w:u w:val="single"/>
          <w:lang w:val="hy-AM"/>
        </w:rPr>
        <w:t xml:space="preserve"> </w:t>
      </w:r>
      <w:r w:rsidRPr="006105D5">
        <w:rPr>
          <w:rFonts w:ascii="GHEA Grapalat" w:hAnsi="GHEA Grapalat" w:cs="Calibri"/>
          <w:b/>
          <w:bCs/>
          <w:iCs/>
          <w:sz w:val="18"/>
          <w:szCs w:val="18"/>
          <w:u w:val="single"/>
          <w:lang w:val="hy-AM"/>
        </w:rPr>
        <w:t>Гр</w:t>
      </w:r>
      <w:r>
        <w:rPr>
          <w:rFonts w:ascii="GHEA Grapalat" w:hAnsi="GHEA Grapalat" w:cs="Calibri"/>
          <w:b/>
          <w:bCs/>
          <w:iCs/>
          <w:sz w:val="18"/>
          <w:szCs w:val="18"/>
          <w:u w:val="single"/>
          <w:lang w:val="hy-AM"/>
        </w:rPr>
        <w:t>ачьа Кочара</w:t>
      </w:r>
      <w:r w:rsidRPr="006105D5">
        <w:rPr>
          <w:rFonts w:ascii="GHEA Grapalat" w:hAnsi="GHEA Grapalat" w:cs="Calibri"/>
          <w:b/>
          <w:bCs/>
          <w:iCs/>
          <w:sz w:val="18"/>
          <w:szCs w:val="18"/>
          <w:u w:val="single"/>
          <w:lang w:val="hy-AM"/>
        </w:rPr>
        <w:t xml:space="preserve"> и ул. Риги </w:t>
      </w:r>
      <w:r>
        <w:rPr>
          <w:rFonts w:ascii="GHEA Grapalat" w:hAnsi="GHEA Grapalat" w:cs="Calibri"/>
          <w:b/>
          <w:bCs/>
          <w:iCs/>
          <w:sz w:val="18"/>
          <w:szCs w:val="18"/>
          <w:u w:val="single"/>
        </w:rPr>
        <w:t>(бывшая ветка ж/д)</w:t>
      </w:r>
    </w:p>
    <w:p w14:paraId="3CD62508" w14:textId="77777777" w:rsidR="00CD0626" w:rsidRPr="006105D5" w:rsidRDefault="00CD0626" w:rsidP="00CD0626">
      <w:pPr>
        <w:rPr>
          <w:rFonts w:ascii="GHEA Grapalat" w:hAnsi="GHEA Grapalat" w:cs="Calibri"/>
          <w:bCs/>
          <w:iCs/>
          <w:sz w:val="18"/>
          <w:szCs w:val="18"/>
        </w:rPr>
      </w:pPr>
      <w:r w:rsidRPr="006105D5">
        <w:rPr>
          <w:rFonts w:ascii="GHEA Grapalat" w:hAnsi="GHEA Grapalat" w:cs="Calibri"/>
          <w:bCs/>
          <w:iCs/>
          <w:sz w:val="18"/>
          <w:szCs w:val="18"/>
          <w:lang w:val="hy-AM"/>
        </w:rPr>
        <w:lastRenderedPageBreak/>
        <w:t>Длина</w:t>
      </w:r>
      <w:r w:rsidRPr="00194A74">
        <w:rPr>
          <w:rFonts w:ascii="GHEA Grapalat" w:hAnsi="GHEA Grapalat" w:cs="Calibri"/>
          <w:bCs/>
          <w:iCs/>
          <w:sz w:val="18"/>
          <w:szCs w:val="18"/>
          <w:lang w:val="hy-AM"/>
        </w:rPr>
        <w:t xml:space="preserve"> – 35.29</w:t>
      </w:r>
      <w:r>
        <w:rPr>
          <w:rFonts w:ascii="GHEA Grapalat" w:hAnsi="GHEA Grapalat" w:cs="Calibri"/>
          <w:bCs/>
          <w:iCs/>
          <w:sz w:val="18"/>
          <w:szCs w:val="18"/>
        </w:rPr>
        <w:t>м</w:t>
      </w:r>
    </w:p>
    <w:p w14:paraId="7E5782B0" w14:textId="77777777" w:rsidR="00CD0626" w:rsidRPr="006105D5" w:rsidRDefault="00CD0626" w:rsidP="00CD0626">
      <w:pPr>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194A74">
        <w:rPr>
          <w:rFonts w:ascii="GHEA Grapalat" w:hAnsi="GHEA Grapalat" w:cs="Calibri"/>
          <w:bCs/>
          <w:iCs/>
          <w:sz w:val="18"/>
          <w:szCs w:val="18"/>
          <w:lang w:val="hy-AM"/>
        </w:rPr>
        <w:t xml:space="preserve"> – 10.5</w:t>
      </w:r>
      <w:r>
        <w:rPr>
          <w:rFonts w:ascii="GHEA Grapalat" w:hAnsi="GHEA Grapalat" w:cs="Calibri"/>
          <w:bCs/>
          <w:iCs/>
          <w:sz w:val="18"/>
          <w:szCs w:val="18"/>
        </w:rPr>
        <w:t>м</w:t>
      </w:r>
    </w:p>
    <w:p w14:paraId="7E3D9185" w14:textId="77777777" w:rsidR="00CD0626" w:rsidRPr="006105D5" w:rsidRDefault="00CD0626" w:rsidP="00CD0626">
      <w:pPr>
        <w:rPr>
          <w:rFonts w:ascii="GHEA Grapalat" w:hAnsi="GHEA Grapalat" w:cs="Calibri"/>
          <w:bCs/>
          <w:iCs/>
          <w:sz w:val="18"/>
          <w:szCs w:val="18"/>
        </w:rPr>
      </w:pPr>
      <w:r w:rsidRPr="006105D5">
        <w:rPr>
          <w:rFonts w:ascii="GHEA Grapalat" w:hAnsi="GHEA Grapalat" w:cs="Calibri"/>
          <w:bCs/>
          <w:iCs/>
          <w:sz w:val="18"/>
          <w:szCs w:val="18"/>
          <w:lang w:val="hy-AM"/>
        </w:rPr>
        <w:t>Статическая схема</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–4x8.66</w:t>
      </w:r>
      <w:r>
        <w:rPr>
          <w:rFonts w:ascii="GHEA Grapalat" w:hAnsi="GHEA Grapalat" w:cs="Calibri"/>
          <w:bCs/>
          <w:iCs/>
          <w:sz w:val="18"/>
          <w:szCs w:val="18"/>
        </w:rPr>
        <w:t>м</w:t>
      </w:r>
      <w:r w:rsidRPr="00194A74">
        <w:rPr>
          <w:rFonts w:ascii="GHEA Grapalat" w:hAnsi="GHEA Grapalat" w:cs="Calibri"/>
          <w:bCs/>
          <w:iCs/>
          <w:sz w:val="18"/>
          <w:szCs w:val="18"/>
          <w:lang w:val="hy-AM"/>
        </w:rPr>
        <w:t xml:space="preserve">, </w:t>
      </w:r>
      <w:r>
        <w:rPr>
          <w:rFonts w:ascii="GHEA Grapalat" w:hAnsi="GHEA Grapalat" w:cs="Calibri"/>
          <w:bCs/>
          <w:iCs/>
          <w:sz w:val="18"/>
          <w:szCs w:val="18"/>
        </w:rPr>
        <w:t>ж</w:t>
      </w:r>
      <w:r w:rsidRPr="00194A74">
        <w:rPr>
          <w:rFonts w:ascii="GHEA Grapalat" w:hAnsi="GHEA Grapalat" w:cs="Calibri"/>
          <w:bCs/>
          <w:iCs/>
          <w:sz w:val="18"/>
          <w:szCs w:val="18"/>
          <w:lang w:val="hy-AM"/>
        </w:rPr>
        <w:t>/</w:t>
      </w:r>
      <w:r>
        <w:rPr>
          <w:rFonts w:ascii="GHEA Grapalat" w:hAnsi="GHEA Grapalat" w:cs="Calibri"/>
          <w:bCs/>
          <w:iCs/>
          <w:sz w:val="18"/>
          <w:szCs w:val="18"/>
        </w:rPr>
        <w:t>б</w:t>
      </w:r>
    </w:p>
    <w:p w14:paraId="1B0497A0" w14:textId="77777777" w:rsidR="00CD0626" w:rsidRPr="006105D5" w:rsidRDefault="00CD0626" w:rsidP="00CD0626">
      <w:pPr>
        <w:rPr>
          <w:rFonts w:ascii="GHEA Grapalat" w:hAnsi="GHEA Grapalat" w:cs="Calibri"/>
          <w:bCs/>
          <w:iCs/>
          <w:sz w:val="18"/>
          <w:szCs w:val="18"/>
        </w:rPr>
      </w:pPr>
      <w:r w:rsidRPr="006105D5">
        <w:rPr>
          <w:rFonts w:ascii="GHEA Grapalat" w:hAnsi="GHEA Grapalat" w:cs="Calibri"/>
          <w:bCs/>
          <w:iCs/>
          <w:sz w:val="18"/>
          <w:szCs w:val="18"/>
          <w:lang w:val="hy-AM"/>
        </w:rPr>
        <w:t>Схема проезжей части</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 1.5+7+1.5</w:t>
      </w:r>
      <w:r>
        <w:rPr>
          <w:rFonts w:ascii="GHEA Grapalat" w:hAnsi="GHEA Grapalat" w:cs="Calibri"/>
          <w:bCs/>
          <w:iCs/>
          <w:sz w:val="18"/>
          <w:szCs w:val="18"/>
        </w:rPr>
        <w:t>м</w:t>
      </w:r>
    </w:p>
    <w:p w14:paraId="1A3995CA" w14:textId="77777777" w:rsidR="00CD0626" w:rsidRPr="00194A74" w:rsidRDefault="00CD0626" w:rsidP="00CD0626">
      <w:pPr>
        <w:rPr>
          <w:rFonts w:ascii="GHEA Grapalat" w:hAnsi="GHEA Grapalat" w:cs="Calibri"/>
          <w:bCs/>
          <w:iCs/>
          <w:sz w:val="18"/>
          <w:szCs w:val="18"/>
          <w:lang w:val="hy-AM"/>
        </w:rPr>
      </w:pPr>
      <w:r w:rsidRPr="006105D5">
        <w:rPr>
          <w:rFonts w:ascii="GHEA Grapalat" w:hAnsi="GHEA Grapalat" w:cs="Calibri"/>
          <w:bCs/>
          <w:iCs/>
          <w:sz w:val="18"/>
          <w:szCs w:val="18"/>
          <w:lang w:val="hy-AM"/>
        </w:rPr>
        <w:t>Расчетный груз</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  Н-30, НK-80</w:t>
      </w:r>
    </w:p>
    <w:p w14:paraId="2E3436DB" w14:textId="77777777" w:rsidR="00CD0626" w:rsidRPr="00194A74" w:rsidRDefault="00CD0626" w:rsidP="00CD0626">
      <w:pPr>
        <w:rPr>
          <w:rFonts w:ascii="GHEA Grapalat" w:hAnsi="GHEA Grapalat" w:cs="Calibri"/>
          <w:bCs/>
          <w:iCs/>
          <w:sz w:val="18"/>
          <w:szCs w:val="18"/>
          <w:lang w:val="hy-AM"/>
        </w:rPr>
      </w:pPr>
      <w:r>
        <w:rPr>
          <w:rFonts w:ascii="GHEA Grapalat" w:hAnsi="GHEA Grapalat" w:cs="Calibri"/>
          <w:bCs/>
          <w:iCs/>
          <w:sz w:val="18"/>
          <w:szCs w:val="18"/>
        </w:rPr>
        <w:t>Дата  строительства</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 1972</w:t>
      </w:r>
      <w:r>
        <w:rPr>
          <w:rFonts w:ascii="GHEA Grapalat" w:hAnsi="GHEA Grapalat" w:cs="Calibri"/>
          <w:bCs/>
          <w:iCs/>
          <w:sz w:val="18"/>
          <w:szCs w:val="18"/>
        </w:rPr>
        <w:t>г</w:t>
      </w:r>
      <w:r w:rsidRPr="00194A74">
        <w:rPr>
          <w:rFonts w:ascii="GHEA Grapalat" w:hAnsi="GHEA Grapalat" w:cs="Calibri"/>
          <w:bCs/>
          <w:iCs/>
          <w:sz w:val="18"/>
          <w:szCs w:val="18"/>
          <w:lang w:val="hy-AM"/>
        </w:rPr>
        <w:t>.</w:t>
      </w:r>
    </w:p>
    <w:p w14:paraId="24294C8C" w14:textId="77777777" w:rsidR="00CD0626" w:rsidRPr="000F7DDE" w:rsidRDefault="00CD0626" w:rsidP="00CD0626">
      <w:pPr>
        <w:rPr>
          <w:rFonts w:ascii="GHEA Grapalat" w:hAnsi="GHEA Grapalat" w:cs="Calibri"/>
          <w:bCs/>
          <w:iCs/>
          <w:sz w:val="18"/>
          <w:szCs w:val="18"/>
          <w:lang w:val="hy-AM"/>
        </w:rPr>
      </w:pPr>
      <w:r w:rsidRPr="00194A74">
        <w:rPr>
          <w:rFonts w:ascii="GHEA Grapalat" w:hAnsi="GHEA Grapalat" w:cs="Calibri"/>
          <w:bCs/>
          <w:iCs/>
          <w:sz w:val="18"/>
          <w:szCs w:val="18"/>
          <w:lang w:val="hy-AM"/>
        </w:rPr>
        <w:t xml:space="preserve">1. </w:t>
      </w:r>
      <w:r w:rsidRPr="00500A60">
        <w:rPr>
          <w:rFonts w:ascii="GHEA Grapalat" w:hAnsi="GHEA Grapalat" w:cs="Calibri"/>
          <w:bCs/>
          <w:iCs/>
          <w:sz w:val="18"/>
          <w:szCs w:val="18"/>
          <w:lang w:val="hy-AM"/>
        </w:rPr>
        <w:t>Очистка деформац</w:t>
      </w:r>
      <w:r>
        <w:rPr>
          <w:rFonts w:ascii="GHEA Grapalat" w:hAnsi="GHEA Grapalat" w:cs="Calibri"/>
          <w:bCs/>
          <w:iCs/>
          <w:sz w:val="18"/>
          <w:szCs w:val="18"/>
        </w:rPr>
        <w:t>ионных швов от грязи, заливка битумной мастикой,</w:t>
      </w:r>
    </w:p>
    <w:p w14:paraId="5F6A5A4B" w14:textId="77777777" w:rsidR="00CD0626" w:rsidRPr="00194A74" w:rsidRDefault="00CD0626" w:rsidP="00CD0626">
      <w:pPr>
        <w:rPr>
          <w:rFonts w:ascii="GHEA Grapalat" w:hAnsi="GHEA Grapalat" w:cs="Calibri"/>
          <w:bCs/>
          <w:iCs/>
          <w:sz w:val="18"/>
          <w:szCs w:val="18"/>
          <w:lang w:val="hy-AM"/>
        </w:rPr>
      </w:pPr>
      <w:r w:rsidRPr="00194A74">
        <w:rPr>
          <w:rFonts w:ascii="GHEA Grapalat" w:hAnsi="GHEA Grapalat" w:cs="Calibri"/>
          <w:bCs/>
          <w:iCs/>
          <w:sz w:val="18"/>
          <w:szCs w:val="18"/>
          <w:lang w:val="hy-AM"/>
        </w:rPr>
        <w:t>2.</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опор</w:t>
      </w:r>
      <w:r w:rsidRPr="002465CC">
        <w:rPr>
          <w:rFonts w:ascii="GHEA Grapalat" w:hAnsi="GHEA Grapalat" w:cs="Calibri"/>
          <w:bCs/>
          <w:iCs/>
          <w:sz w:val="18"/>
          <w:szCs w:val="18"/>
          <w:lang w:val="hy-AM"/>
        </w:rPr>
        <w:t xml:space="preserve">ных </w:t>
      </w:r>
      <w:r w:rsidRPr="00E12D20">
        <w:rPr>
          <w:rFonts w:ascii="GHEA Grapalat" w:hAnsi="GHEA Grapalat" w:cs="Calibri"/>
          <w:bCs/>
          <w:iCs/>
          <w:sz w:val="18"/>
          <w:szCs w:val="18"/>
          <w:lang w:val="hy-AM"/>
        </w:rPr>
        <w:t>частей</w:t>
      </w:r>
      <w:r w:rsidRPr="006F5F7C">
        <w:rPr>
          <w:rFonts w:ascii="GHEA Grapalat" w:hAnsi="GHEA Grapalat" w:cs="Calibri"/>
          <w:bCs/>
          <w:iCs/>
          <w:sz w:val="18"/>
          <w:szCs w:val="18"/>
          <w:lang w:val="hy-AM"/>
        </w:rPr>
        <w:t>,</w:t>
      </w:r>
    </w:p>
    <w:p w14:paraId="0E16DB5F" w14:textId="77777777" w:rsidR="00CD0626" w:rsidRPr="00194A74" w:rsidRDefault="00CD0626" w:rsidP="00CD0626">
      <w:pPr>
        <w:rPr>
          <w:rFonts w:ascii="GHEA Grapalat" w:hAnsi="GHEA Grapalat" w:cs="Calibri"/>
          <w:bCs/>
          <w:iCs/>
          <w:sz w:val="18"/>
          <w:szCs w:val="18"/>
          <w:lang w:val="hy-AM"/>
        </w:rPr>
      </w:pPr>
      <w:r w:rsidRPr="00194A74">
        <w:rPr>
          <w:rFonts w:ascii="GHEA Grapalat" w:hAnsi="GHEA Grapalat" w:cs="Calibri"/>
          <w:bCs/>
          <w:iCs/>
          <w:sz w:val="18"/>
          <w:szCs w:val="18"/>
          <w:lang w:val="hy-AM"/>
        </w:rPr>
        <w:t xml:space="preserve">3. </w:t>
      </w:r>
      <w:r w:rsidRPr="006F5F7C">
        <w:rPr>
          <w:rFonts w:ascii="GHEA Grapalat" w:hAnsi="GHEA Grapalat" w:cs="Calibri"/>
          <w:bCs/>
          <w:iCs/>
          <w:sz w:val="18"/>
          <w:szCs w:val="18"/>
          <w:lang w:val="hy-AM"/>
        </w:rPr>
        <w:t>О</w:t>
      </w:r>
      <w:r>
        <w:rPr>
          <w:rFonts w:ascii="GHEA Grapalat" w:hAnsi="GHEA Grapalat" w:cs="Calibri"/>
          <w:bCs/>
          <w:iCs/>
          <w:sz w:val="18"/>
          <w:szCs w:val="18"/>
        </w:rPr>
        <w:t>беспечение постоянного водоотвода с низов ферм опор,</w:t>
      </w:r>
    </w:p>
    <w:p w14:paraId="1DEA831C" w14:textId="77777777" w:rsidR="00CD0626" w:rsidRDefault="00CD0626" w:rsidP="00CD0626">
      <w:pPr>
        <w:rPr>
          <w:rFonts w:ascii="GHEA Grapalat" w:hAnsi="GHEA Grapalat" w:cs="Calibri"/>
          <w:bCs/>
          <w:iCs/>
          <w:sz w:val="18"/>
          <w:szCs w:val="18"/>
        </w:rPr>
      </w:pPr>
      <w:r w:rsidRPr="00194A74">
        <w:rPr>
          <w:rFonts w:ascii="GHEA Grapalat" w:hAnsi="GHEA Grapalat" w:cs="Calibri"/>
          <w:bCs/>
          <w:iCs/>
          <w:sz w:val="18"/>
          <w:szCs w:val="18"/>
          <w:lang w:val="hy-AM"/>
        </w:rPr>
        <w:t xml:space="preserve">4. </w:t>
      </w:r>
      <w:r w:rsidRPr="00BF6F03">
        <w:rPr>
          <w:rFonts w:ascii="GHEA Grapalat" w:hAnsi="GHEA Grapalat" w:cs="Calibri"/>
          <w:bCs/>
          <w:iCs/>
          <w:sz w:val="18"/>
          <w:szCs w:val="18"/>
          <w:lang w:val="hy-AM"/>
        </w:rPr>
        <w:t>Заливка</w:t>
      </w:r>
      <w:r w:rsidRPr="006B15A7">
        <w:rPr>
          <w:rFonts w:ascii="GHEA Grapalat" w:hAnsi="GHEA Grapalat" w:cs="Calibri"/>
          <w:bCs/>
          <w:iCs/>
          <w:sz w:val="18"/>
          <w:szCs w:val="18"/>
          <w:lang w:val="hy-AM"/>
        </w:rPr>
        <w:t xml:space="preserve"> </w:t>
      </w:r>
      <w:r>
        <w:rPr>
          <w:rFonts w:ascii="GHEA Grapalat" w:hAnsi="GHEA Grapalat" w:cs="Calibri"/>
          <w:bCs/>
          <w:iCs/>
          <w:sz w:val="18"/>
          <w:szCs w:val="18"/>
        </w:rPr>
        <w:t xml:space="preserve">трещин </w:t>
      </w:r>
      <w:r w:rsidRPr="009C1A12">
        <w:rPr>
          <w:rFonts w:ascii="GHEA Grapalat" w:hAnsi="GHEA Grapalat" w:cs="Calibri"/>
          <w:bCs/>
          <w:iCs/>
          <w:sz w:val="18"/>
          <w:szCs w:val="18"/>
          <w:lang w:val="hy-AM"/>
        </w:rPr>
        <w:t xml:space="preserve">а/б покрытия проезжей части и тротуаров моста </w:t>
      </w:r>
      <w:r w:rsidRPr="006B15A7">
        <w:rPr>
          <w:rFonts w:ascii="GHEA Grapalat" w:hAnsi="GHEA Grapalat" w:cs="Calibri"/>
          <w:bCs/>
          <w:iCs/>
          <w:sz w:val="18"/>
          <w:szCs w:val="18"/>
          <w:lang w:val="hy-AM"/>
        </w:rPr>
        <w:t>битумной мастикой,</w:t>
      </w:r>
    </w:p>
    <w:p w14:paraId="48B49A78" w14:textId="77777777" w:rsidR="00CD0626" w:rsidRPr="00194A74" w:rsidRDefault="00CD0626" w:rsidP="00CD0626">
      <w:pPr>
        <w:rPr>
          <w:rFonts w:ascii="GHEA Grapalat" w:hAnsi="GHEA Grapalat" w:cs="Calibri"/>
          <w:bCs/>
          <w:iCs/>
          <w:sz w:val="18"/>
          <w:szCs w:val="18"/>
          <w:lang w:val="hy-AM"/>
        </w:rPr>
      </w:pPr>
      <w:r w:rsidRPr="00194A74">
        <w:rPr>
          <w:rFonts w:ascii="GHEA Grapalat" w:hAnsi="GHEA Grapalat" w:cs="Calibri"/>
          <w:bCs/>
          <w:iCs/>
          <w:sz w:val="18"/>
          <w:szCs w:val="18"/>
          <w:lang w:val="hy-AM"/>
        </w:rPr>
        <w:t xml:space="preserve"> 5. </w:t>
      </w:r>
      <w:r>
        <w:rPr>
          <w:rFonts w:ascii="GHEA Grapalat" w:hAnsi="GHEA Grapalat" w:cs="Calibri"/>
          <w:bCs/>
          <w:iCs/>
          <w:sz w:val="18"/>
          <w:szCs w:val="18"/>
        </w:rPr>
        <w:t>При необходимости исправление и укрепление,</w:t>
      </w:r>
    </w:p>
    <w:p w14:paraId="5396CA81" w14:textId="77777777" w:rsidR="00CD0626" w:rsidRPr="00194A74" w:rsidRDefault="00CD0626" w:rsidP="00CD0626">
      <w:pPr>
        <w:rPr>
          <w:rFonts w:ascii="GHEA Grapalat" w:hAnsi="GHEA Grapalat" w:cs="Calibri"/>
          <w:bCs/>
          <w:iCs/>
          <w:sz w:val="18"/>
          <w:szCs w:val="18"/>
          <w:lang w:val="hy-AM"/>
        </w:rPr>
      </w:pPr>
      <w:r w:rsidRPr="00194A74">
        <w:rPr>
          <w:rFonts w:ascii="GHEA Grapalat" w:hAnsi="GHEA Grapalat" w:cs="Calibri"/>
          <w:bCs/>
          <w:iCs/>
          <w:sz w:val="18"/>
          <w:szCs w:val="18"/>
          <w:lang w:val="hy-AM"/>
        </w:rPr>
        <w:t>6</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6F5F7C">
        <w:rPr>
          <w:rFonts w:ascii="GHEA Grapalat" w:hAnsi="GHEA Grapalat" w:cs="Calibri"/>
          <w:bCs/>
          <w:iCs/>
          <w:sz w:val="18"/>
          <w:szCs w:val="18"/>
          <w:lang w:val="hy-AM"/>
        </w:rPr>
        <w:t xml:space="preserve"> пролетной конструкции и опор, п</w:t>
      </w:r>
      <w:r>
        <w:rPr>
          <w:rFonts w:ascii="GHEA Grapalat" w:hAnsi="GHEA Grapalat" w:cs="Calibri"/>
          <w:bCs/>
          <w:iCs/>
          <w:sz w:val="18"/>
          <w:szCs w:val="18"/>
        </w:rPr>
        <w:t>ри обнаружении повреждений и трещин-исполнение ремонтных работ,</w:t>
      </w:r>
    </w:p>
    <w:p w14:paraId="5AE399B1" w14:textId="77777777" w:rsidR="00CD0626" w:rsidRDefault="00CD0626" w:rsidP="00CD0626">
      <w:pPr>
        <w:rPr>
          <w:rFonts w:ascii="GHEA Grapalat" w:hAnsi="GHEA Grapalat" w:cs="Calibri"/>
          <w:bCs/>
          <w:iCs/>
          <w:sz w:val="4"/>
          <w:szCs w:val="4"/>
        </w:rPr>
      </w:pPr>
    </w:p>
    <w:p w14:paraId="688C0B8B" w14:textId="77777777" w:rsidR="00CD0626" w:rsidRPr="00194A74" w:rsidRDefault="00CD0626" w:rsidP="00CD0626">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 xml:space="preserve">8. </w:t>
      </w:r>
      <w:r w:rsidRPr="006105D5">
        <w:rPr>
          <w:rFonts w:ascii="GHEA Grapalat" w:hAnsi="GHEA Grapalat" w:cs="Calibri"/>
          <w:b/>
          <w:bCs/>
          <w:iCs/>
          <w:sz w:val="18"/>
          <w:szCs w:val="18"/>
          <w:u w:val="single"/>
          <w:lang w:val="hy-AM"/>
        </w:rPr>
        <w:t>Путепровод</w:t>
      </w:r>
      <w:r w:rsidRPr="00194A74">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на ул,Нор Ширак 0+202 км</w:t>
      </w:r>
    </w:p>
    <w:p w14:paraId="5FA3B114" w14:textId="77777777" w:rsidR="00CD0626" w:rsidRPr="009F34C8" w:rsidRDefault="00CD0626" w:rsidP="00CD0626">
      <w:pPr>
        <w:rPr>
          <w:rFonts w:ascii="GHEA Grapalat" w:hAnsi="GHEA Grapalat" w:cs="Calibri"/>
          <w:bCs/>
          <w:iCs/>
          <w:sz w:val="18"/>
          <w:szCs w:val="18"/>
        </w:rPr>
      </w:pPr>
      <w:r>
        <w:rPr>
          <w:rFonts w:ascii="GHEA Grapalat" w:hAnsi="GHEA Grapalat" w:cs="Calibri"/>
          <w:bCs/>
          <w:iCs/>
          <w:sz w:val="18"/>
          <w:szCs w:val="18"/>
        </w:rPr>
        <w:t>Длина</w:t>
      </w:r>
      <w:r w:rsidRPr="00194A74">
        <w:rPr>
          <w:rFonts w:ascii="GHEA Grapalat" w:hAnsi="GHEA Grapalat" w:cs="Calibri"/>
          <w:bCs/>
          <w:iCs/>
          <w:sz w:val="18"/>
          <w:szCs w:val="18"/>
          <w:lang w:val="hy-AM"/>
        </w:rPr>
        <w:t xml:space="preserve"> – 36.75</w:t>
      </w:r>
      <w:r>
        <w:rPr>
          <w:rFonts w:ascii="GHEA Grapalat" w:hAnsi="GHEA Grapalat" w:cs="Calibri"/>
          <w:bCs/>
          <w:iCs/>
          <w:sz w:val="18"/>
          <w:szCs w:val="18"/>
        </w:rPr>
        <w:t>м</w:t>
      </w:r>
    </w:p>
    <w:p w14:paraId="25CD4773" w14:textId="77777777" w:rsidR="00CD0626" w:rsidRPr="009F34C8" w:rsidRDefault="00CD0626" w:rsidP="00CD0626">
      <w:pPr>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194A74">
        <w:rPr>
          <w:rFonts w:ascii="GHEA Grapalat" w:hAnsi="GHEA Grapalat" w:cs="Calibri"/>
          <w:bCs/>
          <w:iCs/>
          <w:sz w:val="18"/>
          <w:szCs w:val="18"/>
          <w:lang w:val="hy-AM"/>
        </w:rPr>
        <w:t xml:space="preserve"> – 15.15</w:t>
      </w:r>
      <w:r>
        <w:rPr>
          <w:rFonts w:ascii="GHEA Grapalat" w:hAnsi="GHEA Grapalat" w:cs="Calibri"/>
          <w:bCs/>
          <w:iCs/>
          <w:sz w:val="18"/>
          <w:szCs w:val="18"/>
        </w:rPr>
        <w:t>м</w:t>
      </w:r>
    </w:p>
    <w:p w14:paraId="4F3AD1EE" w14:textId="77777777" w:rsidR="00CD0626" w:rsidRPr="009F34C8" w:rsidRDefault="00CD0626" w:rsidP="00CD0626">
      <w:pPr>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–2x18</w:t>
      </w:r>
      <w:r>
        <w:rPr>
          <w:rFonts w:ascii="GHEA Grapalat" w:hAnsi="GHEA Grapalat" w:cs="Calibri"/>
          <w:bCs/>
          <w:iCs/>
          <w:sz w:val="18"/>
          <w:szCs w:val="18"/>
        </w:rPr>
        <w:t>м</w:t>
      </w:r>
      <w:r w:rsidRPr="00194A74">
        <w:rPr>
          <w:rFonts w:ascii="GHEA Grapalat" w:hAnsi="GHEA Grapalat" w:cs="Calibri"/>
          <w:bCs/>
          <w:iCs/>
          <w:sz w:val="18"/>
          <w:szCs w:val="18"/>
          <w:lang w:val="hy-AM"/>
        </w:rPr>
        <w:t xml:space="preserve">, </w:t>
      </w:r>
      <w:r>
        <w:rPr>
          <w:rFonts w:ascii="GHEA Grapalat" w:hAnsi="GHEA Grapalat" w:cs="Calibri"/>
          <w:bCs/>
          <w:iCs/>
          <w:sz w:val="18"/>
          <w:szCs w:val="18"/>
        </w:rPr>
        <w:t>ж</w:t>
      </w:r>
      <w:r w:rsidRPr="00194A74">
        <w:rPr>
          <w:rFonts w:ascii="GHEA Grapalat" w:hAnsi="GHEA Grapalat" w:cs="Calibri"/>
          <w:bCs/>
          <w:iCs/>
          <w:sz w:val="18"/>
          <w:szCs w:val="18"/>
          <w:lang w:val="hy-AM"/>
        </w:rPr>
        <w:t>/</w:t>
      </w:r>
      <w:r>
        <w:rPr>
          <w:rFonts w:ascii="GHEA Grapalat" w:hAnsi="GHEA Grapalat" w:cs="Calibri"/>
          <w:bCs/>
          <w:iCs/>
          <w:sz w:val="18"/>
          <w:szCs w:val="18"/>
        </w:rPr>
        <w:t>б</w:t>
      </w:r>
    </w:p>
    <w:p w14:paraId="1E94786C" w14:textId="77777777" w:rsidR="00CD0626" w:rsidRPr="009F34C8" w:rsidRDefault="00CD0626" w:rsidP="00CD0626">
      <w:pPr>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 2+11.52+0.75</w:t>
      </w:r>
      <w:r>
        <w:rPr>
          <w:rFonts w:ascii="GHEA Grapalat" w:hAnsi="GHEA Grapalat" w:cs="Calibri"/>
          <w:bCs/>
          <w:iCs/>
          <w:sz w:val="18"/>
          <w:szCs w:val="18"/>
        </w:rPr>
        <w:t>м</w:t>
      </w:r>
    </w:p>
    <w:p w14:paraId="40DC7C5C" w14:textId="77777777" w:rsidR="00CD0626" w:rsidRPr="00194A74" w:rsidRDefault="00CD0626" w:rsidP="00CD0626">
      <w:pPr>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  A-14, НK-80</w:t>
      </w:r>
    </w:p>
    <w:p w14:paraId="659BA6F1" w14:textId="77777777" w:rsidR="00CD0626" w:rsidRPr="00194A74" w:rsidRDefault="00CD0626" w:rsidP="00CD0626">
      <w:pPr>
        <w:rPr>
          <w:rFonts w:ascii="GHEA Grapalat" w:hAnsi="GHEA Grapalat" w:cs="Calibri"/>
          <w:bCs/>
          <w:iCs/>
          <w:sz w:val="18"/>
          <w:szCs w:val="18"/>
          <w:lang w:val="hy-AM"/>
        </w:rPr>
      </w:pPr>
      <w:r>
        <w:rPr>
          <w:rFonts w:ascii="GHEA Grapalat" w:hAnsi="GHEA Grapalat" w:cs="Calibri"/>
          <w:bCs/>
          <w:iCs/>
          <w:sz w:val="18"/>
          <w:szCs w:val="18"/>
        </w:rPr>
        <w:t>Дата  строительства</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 2016</w:t>
      </w:r>
      <w:r>
        <w:rPr>
          <w:rFonts w:ascii="GHEA Grapalat" w:hAnsi="GHEA Grapalat" w:cs="Calibri"/>
          <w:bCs/>
          <w:iCs/>
          <w:sz w:val="18"/>
          <w:szCs w:val="18"/>
        </w:rPr>
        <w:t>г</w:t>
      </w:r>
      <w:r w:rsidRPr="00194A74">
        <w:rPr>
          <w:rFonts w:ascii="GHEA Grapalat" w:hAnsi="GHEA Grapalat" w:cs="Calibri"/>
          <w:bCs/>
          <w:iCs/>
          <w:sz w:val="18"/>
          <w:szCs w:val="18"/>
          <w:lang w:val="hy-AM"/>
        </w:rPr>
        <w:t>.</w:t>
      </w:r>
    </w:p>
    <w:p w14:paraId="1F605D5F" w14:textId="77777777" w:rsidR="00CD0626" w:rsidRPr="00194A74" w:rsidRDefault="00CD0626" w:rsidP="00CD0626">
      <w:pPr>
        <w:rPr>
          <w:rFonts w:ascii="GHEA Grapalat" w:hAnsi="GHEA Grapalat" w:cs="Calibri"/>
          <w:bCs/>
          <w:iCs/>
          <w:sz w:val="18"/>
          <w:szCs w:val="18"/>
          <w:lang w:val="hy-AM"/>
        </w:rPr>
      </w:pPr>
      <w:r w:rsidRPr="00194A74">
        <w:rPr>
          <w:rFonts w:ascii="GHEA Grapalat" w:hAnsi="GHEA Grapalat" w:cs="Calibri"/>
          <w:bCs/>
          <w:iCs/>
          <w:sz w:val="18"/>
          <w:szCs w:val="18"/>
          <w:lang w:val="hy-AM"/>
        </w:rPr>
        <w:t>1.</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6F5F7C">
        <w:rPr>
          <w:rFonts w:ascii="GHEA Grapalat" w:hAnsi="GHEA Grapalat" w:cs="Calibri"/>
          <w:bCs/>
          <w:iCs/>
          <w:sz w:val="18"/>
          <w:szCs w:val="18"/>
          <w:lang w:val="hy-AM"/>
        </w:rPr>
        <w:t xml:space="preserve"> пролетной конструкции п</w:t>
      </w:r>
      <w:r>
        <w:rPr>
          <w:rFonts w:ascii="GHEA Grapalat" w:hAnsi="GHEA Grapalat" w:cs="Calibri"/>
          <w:bCs/>
          <w:iCs/>
          <w:sz w:val="18"/>
          <w:szCs w:val="18"/>
        </w:rPr>
        <w:t>ри обнаружении повреждений и трещин-исполнение ремонтных работ,</w:t>
      </w:r>
    </w:p>
    <w:p w14:paraId="4EEAB59D" w14:textId="77777777" w:rsidR="00CD0626" w:rsidRPr="00F90ECF" w:rsidRDefault="00CD0626" w:rsidP="00CD0626">
      <w:pPr>
        <w:rPr>
          <w:rFonts w:ascii="GHEA Grapalat" w:hAnsi="GHEA Grapalat" w:cs="Calibri"/>
          <w:bCs/>
          <w:iCs/>
          <w:sz w:val="18"/>
          <w:szCs w:val="18"/>
        </w:rPr>
      </w:pPr>
      <w:r w:rsidRPr="00194A74">
        <w:rPr>
          <w:rFonts w:ascii="GHEA Grapalat" w:hAnsi="GHEA Grapalat" w:cs="Calibri"/>
          <w:bCs/>
          <w:iCs/>
          <w:sz w:val="18"/>
          <w:szCs w:val="18"/>
          <w:lang w:val="hy-AM"/>
        </w:rPr>
        <w:t>2.</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опор</w:t>
      </w:r>
      <w:r w:rsidRPr="002465CC">
        <w:rPr>
          <w:rFonts w:ascii="GHEA Grapalat" w:hAnsi="GHEA Grapalat" w:cs="Calibri"/>
          <w:bCs/>
          <w:iCs/>
          <w:sz w:val="18"/>
          <w:szCs w:val="18"/>
          <w:lang w:val="hy-AM"/>
        </w:rPr>
        <w:t xml:space="preserve">ных </w:t>
      </w:r>
      <w:r w:rsidRPr="00E12D20">
        <w:rPr>
          <w:rFonts w:ascii="GHEA Grapalat" w:hAnsi="GHEA Grapalat" w:cs="Calibri"/>
          <w:bCs/>
          <w:iCs/>
          <w:sz w:val="18"/>
          <w:szCs w:val="18"/>
          <w:lang w:val="hy-AM"/>
        </w:rPr>
        <w:t>частей</w:t>
      </w:r>
      <w:r w:rsidRPr="006F5F7C">
        <w:rPr>
          <w:rFonts w:ascii="GHEA Grapalat" w:hAnsi="GHEA Grapalat" w:cs="Calibri"/>
          <w:bCs/>
          <w:iCs/>
          <w:sz w:val="18"/>
          <w:szCs w:val="18"/>
          <w:lang w:val="hy-AM"/>
        </w:rPr>
        <w:t>,</w:t>
      </w:r>
      <w:r>
        <w:rPr>
          <w:rFonts w:ascii="GHEA Grapalat" w:hAnsi="GHEA Grapalat" w:cs="Calibri"/>
          <w:bCs/>
          <w:iCs/>
          <w:sz w:val="18"/>
          <w:szCs w:val="18"/>
        </w:rPr>
        <w:t xml:space="preserve"> при необходимости-ремонт,</w:t>
      </w:r>
    </w:p>
    <w:p w14:paraId="1D463967" w14:textId="77777777" w:rsidR="00CD0626" w:rsidRPr="00194A74" w:rsidRDefault="00CD0626" w:rsidP="00CD0626">
      <w:pPr>
        <w:rPr>
          <w:rFonts w:ascii="GHEA Grapalat" w:hAnsi="GHEA Grapalat" w:cs="Calibri"/>
          <w:bCs/>
          <w:iCs/>
          <w:sz w:val="18"/>
          <w:szCs w:val="18"/>
          <w:lang w:val="hy-AM"/>
        </w:rPr>
      </w:pPr>
      <w:r w:rsidRPr="00194A74">
        <w:rPr>
          <w:rFonts w:ascii="GHEA Grapalat" w:hAnsi="GHEA Grapalat" w:cs="Calibri"/>
          <w:bCs/>
          <w:iCs/>
          <w:sz w:val="18"/>
          <w:szCs w:val="18"/>
          <w:lang w:val="hy-AM"/>
        </w:rPr>
        <w:t>3.</w:t>
      </w:r>
      <w:r>
        <w:rPr>
          <w:rFonts w:ascii="GHEA Grapalat" w:hAnsi="GHEA Grapalat" w:cs="Calibri"/>
          <w:bCs/>
          <w:iCs/>
          <w:sz w:val="18"/>
          <w:szCs w:val="18"/>
        </w:rPr>
        <w:t xml:space="preserve"> Исправление и укрепление,  при необходимости покраска перил,</w:t>
      </w:r>
    </w:p>
    <w:p w14:paraId="2A14F771" w14:textId="77777777" w:rsidR="00CD0626" w:rsidRPr="00F90ECF" w:rsidRDefault="00CD0626" w:rsidP="00CD0626">
      <w:pPr>
        <w:rPr>
          <w:rFonts w:ascii="GHEA Grapalat" w:hAnsi="GHEA Grapalat" w:cs="Calibri"/>
          <w:bCs/>
          <w:iCs/>
          <w:sz w:val="18"/>
          <w:szCs w:val="18"/>
        </w:rPr>
      </w:pPr>
      <w:r>
        <w:rPr>
          <w:rFonts w:ascii="GHEA Grapalat" w:hAnsi="GHEA Grapalat" w:cs="Calibri"/>
          <w:bCs/>
          <w:iCs/>
          <w:sz w:val="18"/>
          <w:szCs w:val="18"/>
          <w:lang w:val="hy-AM"/>
        </w:rPr>
        <w:t>4.</w:t>
      </w:r>
      <w:r w:rsidRPr="00500A60">
        <w:rPr>
          <w:rFonts w:ascii="GHEA Grapalat" w:hAnsi="GHEA Grapalat" w:cs="Calibri"/>
          <w:bCs/>
          <w:iCs/>
          <w:sz w:val="18"/>
          <w:szCs w:val="18"/>
          <w:lang w:val="hy-AM"/>
        </w:rPr>
        <w:t xml:space="preserve"> Очистка деформац</w:t>
      </w:r>
      <w:r>
        <w:rPr>
          <w:rFonts w:ascii="GHEA Grapalat" w:hAnsi="GHEA Grapalat" w:cs="Calibri"/>
          <w:bCs/>
          <w:iCs/>
          <w:sz w:val="18"/>
          <w:szCs w:val="18"/>
        </w:rPr>
        <w:t>ионных швов от грязи, заливка битумной мастикой, при необходимости-ремонт,</w:t>
      </w:r>
    </w:p>
    <w:p w14:paraId="0165676C" w14:textId="77777777" w:rsidR="00CD0626" w:rsidRDefault="00CD0626" w:rsidP="00CD0626">
      <w:pPr>
        <w:rPr>
          <w:rFonts w:ascii="GHEA Grapalat" w:hAnsi="GHEA Grapalat" w:cs="Calibri"/>
          <w:bCs/>
          <w:iCs/>
          <w:sz w:val="18"/>
          <w:szCs w:val="18"/>
        </w:rPr>
      </w:pPr>
      <w:r w:rsidRPr="00194A74">
        <w:rPr>
          <w:rFonts w:ascii="GHEA Grapalat" w:hAnsi="GHEA Grapalat" w:cs="Calibri"/>
          <w:bCs/>
          <w:iCs/>
          <w:sz w:val="18"/>
          <w:szCs w:val="18"/>
          <w:lang w:val="hy-AM"/>
        </w:rPr>
        <w:t>5.</w:t>
      </w:r>
      <w:r>
        <w:rPr>
          <w:rFonts w:ascii="GHEA Grapalat" w:hAnsi="GHEA Grapalat" w:cs="Calibri"/>
          <w:bCs/>
          <w:iCs/>
          <w:sz w:val="18"/>
          <w:szCs w:val="18"/>
        </w:rPr>
        <w:t xml:space="preserve"> </w:t>
      </w:r>
      <w:r w:rsidRPr="00BF6F03">
        <w:rPr>
          <w:rFonts w:ascii="GHEA Grapalat" w:hAnsi="GHEA Grapalat" w:cs="Calibri"/>
          <w:bCs/>
          <w:iCs/>
          <w:sz w:val="18"/>
          <w:szCs w:val="18"/>
          <w:lang w:val="hy-AM"/>
        </w:rPr>
        <w:t>Заливка</w:t>
      </w:r>
      <w:r w:rsidRPr="006B15A7">
        <w:rPr>
          <w:rFonts w:ascii="GHEA Grapalat" w:hAnsi="GHEA Grapalat" w:cs="Calibri"/>
          <w:bCs/>
          <w:iCs/>
          <w:sz w:val="18"/>
          <w:szCs w:val="18"/>
          <w:lang w:val="hy-AM"/>
        </w:rPr>
        <w:t xml:space="preserve"> </w:t>
      </w:r>
      <w:r>
        <w:rPr>
          <w:rFonts w:ascii="GHEA Grapalat" w:hAnsi="GHEA Grapalat" w:cs="Calibri"/>
          <w:bCs/>
          <w:iCs/>
          <w:sz w:val="18"/>
          <w:szCs w:val="18"/>
        </w:rPr>
        <w:t xml:space="preserve">трещин </w:t>
      </w:r>
      <w:r w:rsidRPr="009C1A12">
        <w:rPr>
          <w:rFonts w:ascii="GHEA Grapalat" w:hAnsi="GHEA Grapalat" w:cs="Calibri"/>
          <w:bCs/>
          <w:iCs/>
          <w:sz w:val="18"/>
          <w:szCs w:val="18"/>
          <w:lang w:val="hy-AM"/>
        </w:rPr>
        <w:t xml:space="preserve">а/б покрытия проезжей части </w:t>
      </w:r>
      <w:r w:rsidRPr="006B15A7">
        <w:rPr>
          <w:rFonts w:ascii="GHEA Grapalat" w:hAnsi="GHEA Grapalat" w:cs="Calibri"/>
          <w:bCs/>
          <w:iCs/>
          <w:sz w:val="18"/>
          <w:szCs w:val="18"/>
          <w:lang w:val="hy-AM"/>
        </w:rPr>
        <w:t>битумной мастикой,</w:t>
      </w:r>
    </w:p>
    <w:p w14:paraId="2A3D44A5" w14:textId="77777777" w:rsidR="00CD0626" w:rsidRDefault="00CD0626" w:rsidP="00CD0626">
      <w:pPr>
        <w:jc w:val="both"/>
        <w:rPr>
          <w:rFonts w:ascii="GHEA Grapalat" w:hAnsi="GHEA Grapalat" w:cs="Calibri"/>
          <w:bCs/>
          <w:iCs/>
          <w:sz w:val="18"/>
          <w:szCs w:val="18"/>
        </w:rPr>
      </w:pPr>
      <w:r w:rsidRPr="00194A74">
        <w:rPr>
          <w:rFonts w:ascii="GHEA Grapalat" w:hAnsi="GHEA Grapalat" w:cs="Calibri"/>
          <w:bCs/>
          <w:iCs/>
          <w:sz w:val="18"/>
          <w:szCs w:val="18"/>
          <w:lang w:val="hy-AM"/>
        </w:rPr>
        <w:t>6.</w:t>
      </w:r>
      <w:r>
        <w:rPr>
          <w:rFonts w:ascii="GHEA Grapalat" w:hAnsi="GHEA Grapalat" w:cs="Calibri"/>
          <w:bCs/>
          <w:iCs/>
          <w:sz w:val="18"/>
          <w:szCs w:val="18"/>
        </w:rPr>
        <w:t xml:space="preserve"> Очистка от мусора территорий, прилегающих к опорам,</w:t>
      </w:r>
    </w:p>
    <w:p w14:paraId="0B7F4071" w14:textId="77777777" w:rsidR="00CD0626" w:rsidRPr="00194A74" w:rsidRDefault="00CD0626" w:rsidP="00CD0626">
      <w:pPr>
        <w:rPr>
          <w:rFonts w:ascii="GHEA Grapalat" w:hAnsi="GHEA Grapalat" w:cs="Calibri"/>
          <w:bCs/>
          <w:iCs/>
          <w:sz w:val="18"/>
          <w:szCs w:val="18"/>
          <w:lang w:val="hy-AM"/>
        </w:rPr>
      </w:pPr>
      <w:r w:rsidRPr="00194A74">
        <w:rPr>
          <w:rFonts w:ascii="GHEA Grapalat" w:hAnsi="GHEA Grapalat" w:cs="Calibri"/>
          <w:bCs/>
          <w:iCs/>
          <w:sz w:val="18"/>
          <w:szCs w:val="18"/>
          <w:lang w:val="hy-AM"/>
        </w:rPr>
        <w:t>7.</w:t>
      </w:r>
      <w:r w:rsidRPr="006F5F7C">
        <w:rPr>
          <w:rFonts w:ascii="GHEA Grapalat" w:hAnsi="GHEA Grapalat" w:cs="Calibri"/>
          <w:bCs/>
          <w:iCs/>
          <w:sz w:val="18"/>
          <w:szCs w:val="18"/>
          <w:lang w:val="hy-AM"/>
        </w:rPr>
        <w:t xml:space="preserve"> О</w:t>
      </w:r>
      <w:r>
        <w:rPr>
          <w:rFonts w:ascii="GHEA Grapalat" w:hAnsi="GHEA Grapalat" w:cs="Calibri"/>
          <w:bCs/>
          <w:iCs/>
          <w:sz w:val="18"/>
          <w:szCs w:val="18"/>
        </w:rPr>
        <w:t>беспечение постоянного водоотвода с низов ферм опор,</w:t>
      </w:r>
    </w:p>
    <w:p w14:paraId="2BD7ED81" w14:textId="77777777" w:rsidR="00CD0626" w:rsidRDefault="00CD0626" w:rsidP="00CD0626">
      <w:pPr>
        <w:rPr>
          <w:rFonts w:ascii="GHEA Grapalat" w:hAnsi="GHEA Grapalat" w:cs="Calibri"/>
          <w:b/>
          <w:bCs/>
          <w:iCs/>
          <w:sz w:val="18"/>
          <w:szCs w:val="18"/>
          <w:u w:val="single"/>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9</w:t>
      </w:r>
      <w:r w:rsidRPr="00194A74">
        <w:rPr>
          <w:rFonts w:ascii="GHEA Grapalat" w:hAnsi="GHEA Grapalat" w:cs="Calibri"/>
          <w:b/>
          <w:bCs/>
          <w:iCs/>
          <w:sz w:val="18"/>
          <w:szCs w:val="18"/>
          <w:u w:val="single"/>
          <w:lang w:val="hy-AM"/>
        </w:rPr>
        <w:t xml:space="preserve">. </w:t>
      </w:r>
      <w:r w:rsidRPr="006105D5">
        <w:rPr>
          <w:rFonts w:ascii="GHEA Grapalat" w:hAnsi="GHEA Grapalat" w:cs="Calibri"/>
          <w:b/>
          <w:bCs/>
          <w:iCs/>
          <w:sz w:val="18"/>
          <w:szCs w:val="18"/>
          <w:u w:val="single"/>
          <w:lang w:val="hy-AM"/>
        </w:rPr>
        <w:t>Путепровод</w:t>
      </w:r>
      <w:r w:rsidRPr="00194A74">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на ул,Нор Ширак 0+</w:t>
      </w:r>
      <w:r w:rsidRPr="00194A74">
        <w:rPr>
          <w:rFonts w:ascii="GHEA Grapalat" w:hAnsi="GHEA Grapalat" w:cs="Calibri"/>
          <w:b/>
          <w:bCs/>
          <w:iCs/>
          <w:sz w:val="18"/>
          <w:szCs w:val="18"/>
          <w:u w:val="single"/>
          <w:lang w:val="hy-AM"/>
        </w:rPr>
        <w:t>399</w:t>
      </w:r>
      <w:r>
        <w:rPr>
          <w:rFonts w:ascii="GHEA Grapalat" w:hAnsi="GHEA Grapalat" w:cs="Calibri"/>
          <w:b/>
          <w:bCs/>
          <w:iCs/>
          <w:sz w:val="18"/>
          <w:szCs w:val="18"/>
          <w:u w:val="single"/>
        </w:rPr>
        <w:t xml:space="preserve"> км</w:t>
      </w:r>
      <w:r w:rsidRPr="00194A74">
        <w:rPr>
          <w:rFonts w:ascii="GHEA Grapalat" w:hAnsi="GHEA Grapalat" w:cs="Calibri"/>
          <w:b/>
          <w:bCs/>
          <w:iCs/>
          <w:sz w:val="18"/>
          <w:szCs w:val="18"/>
          <w:u w:val="single"/>
          <w:lang w:val="hy-AM"/>
        </w:rPr>
        <w:t xml:space="preserve"> </w:t>
      </w:r>
    </w:p>
    <w:p w14:paraId="15BF43C5" w14:textId="77777777" w:rsidR="00CD0626" w:rsidRPr="00B54141" w:rsidRDefault="00CD0626" w:rsidP="00CD0626">
      <w:pPr>
        <w:rPr>
          <w:rFonts w:ascii="GHEA Grapalat" w:hAnsi="GHEA Grapalat" w:cs="Calibri"/>
          <w:bCs/>
          <w:iCs/>
          <w:sz w:val="18"/>
          <w:szCs w:val="18"/>
        </w:rPr>
      </w:pPr>
      <w:r>
        <w:rPr>
          <w:rFonts w:ascii="GHEA Grapalat" w:hAnsi="GHEA Grapalat" w:cs="Calibri"/>
          <w:bCs/>
          <w:iCs/>
          <w:sz w:val="18"/>
          <w:szCs w:val="18"/>
        </w:rPr>
        <w:t>Длина</w:t>
      </w:r>
      <w:r w:rsidRPr="00194A74">
        <w:rPr>
          <w:rFonts w:ascii="GHEA Grapalat" w:hAnsi="GHEA Grapalat" w:cs="Calibri"/>
          <w:bCs/>
          <w:iCs/>
          <w:sz w:val="18"/>
          <w:szCs w:val="18"/>
          <w:lang w:val="hy-AM"/>
        </w:rPr>
        <w:t xml:space="preserve"> – 36.75</w:t>
      </w:r>
      <w:r>
        <w:rPr>
          <w:rFonts w:ascii="GHEA Grapalat" w:hAnsi="GHEA Grapalat" w:cs="Calibri"/>
          <w:bCs/>
          <w:iCs/>
          <w:sz w:val="18"/>
          <w:szCs w:val="18"/>
        </w:rPr>
        <w:t>м</w:t>
      </w:r>
    </w:p>
    <w:p w14:paraId="6597ACDA" w14:textId="77777777" w:rsidR="00CD0626" w:rsidRPr="00B54141" w:rsidRDefault="00CD0626" w:rsidP="00CD0626">
      <w:pPr>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194A74">
        <w:rPr>
          <w:rFonts w:ascii="GHEA Grapalat" w:hAnsi="GHEA Grapalat" w:cs="Calibri"/>
          <w:bCs/>
          <w:iCs/>
          <w:sz w:val="18"/>
          <w:szCs w:val="18"/>
          <w:lang w:val="hy-AM"/>
        </w:rPr>
        <w:t xml:space="preserve"> – 15.15</w:t>
      </w:r>
      <w:r>
        <w:rPr>
          <w:rFonts w:ascii="GHEA Grapalat" w:hAnsi="GHEA Grapalat" w:cs="Calibri"/>
          <w:bCs/>
          <w:iCs/>
          <w:sz w:val="18"/>
          <w:szCs w:val="18"/>
        </w:rPr>
        <w:t>м</w:t>
      </w:r>
    </w:p>
    <w:p w14:paraId="06CF05F2" w14:textId="77777777" w:rsidR="00CD0626" w:rsidRPr="00B54141" w:rsidRDefault="00CD0626" w:rsidP="00CD0626">
      <w:pPr>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–2x18</w:t>
      </w:r>
      <w:r>
        <w:rPr>
          <w:rFonts w:ascii="GHEA Grapalat" w:hAnsi="GHEA Grapalat" w:cs="Calibri"/>
          <w:bCs/>
          <w:iCs/>
          <w:sz w:val="18"/>
          <w:szCs w:val="18"/>
        </w:rPr>
        <w:t>м</w:t>
      </w:r>
      <w:r w:rsidRPr="00194A74">
        <w:rPr>
          <w:rFonts w:ascii="GHEA Grapalat" w:hAnsi="GHEA Grapalat" w:cs="Calibri"/>
          <w:bCs/>
          <w:iCs/>
          <w:sz w:val="18"/>
          <w:szCs w:val="18"/>
          <w:lang w:val="hy-AM"/>
        </w:rPr>
        <w:t xml:space="preserve">, </w:t>
      </w:r>
      <w:r>
        <w:rPr>
          <w:rFonts w:ascii="GHEA Grapalat" w:hAnsi="GHEA Grapalat" w:cs="Calibri"/>
          <w:bCs/>
          <w:iCs/>
          <w:sz w:val="18"/>
          <w:szCs w:val="18"/>
        </w:rPr>
        <w:t>ж</w:t>
      </w:r>
      <w:r w:rsidRPr="00194A74">
        <w:rPr>
          <w:rFonts w:ascii="GHEA Grapalat" w:hAnsi="GHEA Grapalat" w:cs="Calibri"/>
          <w:bCs/>
          <w:iCs/>
          <w:sz w:val="18"/>
          <w:szCs w:val="18"/>
          <w:lang w:val="hy-AM"/>
        </w:rPr>
        <w:t>/</w:t>
      </w:r>
      <w:r>
        <w:rPr>
          <w:rFonts w:ascii="GHEA Grapalat" w:hAnsi="GHEA Grapalat" w:cs="Calibri"/>
          <w:bCs/>
          <w:iCs/>
          <w:sz w:val="18"/>
          <w:szCs w:val="18"/>
        </w:rPr>
        <w:t>б</w:t>
      </w:r>
    </w:p>
    <w:p w14:paraId="4F23CF82" w14:textId="77777777" w:rsidR="00CD0626" w:rsidRPr="00B54141" w:rsidRDefault="00CD0626" w:rsidP="00CD0626">
      <w:pPr>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 2+11.52+0.75</w:t>
      </w:r>
      <w:r>
        <w:rPr>
          <w:rFonts w:ascii="GHEA Grapalat" w:hAnsi="GHEA Grapalat" w:cs="Calibri"/>
          <w:bCs/>
          <w:iCs/>
          <w:sz w:val="18"/>
          <w:szCs w:val="18"/>
        </w:rPr>
        <w:t>м</w:t>
      </w:r>
    </w:p>
    <w:p w14:paraId="2BDC89B7" w14:textId="77777777" w:rsidR="00CD0626" w:rsidRPr="00194A74" w:rsidRDefault="00CD0626" w:rsidP="00CD0626">
      <w:pPr>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  A-14, НK-80</w:t>
      </w:r>
    </w:p>
    <w:p w14:paraId="469C0301" w14:textId="77777777" w:rsidR="00CD0626" w:rsidRPr="00194A74" w:rsidRDefault="00CD0626" w:rsidP="00CD0626">
      <w:pPr>
        <w:rPr>
          <w:rFonts w:ascii="GHEA Grapalat" w:hAnsi="GHEA Grapalat" w:cs="Calibri"/>
          <w:bCs/>
          <w:iCs/>
          <w:sz w:val="18"/>
          <w:szCs w:val="18"/>
          <w:lang w:val="hy-AM"/>
        </w:rPr>
      </w:pPr>
      <w:r w:rsidRPr="00B54141">
        <w:rPr>
          <w:rFonts w:ascii="GHEA Grapalat" w:hAnsi="GHEA Grapalat" w:cs="Calibri"/>
          <w:bCs/>
          <w:iCs/>
          <w:sz w:val="18"/>
          <w:szCs w:val="18"/>
          <w:lang w:val="hy-AM"/>
        </w:rPr>
        <w:t>Дата  строительства</w:t>
      </w:r>
      <w:r w:rsidRPr="000F7DDE">
        <w:rPr>
          <w:rFonts w:ascii="GHEA Grapalat" w:hAnsi="GHEA Grapalat" w:cs="Calibri"/>
          <w:bCs/>
          <w:iCs/>
          <w:sz w:val="18"/>
          <w:szCs w:val="18"/>
          <w:lang w:val="hy-AM"/>
        </w:rPr>
        <w:t xml:space="preserve"> </w:t>
      </w:r>
      <w:r w:rsidRPr="00194A74">
        <w:rPr>
          <w:rFonts w:ascii="GHEA Grapalat" w:hAnsi="GHEA Grapalat" w:cs="Calibri"/>
          <w:bCs/>
          <w:iCs/>
          <w:sz w:val="18"/>
          <w:szCs w:val="18"/>
          <w:lang w:val="hy-AM"/>
        </w:rPr>
        <w:t>– 2016</w:t>
      </w:r>
      <w:r>
        <w:rPr>
          <w:rFonts w:ascii="GHEA Grapalat" w:hAnsi="GHEA Grapalat" w:cs="Calibri"/>
          <w:bCs/>
          <w:iCs/>
          <w:sz w:val="18"/>
          <w:szCs w:val="18"/>
        </w:rPr>
        <w:t>г</w:t>
      </w:r>
      <w:r w:rsidRPr="00194A74">
        <w:rPr>
          <w:rFonts w:ascii="GHEA Grapalat" w:hAnsi="GHEA Grapalat" w:cs="Calibri"/>
          <w:bCs/>
          <w:iCs/>
          <w:sz w:val="18"/>
          <w:szCs w:val="18"/>
          <w:lang w:val="hy-AM"/>
        </w:rPr>
        <w:t>.</w:t>
      </w:r>
    </w:p>
    <w:p w14:paraId="6A2C08D0" w14:textId="77777777" w:rsidR="00CD0626" w:rsidRPr="00194A74" w:rsidRDefault="00CD0626" w:rsidP="00CD0626">
      <w:pPr>
        <w:rPr>
          <w:rFonts w:ascii="GHEA Grapalat" w:hAnsi="GHEA Grapalat" w:cs="Calibri"/>
          <w:bCs/>
          <w:iCs/>
          <w:sz w:val="18"/>
          <w:szCs w:val="18"/>
          <w:lang w:val="hy-AM"/>
        </w:rPr>
      </w:pPr>
      <w:r w:rsidRPr="00194A74">
        <w:rPr>
          <w:rFonts w:ascii="GHEA Grapalat" w:hAnsi="GHEA Grapalat" w:cs="Calibri"/>
          <w:bCs/>
          <w:iCs/>
          <w:sz w:val="18"/>
          <w:szCs w:val="18"/>
          <w:lang w:val="hy-AM"/>
        </w:rPr>
        <w:t>1.</w:t>
      </w:r>
      <w:r w:rsidRPr="00B54141">
        <w:rPr>
          <w:rFonts w:ascii="GHEA Grapalat" w:hAnsi="GHEA Grapalat" w:cs="Calibri"/>
          <w:bCs/>
          <w:iCs/>
          <w:sz w:val="18"/>
          <w:szCs w:val="18"/>
          <w:lang w:val="hy-AM"/>
        </w:rPr>
        <w:t xml:space="preserve"> </w:t>
      </w:r>
      <w:r w:rsidRPr="002465CC">
        <w:rPr>
          <w:rFonts w:ascii="GHEA Grapalat" w:hAnsi="GHEA Grapalat" w:cs="Calibri"/>
          <w:bCs/>
          <w:iCs/>
          <w:sz w:val="18"/>
          <w:szCs w:val="18"/>
          <w:lang w:val="hy-AM"/>
        </w:rPr>
        <w:t>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6F5F7C">
        <w:rPr>
          <w:rFonts w:ascii="GHEA Grapalat" w:hAnsi="GHEA Grapalat" w:cs="Calibri"/>
          <w:bCs/>
          <w:iCs/>
          <w:sz w:val="18"/>
          <w:szCs w:val="18"/>
          <w:lang w:val="hy-AM"/>
        </w:rPr>
        <w:t xml:space="preserve"> пролетной конструкции п</w:t>
      </w:r>
      <w:r>
        <w:rPr>
          <w:rFonts w:ascii="GHEA Grapalat" w:hAnsi="GHEA Grapalat" w:cs="Calibri"/>
          <w:bCs/>
          <w:iCs/>
          <w:sz w:val="18"/>
          <w:szCs w:val="18"/>
        </w:rPr>
        <w:t>ри обнаружении повреждений и трещин-исполнение ремонтных работ,</w:t>
      </w:r>
    </w:p>
    <w:p w14:paraId="365B1065" w14:textId="77777777" w:rsidR="00CD0626" w:rsidRPr="00F90ECF" w:rsidRDefault="00CD0626" w:rsidP="00CD0626">
      <w:pPr>
        <w:rPr>
          <w:rFonts w:ascii="GHEA Grapalat" w:hAnsi="GHEA Grapalat" w:cs="Calibri"/>
          <w:bCs/>
          <w:iCs/>
          <w:sz w:val="18"/>
          <w:szCs w:val="18"/>
        </w:rPr>
      </w:pPr>
      <w:r w:rsidRPr="00194A74">
        <w:rPr>
          <w:rFonts w:ascii="GHEA Grapalat" w:hAnsi="GHEA Grapalat" w:cs="Calibri"/>
          <w:bCs/>
          <w:iCs/>
          <w:sz w:val="18"/>
          <w:szCs w:val="18"/>
          <w:lang w:val="hy-AM"/>
        </w:rPr>
        <w:t>2.</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опор</w:t>
      </w:r>
      <w:r w:rsidRPr="002465CC">
        <w:rPr>
          <w:rFonts w:ascii="GHEA Grapalat" w:hAnsi="GHEA Grapalat" w:cs="Calibri"/>
          <w:bCs/>
          <w:iCs/>
          <w:sz w:val="18"/>
          <w:szCs w:val="18"/>
          <w:lang w:val="hy-AM"/>
        </w:rPr>
        <w:t xml:space="preserve">ных </w:t>
      </w:r>
      <w:r w:rsidRPr="00E12D20">
        <w:rPr>
          <w:rFonts w:ascii="GHEA Grapalat" w:hAnsi="GHEA Grapalat" w:cs="Calibri"/>
          <w:bCs/>
          <w:iCs/>
          <w:sz w:val="18"/>
          <w:szCs w:val="18"/>
          <w:lang w:val="hy-AM"/>
        </w:rPr>
        <w:t>частей</w:t>
      </w:r>
      <w:r w:rsidRPr="006F5F7C">
        <w:rPr>
          <w:rFonts w:ascii="GHEA Grapalat" w:hAnsi="GHEA Grapalat" w:cs="Calibri"/>
          <w:bCs/>
          <w:iCs/>
          <w:sz w:val="18"/>
          <w:szCs w:val="18"/>
          <w:lang w:val="hy-AM"/>
        </w:rPr>
        <w:t>,</w:t>
      </w:r>
      <w:r>
        <w:rPr>
          <w:rFonts w:ascii="GHEA Grapalat" w:hAnsi="GHEA Grapalat" w:cs="Calibri"/>
          <w:bCs/>
          <w:iCs/>
          <w:sz w:val="18"/>
          <w:szCs w:val="18"/>
        </w:rPr>
        <w:t xml:space="preserve"> при необходимости-ремонт,</w:t>
      </w:r>
    </w:p>
    <w:p w14:paraId="5E90BDB1" w14:textId="77777777" w:rsidR="00CD0626" w:rsidRPr="00194A74" w:rsidRDefault="00CD0626" w:rsidP="00CD0626">
      <w:pPr>
        <w:rPr>
          <w:rFonts w:ascii="GHEA Grapalat" w:hAnsi="GHEA Grapalat" w:cs="Calibri"/>
          <w:bCs/>
          <w:iCs/>
          <w:sz w:val="18"/>
          <w:szCs w:val="18"/>
          <w:lang w:val="hy-AM"/>
        </w:rPr>
      </w:pPr>
      <w:r w:rsidRPr="00194A74">
        <w:rPr>
          <w:rFonts w:ascii="GHEA Grapalat" w:hAnsi="GHEA Grapalat" w:cs="Calibri"/>
          <w:bCs/>
          <w:iCs/>
          <w:sz w:val="18"/>
          <w:szCs w:val="18"/>
          <w:lang w:val="hy-AM"/>
        </w:rPr>
        <w:t>3.</w:t>
      </w:r>
      <w:r>
        <w:rPr>
          <w:rFonts w:ascii="GHEA Grapalat" w:hAnsi="GHEA Grapalat" w:cs="Calibri"/>
          <w:bCs/>
          <w:iCs/>
          <w:sz w:val="18"/>
          <w:szCs w:val="18"/>
        </w:rPr>
        <w:t xml:space="preserve"> Исправление и укрепление,  при необходимости покраска перил,</w:t>
      </w:r>
    </w:p>
    <w:p w14:paraId="71CA28AF" w14:textId="77777777" w:rsidR="00CD0626" w:rsidRPr="00F90ECF" w:rsidRDefault="00CD0626" w:rsidP="00CD0626">
      <w:pPr>
        <w:rPr>
          <w:rFonts w:ascii="GHEA Grapalat" w:hAnsi="GHEA Grapalat" w:cs="Calibri"/>
          <w:bCs/>
          <w:iCs/>
          <w:sz w:val="18"/>
          <w:szCs w:val="18"/>
        </w:rPr>
      </w:pPr>
      <w:r>
        <w:rPr>
          <w:rFonts w:ascii="GHEA Grapalat" w:hAnsi="GHEA Grapalat" w:cs="Calibri"/>
          <w:bCs/>
          <w:iCs/>
          <w:sz w:val="18"/>
          <w:szCs w:val="18"/>
          <w:lang w:val="hy-AM"/>
        </w:rPr>
        <w:t>4.</w:t>
      </w:r>
      <w:r w:rsidRPr="00500A60">
        <w:rPr>
          <w:rFonts w:ascii="GHEA Grapalat" w:hAnsi="GHEA Grapalat" w:cs="Calibri"/>
          <w:bCs/>
          <w:iCs/>
          <w:sz w:val="18"/>
          <w:szCs w:val="18"/>
          <w:lang w:val="hy-AM"/>
        </w:rPr>
        <w:t xml:space="preserve"> Очистка деформац</w:t>
      </w:r>
      <w:r>
        <w:rPr>
          <w:rFonts w:ascii="GHEA Grapalat" w:hAnsi="GHEA Grapalat" w:cs="Calibri"/>
          <w:bCs/>
          <w:iCs/>
          <w:sz w:val="18"/>
          <w:szCs w:val="18"/>
        </w:rPr>
        <w:t>ионных швов от грязи, заливка битумной мастикой, при необходимости-ремонт,</w:t>
      </w:r>
    </w:p>
    <w:p w14:paraId="7387A54D" w14:textId="77777777" w:rsidR="00CD0626" w:rsidRDefault="00CD0626" w:rsidP="00CD0626">
      <w:pPr>
        <w:rPr>
          <w:rFonts w:ascii="GHEA Grapalat" w:hAnsi="GHEA Grapalat" w:cs="Calibri"/>
          <w:bCs/>
          <w:iCs/>
          <w:sz w:val="18"/>
          <w:szCs w:val="18"/>
        </w:rPr>
      </w:pPr>
      <w:r w:rsidRPr="00194A74">
        <w:rPr>
          <w:rFonts w:ascii="GHEA Grapalat" w:hAnsi="GHEA Grapalat" w:cs="Calibri"/>
          <w:bCs/>
          <w:iCs/>
          <w:sz w:val="18"/>
          <w:szCs w:val="18"/>
          <w:lang w:val="hy-AM"/>
        </w:rPr>
        <w:t>5.</w:t>
      </w:r>
      <w:r>
        <w:rPr>
          <w:rFonts w:ascii="GHEA Grapalat" w:hAnsi="GHEA Grapalat" w:cs="Calibri"/>
          <w:bCs/>
          <w:iCs/>
          <w:sz w:val="18"/>
          <w:szCs w:val="18"/>
        </w:rPr>
        <w:t xml:space="preserve"> </w:t>
      </w:r>
      <w:r w:rsidRPr="00BF6F03">
        <w:rPr>
          <w:rFonts w:ascii="GHEA Grapalat" w:hAnsi="GHEA Grapalat" w:cs="Calibri"/>
          <w:bCs/>
          <w:iCs/>
          <w:sz w:val="18"/>
          <w:szCs w:val="18"/>
          <w:lang w:val="hy-AM"/>
        </w:rPr>
        <w:t>Заливка</w:t>
      </w:r>
      <w:r w:rsidRPr="006B15A7">
        <w:rPr>
          <w:rFonts w:ascii="GHEA Grapalat" w:hAnsi="GHEA Grapalat" w:cs="Calibri"/>
          <w:bCs/>
          <w:iCs/>
          <w:sz w:val="18"/>
          <w:szCs w:val="18"/>
          <w:lang w:val="hy-AM"/>
        </w:rPr>
        <w:t xml:space="preserve"> </w:t>
      </w:r>
      <w:r>
        <w:rPr>
          <w:rFonts w:ascii="GHEA Grapalat" w:hAnsi="GHEA Grapalat" w:cs="Calibri"/>
          <w:bCs/>
          <w:iCs/>
          <w:sz w:val="18"/>
          <w:szCs w:val="18"/>
        </w:rPr>
        <w:t xml:space="preserve">трещин </w:t>
      </w:r>
      <w:r w:rsidRPr="009C1A12">
        <w:rPr>
          <w:rFonts w:ascii="GHEA Grapalat" w:hAnsi="GHEA Grapalat" w:cs="Calibri"/>
          <w:bCs/>
          <w:iCs/>
          <w:sz w:val="18"/>
          <w:szCs w:val="18"/>
          <w:lang w:val="hy-AM"/>
        </w:rPr>
        <w:t xml:space="preserve">а/б покрытия проезжей части </w:t>
      </w:r>
      <w:r w:rsidRPr="006B15A7">
        <w:rPr>
          <w:rFonts w:ascii="GHEA Grapalat" w:hAnsi="GHEA Grapalat" w:cs="Calibri"/>
          <w:bCs/>
          <w:iCs/>
          <w:sz w:val="18"/>
          <w:szCs w:val="18"/>
          <w:lang w:val="hy-AM"/>
        </w:rPr>
        <w:t>битумной мастикой,</w:t>
      </w:r>
    </w:p>
    <w:p w14:paraId="35DD722F" w14:textId="77777777" w:rsidR="00CD0626" w:rsidRDefault="00CD0626" w:rsidP="00CD0626">
      <w:pPr>
        <w:jc w:val="both"/>
        <w:rPr>
          <w:rFonts w:ascii="GHEA Grapalat" w:hAnsi="GHEA Grapalat" w:cs="Calibri"/>
          <w:bCs/>
          <w:iCs/>
          <w:sz w:val="18"/>
          <w:szCs w:val="18"/>
        </w:rPr>
      </w:pPr>
      <w:r w:rsidRPr="00194A74">
        <w:rPr>
          <w:rFonts w:ascii="GHEA Grapalat" w:hAnsi="GHEA Grapalat" w:cs="Calibri"/>
          <w:bCs/>
          <w:iCs/>
          <w:sz w:val="18"/>
          <w:szCs w:val="18"/>
          <w:lang w:val="hy-AM"/>
        </w:rPr>
        <w:t>6.</w:t>
      </w:r>
      <w:r>
        <w:rPr>
          <w:rFonts w:ascii="GHEA Grapalat" w:hAnsi="GHEA Grapalat" w:cs="Calibri"/>
          <w:bCs/>
          <w:iCs/>
          <w:sz w:val="18"/>
          <w:szCs w:val="18"/>
        </w:rPr>
        <w:t xml:space="preserve"> Очистка от мусора территорий, прилегающих к опорам,</w:t>
      </w:r>
    </w:p>
    <w:p w14:paraId="0B724E9E" w14:textId="77777777" w:rsidR="00CD0626" w:rsidRPr="00194A74" w:rsidRDefault="00CD0626" w:rsidP="00CD0626">
      <w:pPr>
        <w:rPr>
          <w:rFonts w:ascii="GHEA Grapalat" w:hAnsi="GHEA Grapalat" w:cs="Calibri"/>
          <w:bCs/>
          <w:iCs/>
          <w:sz w:val="18"/>
          <w:szCs w:val="18"/>
          <w:lang w:val="hy-AM"/>
        </w:rPr>
      </w:pPr>
      <w:r w:rsidRPr="00194A74">
        <w:rPr>
          <w:rFonts w:ascii="GHEA Grapalat" w:hAnsi="GHEA Grapalat" w:cs="Calibri"/>
          <w:bCs/>
          <w:iCs/>
          <w:sz w:val="18"/>
          <w:szCs w:val="18"/>
          <w:lang w:val="hy-AM"/>
        </w:rPr>
        <w:t>7.</w:t>
      </w:r>
      <w:r w:rsidRPr="006F5F7C">
        <w:rPr>
          <w:rFonts w:ascii="GHEA Grapalat" w:hAnsi="GHEA Grapalat" w:cs="Calibri"/>
          <w:bCs/>
          <w:iCs/>
          <w:sz w:val="18"/>
          <w:szCs w:val="18"/>
          <w:lang w:val="hy-AM"/>
        </w:rPr>
        <w:t xml:space="preserve"> О</w:t>
      </w:r>
      <w:r>
        <w:rPr>
          <w:rFonts w:ascii="GHEA Grapalat" w:hAnsi="GHEA Grapalat" w:cs="Calibri"/>
          <w:bCs/>
          <w:iCs/>
          <w:sz w:val="18"/>
          <w:szCs w:val="18"/>
        </w:rPr>
        <w:t>беспечение постоянного водоотвода с низов ферм опор,</w:t>
      </w:r>
    </w:p>
    <w:p w14:paraId="3B3EB933" w14:textId="77777777" w:rsidR="00CD0626" w:rsidRDefault="00CD0626" w:rsidP="00CD0626">
      <w:pPr>
        <w:rPr>
          <w:rFonts w:ascii="GHEA Grapalat" w:hAnsi="GHEA Grapalat" w:cs="Calibri"/>
          <w:b/>
          <w:bCs/>
          <w:iCs/>
          <w:sz w:val="18"/>
          <w:szCs w:val="18"/>
          <w:u w:val="single"/>
        </w:rPr>
      </w:pPr>
      <w:r w:rsidRPr="0051461F">
        <w:rPr>
          <w:rFonts w:ascii="GHEA Grapalat" w:hAnsi="GHEA Grapalat" w:cs="Calibri"/>
          <w:b/>
          <w:bCs/>
          <w:iCs/>
          <w:sz w:val="18"/>
          <w:szCs w:val="18"/>
          <w:u w:val="single"/>
          <w:lang w:val="hy-AM"/>
        </w:rPr>
        <w:t xml:space="preserve">40. </w:t>
      </w:r>
      <w:r w:rsidRPr="006105D5">
        <w:rPr>
          <w:rFonts w:ascii="GHEA Grapalat" w:hAnsi="GHEA Grapalat" w:cs="Calibri"/>
          <w:b/>
          <w:bCs/>
          <w:iCs/>
          <w:sz w:val="18"/>
          <w:szCs w:val="18"/>
          <w:u w:val="single"/>
          <w:lang w:val="hy-AM"/>
        </w:rPr>
        <w:t>Путепровод</w:t>
      </w:r>
      <w:r w:rsidRPr="00194A74">
        <w:rPr>
          <w:rFonts w:ascii="GHEA Grapalat" w:hAnsi="GHEA Grapalat" w:cs="Calibri"/>
          <w:b/>
          <w:bCs/>
          <w:iCs/>
          <w:sz w:val="18"/>
          <w:szCs w:val="18"/>
          <w:u w:val="single"/>
          <w:lang w:val="hy-AM"/>
        </w:rPr>
        <w:t xml:space="preserve"> </w:t>
      </w:r>
      <w:r w:rsidRPr="007B0104">
        <w:rPr>
          <w:rFonts w:ascii="GHEA Grapalat" w:hAnsi="GHEA Grapalat" w:cs="Calibri"/>
          <w:b/>
          <w:bCs/>
          <w:iCs/>
          <w:sz w:val="18"/>
          <w:szCs w:val="18"/>
          <w:u w:val="single"/>
          <w:lang w:val="hy-AM"/>
        </w:rPr>
        <w:t xml:space="preserve">на </w:t>
      </w:r>
      <w:r>
        <w:rPr>
          <w:rFonts w:ascii="GHEA Grapalat" w:hAnsi="GHEA Grapalat" w:cs="Calibri"/>
          <w:b/>
          <w:bCs/>
          <w:iCs/>
          <w:sz w:val="18"/>
          <w:szCs w:val="18"/>
          <w:u w:val="single"/>
        </w:rPr>
        <w:t>Арташатском шоссе</w:t>
      </w:r>
      <w:r>
        <w:rPr>
          <w:rFonts w:ascii="GHEA Grapalat" w:hAnsi="GHEA Grapalat" w:cs="Calibri"/>
          <w:b/>
          <w:bCs/>
          <w:iCs/>
          <w:sz w:val="18"/>
          <w:szCs w:val="18"/>
          <w:u w:val="single"/>
          <w:lang w:val="hy-AM"/>
        </w:rPr>
        <w:t xml:space="preserve"> 0+318,565</w:t>
      </w:r>
      <w:r>
        <w:rPr>
          <w:rFonts w:ascii="GHEA Grapalat" w:hAnsi="GHEA Grapalat" w:cs="Calibri"/>
          <w:b/>
          <w:bCs/>
          <w:iCs/>
          <w:sz w:val="18"/>
          <w:szCs w:val="18"/>
          <w:u w:val="single"/>
        </w:rPr>
        <w:t>км</w:t>
      </w:r>
    </w:p>
    <w:p w14:paraId="70539D09" w14:textId="77777777" w:rsidR="00CD0626" w:rsidRPr="007A0DA5" w:rsidRDefault="00CD0626" w:rsidP="00CD0626">
      <w:pPr>
        <w:rPr>
          <w:rFonts w:ascii="GHEA Grapalat" w:hAnsi="GHEA Grapalat" w:cs="Calibri"/>
          <w:b/>
          <w:bCs/>
          <w:iCs/>
          <w:sz w:val="4"/>
          <w:szCs w:val="4"/>
          <w:u w:val="single"/>
        </w:rPr>
      </w:pPr>
    </w:p>
    <w:p w14:paraId="52BC555C" w14:textId="77777777" w:rsidR="00CD0626" w:rsidRPr="007A0DA5" w:rsidRDefault="00CD0626" w:rsidP="00CD0626">
      <w:pPr>
        <w:rPr>
          <w:rFonts w:ascii="GHEA Grapalat" w:hAnsi="GHEA Grapalat" w:cs="Calibri"/>
          <w:bCs/>
          <w:iCs/>
          <w:sz w:val="18"/>
          <w:szCs w:val="18"/>
        </w:rPr>
      </w:pPr>
      <w:r>
        <w:rPr>
          <w:rFonts w:ascii="GHEA Grapalat" w:hAnsi="GHEA Grapalat" w:cs="Calibri"/>
          <w:bCs/>
          <w:iCs/>
          <w:sz w:val="18"/>
          <w:szCs w:val="18"/>
        </w:rPr>
        <w:t>Длина</w:t>
      </w:r>
      <w:r w:rsidRPr="0051461F">
        <w:rPr>
          <w:rFonts w:ascii="GHEA Grapalat" w:hAnsi="GHEA Grapalat" w:cs="Calibri"/>
          <w:bCs/>
          <w:iCs/>
          <w:sz w:val="18"/>
          <w:szCs w:val="18"/>
          <w:lang w:val="hy-AM"/>
        </w:rPr>
        <w:t xml:space="preserve"> – 261.87</w:t>
      </w:r>
      <w:r>
        <w:rPr>
          <w:rFonts w:ascii="GHEA Grapalat" w:hAnsi="GHEA Grapalat" w:cs="Calibri"/>
          <w:bCs/>
          <w:iCs/>
          <w:sz w:val="18"/>
          <w:szCs w:val="18"/>
        </w:rPr>
        <w:t>м</w:t>
      </w:r>
    </w:p>
    <w:p w14:paraId="1E238443" w14:textId="77777777" w:rsidR="00CD0626" w:rsidRPr="007A0DA5" w:rsidRDefault="00CD0626" w:rsidP="00CD0626">
      <w:pPr>
        <w:rPr>
          <w:rFonts w:ascii="GHEA Grapalat" w:hAnsi="GHEA Grapalat" w:cs="Calibri"/>
          <w:bCs/>
          <w:iCs/>
          <w:sz w:val="18"/>
          <w:szCs w:val="18"/>
        </w:rPr>
      </w:pPr>
      <w:r w:rsidRPr="00BF6F03">
        <w:rPr>
          <w:rFonts w:ascii="GHEA Grapalat" w:hAnsi="GHEA Grapalat" w:cs="Calibri"/>
          <w:bCs/>
          <w:iCs/>
          <w:sz w:val="18"/>
          <w:szCs w:val="18"/>
          <w:lang w:val="hy-AM"/>
        </w:rPr>
        <w:t>Ширина</w:t>
      </w:r>
      <w:r w:rsidRPr="0051461F">
        <w:rPr>
          <w:rFonts w:ascii="GHEA Grapalat" w:hAnsi="GHEA Grapalat" w:cs="Calibri"/>
          <w:bCs/>
          <w:iCs/>
          <w:sz w:val="18"/>
          <w:szCs w:val="18"/>
          <w:lang w:val="hy-AM"/>
        </w:rPr>
        <w:t xml:space="preserve"> – 19.76</w:t>
      </w:r>
      <w:r>
        <w:rPr>
          <w:rFonts w:ascii="GHEA Grapalat" w:hAnsi="GHEA Grapalat" w:cs="Calibri"/>
          <w:bCs/>
          <w:iCs/>
          <w:sz w:val="18"/>
          <w:szCs w:val="18"/>
        </w:rPr>
        <w:t>м</w:t>
      </w:r>
    </w:p>
    <w:p w14:paraId="5395D003" w14:textId="77777777" w:rsidR="00CD0626" w:rsidRPr="00D26E41" w:rsidRDefault="00CD0626" w:rsidP="00CD0626">
      <w:pPr>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w:t>
      </w:r>
      <w:r w:rsidRPr="0051461F">
        <w:rPr>
          <w:rFonts w:ascii="GHEA Grapalat" w:hAnsi="GHEA Grapalat" w:cs="Calibri"/>
          <w:bCs/>
          <w:iCs/>
          <w:sz w:val="18"/>
          <w:szCs w:val="18"/>
          <w:lang w:val="hy-AM"/>
        </w:rPr>
        <w:t>–9x28</w:t>
      </w:r>
      <w:r>
        <w:rPr>
          <w:rFonts w:ascii="GHEA Grapalat" w:hAnsi="GHEA Grapalat" w:cs="Calibri"/>
          <w:bCs/>
          <w:iCs/>
          <w:sz w:val="18"/>
          <w:szCs w:val="18"/>
        </w:rPr>
        <w:t>м</w:t>
      </w:r>
      <w:r w:rsidRPr="0051461F">
        <w:rPr>
          <w:rFonts w:ascii="GHEA Grapalat" w:hAnsi="GHEA Grapalat" w:cs="Calibri"/>
          <w:bCs/>
          <w:iCs/>
          <w:sz w:val="18"/>
          <w:szCs w:val="18"/>
          <w:lang w:val="hy-AM"/>
        </w:rPr>
        <w:t xml:space="preserve">, </w:t>
      </w:r>
      <w:r>
        <w:rPr>
          <w:rFonts w:ascii="GHEA Grapalat" w:hAnsi="GHEA Grapalat" w:cs="Calibri"/>
          <w:bCs/>
          <w:iCs/>
          <w:sz w:val="18"/>
          <w:szCs w:val="18"/>
        </w:rPr>
        <w:t>ж</w:t>
      </w:r>
      <w:r w:rsidRPr="0051461F">
        <w:rPr>
          <w:rFonts w:ascii="GHEA Grapalat" w:hAnsi="GHEA Grapalat" w:cs="Calibri"/>
          <w:bCs/>
          <w:iCs/>
          <w:sz w:val="18"/>
          <w:szCs w:val="18"/>
          <w:lang w:val="hy-AM"/>
        </w:rPr>
        <w:t>/</w:t>
      </w:r>
      <w:r>
        <w:rPr>
          <w:rFonts w:ascii="GHEA Grapalat" w:hAnsi="GHEA Grapalat" w:cs="Calibri"/>
          <w:bCs/>
          <w:iCs/>
          <w:sz w:val="18"/>
          <w:szCs w:val="18"/>
        </w:rPr>
        <w:t>б</w:t>
      </w:r>
    </w:p>
    <w:p w14:paraId="3559DC7B" w14:textId="77777777" w:rsidR="00CD0626" w:rsidRPr="00D26E41" w:rsidRDefault="00CD0626" w:rsidP="00CD0626">
      <w:pPr>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w:t>
      </w:r>
      <w:r w:rsidRPr="0051461F">
        <w:rPr>
          <w:rFonts w:ascii="GHEA Grapalat" w:hAnsi="GHEA Grapalat" w:cs="Calibri"/>
          <w:bCs/>
          <w:iCs/>
          <w:sz w:val="18"/>
          <w:szCs w:val="18"/>
          <w:lang w:val="hy-AM"/>
        </w:rPr>
        <w:t>– 0.72+2x8.6+0.72</w:t>
      </w:r>
      <w:r>
        <w:rPr>
          <w:rFonts w:ascii="GHEA Grapalat" w:hAnsi="GHEA Grapalat" w:cs="Calibri"/>
          <w:bCs/>
          <w:iCs/>
          <w:sz w:val="18"/>
          <w:szCs w:val="18"/>
        </w:rPr>
        <w:t>м</w:t>
      </w:r>
    </w:p>
    <w:p w14:paraId="536C28E8" w14:textId="77777777" w:rsidR="00CD0626" w:rsidRPr="0051461F" w:rsidRDefault="00CD0626" w:rsidP="00CD0626">
      <w:pPr>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w:t>
      </w:r>
      <w:r w:rsidRPr="0051461F">
        <w:rPr>
          <w:rFonts w:ascii="GHEA Grapalat" w:hAnsi="GHEA Grapalat" w:cs="Calibri"/>
          <w:bCs/>
          <w:iCs/>
          <w:sz w:val="18"/>
          <w:szCs w:val="18"/>
          <w:lang w:val="hy-AM"/>
        </w:rPr>
        <w:t>–  A-14, НK-80</w:t>
      </w:r>
    </w:p>
    <w:p w14:paraId="776A3E65" w14:textId="77777777" w:rsidR="00CD0626" w:rsidRPr="0051461F" w:rsidRDefault="00CD0626" w:rsidP="00CD0626">
      <w:pPr>
        <w:rPr>
          <w:rFonts w:ascii="GHEA Grapalat" w:hAnsi="GHEA Grapalat" w:cs="Calibri"/>
          <w:bCs/>
          <w:iCs/>
          <w:sz w:val="18"/>
          <w:szCs w:val="18"/>
          <w:lang w:val="hy-AM"/>
        </w:rPr>
      </w:pPr>
      <w:r>
        <w:rPr>
          <w:rFonts w:ascii="GHEA Grapalat" w:hAnsi="GHEA Grapalat" w:cs="Calibri"/>
          <w:bCs/>
          <w:iCs/>
          <w:sz w:val="18"/>
          <w:szCs w:val="18"/>
        </w:rPr>
        <w:t>Дата  строительства</w:t>
      </w:r>
      <w:r w:rsidRPr="000F7DDE">
        <w:rPr>
          <w:rFonts w:ascii="GHEA Grapalat" w:hAnsi="GHEA Grapalat" w:cs="Calibri"/>
          <w:bCs/>
          <w:iCs/>
          <w:sz w:val="18"/>
          <w:szCs w:val="18"/>
          <w:lang w:val="hy-AM"/>
        </w:rPr>
        <w:t xml:space="preserve"> </w:t>
      </w:r>
      <w:r w:rsidRPr="0051461F">
        <w:rPr>
          <w:rFonts w:ascii="GHEA Grapalat" w:hAnsi="GHEA Grapalat" w:cs="Calibri"/>
          <w:bCs/>
          <w:iCs/>
          <w:sz w:val="18"/>
          <w:szCs w:val="18"/>
          <w:lang w:val="hy-AM"/>
        </w:rPr>
        <w:t>– 2016</w:t>
      </w:r>
      <w:r>
        <w:rPr>
          <w:rFonts w:ascii="GHEA Grapalat" w:hAnsi="GHEA Grapalat" w:cs="Calibri"/>
          <w:bCs/>
          <w:iCs/>
          <w:sz w:val="18"/>
          <w:szCs w:val="18"/>
        </w:rPr>
        <w:t>г</w:t>
      </w:r>
      <w:r w:rsidRPr="0051461F">
        <w:rPr>
          <w:rFonts w:ascii="GHEA Grapalat" w:hAnsi="GHEA Grapalat" w:cs="Calibri"/>
          <w:bCs/>
          <w:iCs/>
          <w:sz w:val="18"/>
          <w:szCs w:val="18"/>
          <w:lang w:val="hy-AM"/>
        </w:rPr>
        <w:t>.</w:t>
      </w:r>
    </w:p>
    <w:p w14:paraId="41E89B08" w14:textId="77777777" w:rsidR="00CD0626" w:rsidRDefault="00CD0626" w:rsidP="00CD0626">
      <w:pPr>
        <w:rPr>
          <w:rFonts w:ascii="GHEA Grapalat" w:hAnsi="GHEA Grapalat" w:cs="Calibri"/>
          <w:bCs/>
          <w:iCs/>
          <w:sz w:val="18"/>
          <w:szCs w:val="18"/>
        </w:rPr>
      </w:pPr>
      <w:r w:rsidRPr="0051461F">
        <w:rPr>
          <w:rFonts w:ascii="GHEA Grapalat" w:hAnsi="GHEA Grapalat" w:cs="Calibri"/>
          <w:bCs/>
          <w:iCs/>
          <w:sz w:val="18"/>
          <w:szCs w:val="18"/>
          <w:lang w:val="hy-AM"/>
        </w:rPr>
        <w:t xml:space="preserve">1. </w:t>
      </w:r>
      <w:r w:rsidRPr="00500A60">
        <w:rPr>
          <w:rFonts w:ascii="GHEA Grapalat" w:hAnsi="GHEA Grapalat" w:cs="Calibri"/>
          <w:bCs/>
          <w:iCs/>
          <w:sz w:val="18"/>
          <w:szCs w:val="18"/>
          <w:lang w:val="hy-AM"/>
        </w:rPr>
        <w:t>Очистка деформац</w:t>
      </w:r>
      <w:r>
        <w:rPr>
          <w:rFonts w:ascii="GHEA Grapalat" w:hAnsi="GHEA Grapalat" w:cs="Calibri"/>
          <w:bCs/>
          <w:iCs/>
          <w:sz w:val="18"/>
          <w:szCs w:val="18"/>
        </w:rPr>
        <w:t>ионных швов от грязи, заливка битумной мастикой,</w:t>
      </w:r>
    </w:p>
    <w:p w14:paraId="139062F1" w14:textId="77777777" w:rsidR="00CD0626" w:rsidRPr="0051461F" w:rsidRDefault="00CD0626" w:rsidP="00CD0626">
      <w:pPr>
        <w:rPr>
          <w:rFonts w:ascii="GHEA Grapalat" w:hAnsi="GHEA Grapalat" w:cs="Calibri"/>
          <w:bCs/>
          <w:iCs/>
          <w:sz w:val="18"/>
          <w:szCs w:val="18"/>
          <w:lang w:val="hy-AM"/>
        </w:rPr>
      </w:pPr>
      <w:r w:rsidRPr="0051461F">
        <w:rPr>
          <w:rFonts w:ascii="GHEA Grapalat" w:hAnsi="GHEA Grapalat" w:cs="Calibri"/>
          <w:bCs/>
          <w:iCs/>
          <w:sz w:val="18"/>
          <w:szCs w:val="18"/>
          <w:lang w:val="hy-AM"/>
        </w:rPr>
        <w:t>2.</w:t>
      </w:r>
      <w:r>
        <w:rPr>
          <w:rFonts w:ascii="GHEA Grapalat" w:hAnsi="GHEA Grapalat" w:cs="Calibri"/>
          <w:bCs/>
          <w:iCs/>
          <w:sz w:val="18"/>
          <w:szCs w:val="18"/>
        </w:rPr>
        <w:t xml:space="preserve"> </w:t>
      </w:r>
      <w:r w:rsidRPr="002465CC">
        <w:rPr>
          <w:rFonts w:ascii="GHEA Grapalat" w:hAnsi="GHEA Grapalat" w:cs="Calibri"/>
          <w:bCs/>
          <w:iCs/>
          <w:sz w:val="18"/>
          <w:szCs w:val="18"/>
          <w:lang w:val="hy-AM"/>
        </w:rPr>
        <w:t>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опор</w:t>
      </w:r>
      <w:r w:rsidRPr="002465CC">
        <w:rPr>
          <w:rFonts w:ascii="GHEA Grapalat" w:hAnsi="GHEA Grapalat" w:cs="Calibri"/>
          <w:bCs/>
          <w:iCs/>
          <w:sz w:val="18"/>
          <w:szCs w:val="18"/>
          <w:lang w:val="hy-AM"/>
        </w:rPr>
        <w:t xml:space="preserve">ных </w:t>
      </w:r>
      <w:r w:rsidRPr="00E12D20">
        <w:rPr>
          <w:rFonts w:ascii="GHEA Grapalat" w:hAnsi="GHEA Grapalat" w:cs="Calibri"/>
          <w:bCs/>
          <w:iCs/>
          <w:sz w:val="18"/>
          <w:szCs w:val="18"/>
          <w:lang w:val="hy-AM"/>
        </w:rPr>
        <w:t>частей</w:t>
      </w:r>
      <w:r w:rsidRPr="006F5F7C">
        <w:rPr>
          <w:rFonts w:ascii="GHEA Grapalat" w:hAnsi="GHEA Grapalat" w:cs="Calibri"/>
          <w:bCs/>
          <w:iCs/>
          <w:sz w:val="18"/>
          <w:szCs w:val="18"/>
          <w:lang w:val="hy-AM"/>
        </w:rPr>
        <w:t>,</w:t>
      </w:r>
    </w:p>
    <w:p w14:paraId="253073A5" w14:textId="77777777" w:rsidR="00CD0626" w:rsidRPr="00D26E41" w:rsidRDefault="00CD0626" w:rsidP="00CD0626">
      <w:pPr>
        <w:rPr>
          <w:rFonts w:ascii="GHEA Grapalat" w:hAnsi="GHEA Grapalat" w:cs="Calibri"/>
          <w:bCs/>
          <w:iCs/>
          <w:sz w:val="18"/>
          <w:szCs w:val="18"/>
        </w:rPr>
      </w:pPr>
      <w:r w:rsidRPr="0051461F">
        <w:rPr>
          <w:rFonts w:ascii="GHEA Grapalat" w:hAnsi="GHEA Grapalat" w:cs="Calibri"/>
          <w:bCs/>
          <w:iCs/>
          <w:sz w:val="18"/>
          <w:szCs w:val="18"/>
          <w:lang w:val="hy-AM"/>
        </w:rPr>
        <w:t xml:space="preserve">3. </w:t>
      </w:r>
      <w:r w:rsidRPr="006F5F7C">
        <w:rPr>
          <w:rFonts w:ascii="GHEA Grapalat" w:hAnsi="GHEA Grapalat" w:cs="Calibri"/>
          <w:bCs/>
          <w:iCs/>
          <w:sz w:val="18"/>
          <w:szCs w:val="18"/>
          <w:lang w:val="hy-AM"/>
        </w:rPr>
        <w:t>О</w:t>
      </w:r>
      <w:r>
        <w:rPr>
          <w:rFonts w:ascii="GHEA Grapalat" w:hAnsi="GHEA Grapalat" w:cs="Calibri"/>
          <w:bCs/>
          <w:iCs/>
          <w:sz w:val="18"/>
          <w:szCs w:val="18"/>
        </w:rPr>
        <w:t>беспечение постоянного водоотвода с низов ферм опор,</w:t>
      </w:r>
    </w:p>
    <w:p w14:paraId="4ED14E57" w14:textId="77777777" w:rsidR="00CD0626" w:rsidRPr="000F7DDE" w:rsidRDefault="00CD0626" w:rsidP="00CD0626">
      <w:pPr>
        <w:rPr>
          <w:rFonts w:ascii="GHEA Grapalat" w:hAnsi="GHEA Grapalat" w:cs="Calibri"/>
          <w:bCs/>
          <w:iCs/>
          <w:sz w:val="18"/>
          <w:szCs w:val="18"/>
          <w:lang w:val="hy-AM"/>
        </w:rPr>
      </w:pPr>
      <w:r w:rsidRPr="0051461F">
        <w:rPr>
          <w:rFonts w:ascii="GHEA Grapalat" w:hAnsi="GHEA Grapalat" w:cs="Calibri"/>
          <w:bCs/>
          <w:iCs/>
          <w:sz w:val="18"/>
          <w:szCs w:val="18"/>
          <w:lang w:val="hy-AM"/>
        </w:rPr>
        <w:t xml:space="preserve">4. </w:t>
      </w:r>
      <w:r w:rsidRPr="002465CC">
        <w:rPr>
          <w:rFonts w:ascii="GHEA Grapalat" w:hAnsi="GHEA Grapalat" w:cs="Calibri"/>
          <w:bCs/>
          <w:iCs/>
          <w:sz w:val="18"/>
          <w:szCs w:val="18"/>
          <w:lang w:val="hy-AM"/>
        </w:rPr>
        <w:t xml:space="preserve">Очистка водоотводных труб и обеспеченое </w:t>
      </w:r>
      <w:r>
        <w:rPr>
          <w:rFonts w:ascii="GHEA Grapalat" w:hAnsi="GHEA Grapalat" w:cs="Calibri"/>
          <w:bCs/>
          <w:iCs/>
          <w:sz w:val="18"/>
          <w:szCs w:val="18"/>
          <w:lang w:val="hy-AM"/>
        </w:rPr>
        <w:t>бесперебойной работы системы водо</w:t>
      </w:r>
      <w:r w:rsidRPr="002465CC">
        <w:rPr>
          <w:rFonts w:ascii="GHEA Grapalat" w:hAnsi="GHEA Grapalat" w:cs="Calibri"/>
          <w:bCs/>
          <w:iCs/>
          <w:sz w:val="18"/>
          <w:szCs w:val="18"/>
          <w:lang w:val="hy-AM"/>
        </w:rPr>
        <w:t>отвода</w:t>
      </w:r>
      <w:r>
        <w:rPr>
          <w:rFonts w:ascii="GHEA Grapalat" w:hAnsi="GHEA Grapalat" w:cs="Calibri"/>
          <w:bCs/>
          <w:iCs/>
          <w:sz w:val="18"/>
          <w:szCs w:val="18"/>
        </w:rPr>
        <w:t>,</w:t>
      </w:r>
    </w:p>
    <w:p w14:paraId="4EB751CC" w14:textId="77777777" w:rsidR="00CD0626" w:rsidRDefault="00CD0626" w:rsidP="00CD0626">
      <w:pPr>
        <w:rPr>
          <w:rFonts w:ascii="GHEA Grapalat" w:hAnsi="GHEA Grapalat" w:cs="Calibri"/>
          <w:bCs/>
          <w:iCs/>
          <w:sz w:val="18"/>
          <w:szCs w:val="18"/>
        </w:rPr>
      </w:pPr>
      <w:r w:rsidRPr="0051461F">
        <w:rPr>
          <w:rFonts w:ascii="GHEA Grapalat" w:hAnsi="GHEA Grapalat" w:cs="Calibri"/>
          <w:bCs/>
          <w:iCs/>
          <w:sz w:val="18"/>
          <w:szCs w:val="18"/>
          <w:lang w:val="hy-AM"/>
        </w:rPr>
        <w:t xml:space="preserve">5. </w:t>
      </w:r>
      <w:r w:rsidRPr="00BF6F03">
        <w:rPr>
          <w:rFonts w:ascii="GHEA Grapalat" w:hAnsi="GHEA Grapalat" w:cs="Calibri"/>
          <w:bCs/>
          <w:iCs/>
          <w:sz w:val="18"/>
          <w:szCs w:val="18"/>
          <w:lang w:val="hy-AM"/>
        </w:rPr>
        <w:t>Заливка</w:t>
      </w:r>
      <w:r w:rsidRPr="006B15A7">
        <w:rPr>
          <w:rFonts w:ascii="GHEA Grapalat" w:hAnsi="GHEA Grapalat" w:cs="Calibri"/>
          <w:bCs/>
          <w:iCs/>
          <w:sz w:val="18"/>
          <w:szCs w:val="18"/>
          <w:lang w:val="hy-AM"/>
        </w:rPr>
        <w:t xml:space="preserve"> </w:t>
      </w:r>
      <w:r>
        <w:rPr>
          <w:rFonts w:ascii="GHEA Grapalat" w:hAnsi="GHEA Grapalat" w:cs="Calibri"/>
          <w:bCs/>
          <w:iCs/>
          <w:sz w:val="18"/>
          <w:szCs w:val="18"/>
        </w:rPr>
        <w:t xml:space="preserve">трещин </w:t>
      </w:r>
      <w:r w:rsidRPr="009C1A12">
        <w:rPr>
          <w:rFonts w:ascii="GHEA Grapalat" w:hAnsi="GHEA Grapalat" w:cs="Calibri"/>
          <w:bCs/>
          <w:iCs/>
          <w:sz w:val="18"/>
          <w:szCs w:val="18"/>
          <w:lang w:val="hy-AM"/>
        </w:rPr>
        <w:t xml:space="preserve">а/б покрытия проезжей части и тротуаров моста </w:t>
      </w:r>
      <w:r w:rsidRPr="006B15A7">
        <w:rPr>
          <w:rFonts w:ascii="GHEA Grapalat" w:hAnsi="GHEA Grapalat" w:cs="Calibri"/>
          <w:bCs/>
          <w:iCs/>
          <w:sz w:val="18"/>
          <w:szCs w:val="18"/>
          <w:lang w:val="hy-AM"/>
        </w:rPr>
        <w:t>битумной мастикой,</w:t>
      </w:r>
    </w:p>
    <w:p w14:paraId="69C9D20E" w14:textId="77777777" w:rsidR="00CD0626" w:rsidRDefault="00CD0626" w:rsidP="00CD0626">
      <w:pPr>
        <w:rPr>
          <w:rFonts w:ascii="GHEA Grapalat" w:hAnsi="GHEA Grapalat" w:cs="Calibri"/>
          <w:bCs/>
          <w:iCs/>
          <w:sz w:val="18"/>
          <w:szCs w:val="18"/>
        </w:rPr>
      </w:pPr>
      <w:r w:rsidRPr="0051461F">
        <w:rPr>
          <w:rFonts w:ascii="GHEA Grapalat" w:hAnsi="GHEA Grapalat" w:cs="Calibri"/>
          <w:bCs/>
          <w:iCs/>
          <w:sz w:val="18"/>
          <w:szCs w:val="18"/>
          <w:lang w:val="hy-AM"/>
        </w:rPr>
        <w:t xml:space="preserve">6. </w:t>
      </w:r>
      <w:r>
        <w:rPr>
          <w:rFonts w:ascii="GHEA Grapalat" w:hAnsi="GHEA Grapalat" w:cs="Calibri"/>
          <w:bCs/>
          <w:iCs/>
          <w:sz w:val="18"/>
          <w:szCs w:val="18"/>
        </w:rPr>
        <w:t>При необходимости исправление и укрепление перил,</w:t>
      </w:r>
    </w:p>
    <w:p w14:paraId="7E8C3FD8" w14:textId="77777777" w:rsidR="00CD0626" w:rsidRPr="0051461F" w:rsidRDefault="00CD0626" w:rsidP="00CD0626">
      <w:pPr>
        <w:rPr>
          <w:rFonts w:ascii="GHEA Grapalat" w:hAnsi="GHEA Grapalat" w:cs="Calibri"/>
          <w:bCs/>
          <w:iCs/>
          <w:sz w:val="18"/>
          <w:szCs w:val="18"/>
          <w:lang w:val="hy-AM"/>
        </w:rPr>
      </w:pPr>
      <w:r w:rsidRPr="0051461F">
        <w:rPr>
          <w:rFonts w:ascii="GHEA Grapalat" w:hAnsi="GHEA Grapalat" w:cs="Calibri"/>
          <w:bCs/>
          <w:iCs/>
          <w:sz w:val="18"/>
          <w:szCs w:val="18"/>
          <w:lang w:val="hy-AM"/>
        </w:rPr>
        <w:t xml:space="preserve">7. </w:t>
      </w:r>
      <w:r>
        <w:rPr>
          <w:rFonts w:ascii="GHEA Grapalat" w:hAnsi="GHEA Grapalat" w:cs="Calibri"/>
          <w:bCs/>
          <w:iCs/>
          <w:sz w:val="18"/>
          <w:szCs w:val="18"/>
        </w:rPr>
        <w:t>Периодический осмотр ж/б конструкций пролета и опор,</w:t>
      </w:r>
    </w:p>
    <w:p w14:paraId="657A3CB9" w14:textId="77777777" w:rsidR="00CD0626" w:rsidRDefault="00CD0626" w:rsidP="00CD0626">
      <w:pPr>
        <w:rPr>
          <w:rFonts w:ascii="GHEA Grapalat" w:hAnsi="GHEA Grapalat" w:cs="Calibri"/>
          <w:bCs/>
          <w:iCs/>
          <w:sz w:val="18"/>
          <w:szCs w:val="18"/>
        </w:rPr>
      </w:pPr>
      <w:r w:rsidRPr="0051461F">
        <w:rPr>
          <w:rFonts w:ascii="GHEA Grapalat" w:hAnsi="GHEA Grapalat" w:cs="Calibri"/>
          <w:bCs/>
          <w:iCs/>
          <w:sz w:val="18"/>
          <w:szCs w:val="18"/>
          <w:lang w:val="hy-AM"/>
        </w:rPr>
        <w:t xml:space="preserve">8. </w:t>
      </w:r>
      <w:r w:rsidRPr="00D26E41">
        <w:rPr>
          <w:rFonts w:ascii="GHEA Grapalat" w:hAnsi="GHEA Grapalat" w:cs="Calibri"/>
          <w:bCs/>
          <w:iCs/>
          <w:sz w:val="18"/>
          <w:szCs w:val="18"/>
          <w:lang w:val="hy-AM"/>
        </w:rPr>
        <w:t>При необходимости местная покраска бетонных ограждений.</w:t>
      </w:r>
    </w:p>
    <w:p w14:paraId="1D787DC5" w14:textId="77777777" w:rsidR="00CD0626" w:rsidRPr="00D26E41" w:rsidRDefault="00CD0626" w:rsidP="00CD0626">
      <w:pPr>
        <w:rPr>
          <w:rFonts w:ascii="GHEA Grapalat" w:hAnsi="GHEA Grapalat" w:cs="Calibri"/>
          <w:bCs/>
          <w:iCs/>
          <w:sz w:val="6"/>
          <w:szCs w:val="6"/>
        </w:rPr>
      </w:pPr>
    </w:p>
    <w:p w14:paraId="327DAC02" w14:textId="77777777" w:rsidR="00CD0626" w:rsidRPr="002A343B" w:rsidRDefault="00CD0626" w:rsidP="00CD0626">
      <w:pPr>
        <w:rPr>
          <w:rFonts w:ascii="GHEA Grapalat" w:hAnsi="GHEA Grapalat" w:cs="Calibri"/>
          <w:b/>
          <w:bCs/>
          <w:iCs/>
          <w:sz w:val="18"/>
          <w:szCs w:val="18"/>
          <w:u w:val="single"/>
          <w:lang w:val="hy-AM"/>
        </w:rPr>
      </w:pPr>
      <w:r w:rsidRPr="005E76CD">
        <w:rPr>
          <w:rFonts w:ascii="GHEA Grapalat" w:hAnsi="GHEA Grapalat" w:cs="Calibri"/>
          <w:b/>
          <w:bCs/>
          <w:iCs/>
          <w:sz w:val="18"/>
          <w:szCs w:val="18"/>
          <w:u w:val="single"/>
          <w:lang w:val="hy-AM"/>
        </w:rPr>
        <w:t xml:space="preserve">41. </w:t>
      </w:r>
      <w:r w:rsidRPr="006105D5">
        <w:rPr>
          <w:rFonts w:ascii="GHEA Grapalat" w:hAnsi="GHEA Grapalat" w:cs="Calibri"/>
          <w:b/>
          <w:bCs/>
          <w:iCs/>
          <w:sz w:val="18"/>
          <w:szCs w:val="18"/>
          <w:u w:val="single"/>
          <w:lang w:val="hy-AM"/>
        </w:rPr>
        <w:t>Путепровод</w:t>
      </w:r>
      <w:r w:rsidRPr="00194A74">
        <w:rPr>
          <w:rFonts w:ascii="GHEA Grapalat" w:hAnsi="GHEA Grapalat" w:cs="Calibri"/>
          <w:b/>
          <w:bCs/>
          <w:iCs/>
          <w:sz w:val="18"/>
          <w:szCs w:val="18"/>
          <w:u w:val="single"/>
          <w:lang w:val="hy-AM"/>
        </w:rPr>
        <w:t xml:space="preserve"> </w:t>
      </w:r>
      <w:r w:rsidRPr="007B0104">
        <w:rPr>
          <w:rFonts w:ascii="GHEA Grapalat" w:hAnsi="GHEA Grapalat" w:cs="Calibri"/>
          <w:b/>
          <w:bCs/>
          <w:iCs/>
          <w:sz w:val="18"/>
          <w:szCs w:val="18"/>
          <w:u w:val="single"/>
          <w:lang w:val="hy-AM"/>
        </w:rPr>
        <w:t xml:space="preserve">на </w:t>
      </w:r>
      <w:r>
        <w:rPr>
          <w:rFonts w:ascii="GHEA Grapalat" w:hAnsi="GHEA Grapalat" w:cs="Calibri"/>
          <w:b/>
          <w:bCs/>
          <w:iCs/>
          <w:sz w:val="18"/>
          <w:szCs w:val="18"/>
          <w:u w:val="single"/>
        </w:rPr>
        <w:t>Цицернакабердском шоссе</w:t>
      </w:r>
    </w:p>
    <w:p w14:paraId="1A3CA078" w14:textId="77777777" w:rsidR="00CD0626" w:rsidRPr="002A343B" w:rsidRDefault="00CD0626" w:rsidP="00CD0626">
      <w:pPr>
        <w:jc w:val="both"/>
        <w:rPr>
          <w:rFonts w:ascii="GHEA Grapalat" w:hAnsi="GHEA Grapalat" w:cs="Calibri"/>
          <w:bCs/>
          <w:iCs/>
          <w:sz w:val="4"/>
          <w:szCs w:val="4"/>
          <w:lang w:val="hy-AM"/>
        </w:rPr>
      </w:pPr>
      <w:r w:rsidRPr="002A343B">
        <w:rPr>
          <w:rFonts w:ascii="GHEA Grapalat" w:hAnsi="GHEA Grapalat" w:cs="Calibri"/>
          <w:bCs/>
          <w:iCs/>
          <w:sz w:val="4"/>
          <w:szCs w:val="4"/>
          <w:lang w:val="hy-AM"/>
        </w:rPr>
        <w:t xml:space="preserve"> </w:t>
      </w:r>
    </w:p>
    <w:p w14:paraId="22E4E9F9"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w:t>
      </w:r>
      <w:r>
        <w:rPr>
          <w:rFonts w:ascii="GHEA Grapalat" w:hAnsi="GHEA Grapalat" w:cs="Calibri"/>
          <w:bCs/>
          <w:iCs/>
          <w:sz w:val="18"/>
          <w:szCs w:val="18"/>
        </w:rPr>
        <w:t xml:space="preserve"> Обеспечение бесперебойной работы водоотводной системы,</w:t>
      </w:r>
    </w:p>
    <w:p w14:paraId="42F0A8C8"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2.</w:t>
      </w:r>
      <w:r w:rsidRPr="00F0579E">
        <w:rPr>
          <w:rFonts w:ascii="GHEA Grapalat" w:hAnsi="GHEA Grapalat" w:cs="Calibri"/>
          <w:bCs/>
          <w:iCs/>
          <w:sz w:val="18"/>
          <w:szCs w:val="18"/>
          <w:lang w:val="hy-AM"/>
        </w:rPr>
        <w:t xml:space="preserve"> При необходимости </w:t>
      </w:r>
      <w:r w:rsidRPr="001F09C9">
        <w:rPr>
          <w:rFonts w:ascii="GHEA Grapalat" w:hAnsi="GHEA Grapalat" w:cs="Calibri"/>
          <w:bCs/>
          <w:iCs/>
          <w:sz w:val="18"/>
          <w:szCs w:val="18"/>
          <w:lang w:val="hy-AM"/>
        </w:rPr>
        <w:t>исправление, укрепление и покраска</w:t>
      </w:r>
      <w:r w:rsidRPr="00F0579E">
        <w:rPr>
          <w:rFonts w:ascii="GHEA Grapalat" w:hAnsi="GHEA Grapalat" w:cs="Calibri"/>
          <w:bCs/>
          <w:iCs/>
          <w:sz w:val="18"/>
          <w:szCs w:val="18"/>
          <w:lang w:val="hy-AM"/>
        </w:rPr>
        <w:t xml:space="preserve"> бетонных ограждений</w:t>
      </w:r>
      <w:r w:rsidRPr="001F09C9">
        <w:rPr>
          <w:rFonts w:ascii="GHEA Grapalat" w:hAnsi="GHEA Grapalat" w:cs="Calibri"/>
          <w:bCs/>
          <w:iCs/>
          <w:sz w:val="18"/>
          <w:szCs w:val="18"/>
          <w:lang w:val="hy-AM"/>
        </w:rPr>
        <w:t>,</w:t>
      </w:r>
      <w:r w:rsidRPr="000F7DDE">
        <w:rPr>
          <w:rFonts w:ascii="GHEA Grapalat" w:hAnsi="GHEA Grapalat" w:cs="Calibri"/>
          <w:bCs/>
          <w:iCs/>
          <w:sz w:val="18"/>
          <w:szCs w:val="18"/>
          <w:lang w:val="hy-AM"/>
        </w:rPr>
        <w:t xml:space="preserve"> </w:t>
      </w:r>
    </w:p>
    <w:p w14:paraId="2587EAC2"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3.</w:t>
      </w:r>
      <w:r w:rsidRPr="002465CC">
        <w:rPr>
          <w:rFonts w:ascii="GHEA Grapalat" w:hAnsi="GHEA Grapalat" w:cs="Calibri"/>
          <w:bCs/>
          <w:iCs/>
          <w:sz w:val="18"/>
          <w:szCs w:val="18"/>
          <w:lang w:val="hy-AM"/>
        </w:rPr>
        <w:t xml:space="preserve"> Периодическ</w:t>
      </w:r>
      <w:r w:rsidRPr="000A677A">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0A677A">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пролетных конструкций</w:t>
      </w:r>
      <w:r>
        <w:rPr>
          <w:rFonts w:ascii="GHEA Grapalat" w:hAnsi="GHEA Grapalat" w:cs="Calibri"/>
          <w:bCs/>
          <w:iCs/>
          <w:sz w:val="18"/>
          <w:szCs w:val="18"/>
        </w:rPr>
        <w:t xml:space="preserve"> и стен</w:t>
      </w:r>
      <w:r w:rsidRPr="002465CC">
        <w:rPr>
          <w:rFonts w:ascii="GHEA Grapalat" w:hAnsi="GHEA Grapalat" w:cs="Calibri"/>
          <w:bCs/>
          <w:iCs/>
          <w:sz w:val="18"/>
          <w:szCs w:val="18"/>
          <w:lang w:val="hy-AM"/>
        </w:rPr>
        <w:t xml:space="preserve">, при </w:t>
      </w:r>
      <w:r>
        <w:rPr>
          <w:rFonts w:ascii="GHEA Grapalat" w:hAnsi="GHEA Grapalat" w:cs="Calibri"/>
          <w:bCs/>
          <w:iCs/>
          <w:sz w:val="18"/>
          <w:szCs w:val="18"/>
        </w:rPr>
        <w:t xml:space="preserve"> необходимости </w:t>
      </w:r>
      <w:r w:rsidRPr="002465CC">
        <w:rPr>
          <w:rFonts w:ascii="GHEA Grapalat" w:hAnsi="GHEA Grapalat" w:cs="Calibri"/>
          <w:bCs/>
          <w:iCs/>
          <w:sz w:val="18"/>
          <w:szCs w:val="18"/>
          <w:lang w:val="hy-AM"/>
        </w:rPr>
        <w:t>исполнение ремонт</w:t>
      </w:r>
      <w:r w:rsidRPr="000A677A">
        <w:rPr>
          <w:rFonts w:ascii="GHEA Grapalat" w:hAnsi="GHEA Grapalat" w:cs="Calibri"/>
          <w:bCs/>
          <w:iCs/>
          <w:sz w:val="18"/>
          <w:szCs w:val="18"/>
          <w:lang w:val="hy-AM"/>
        </w:rPr>
        <w:t>ных работ,</w:t>
      </w:r>
    </w:p>
    <w:p w14:paraId="6A45CFBE"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4.</w:t>
      </w:r>
      <w:r>
        <w:rPr>
          <w:rFonts w:ascii="GHEA Grapalat" w:hAnsi="GHEA Grapalat" w:cs="Calibri"/>
          <w:bCs/>
          <w:iCs/>
          <w:sz w:val="18"/>
          <w:szCs w:val="18"/>
        </w:rPr>
        <w:t xml:space="preserve"> Очистка низов ферм крайних опор.</w:t>
      </w:r>
    </w:p>
    <w:p w14:paraId="133F9FDE" w14:textId="77777777" w:rsidR="00CD0626" w:rsidRPr="00634656" w:rsidRDefault="00CD0626" w:rsidP="00CD0626">
      <w:pPr>
        <w:rPr>
          <w:rFonts w:ascii="GHEA Grapalat" w:hAnsi="GHEA Grapalat" w:cs="Calibri"/>
          <w:b/>
          <w:bCs/>
          <w:iCs/>
          <w:sz w:val="18"/>
          <w:szCs w:val="18"/>
          <w:u w:val="single"/>
        </w:rPr>
      </w:pPr>
      <w:r>
        <w:rPr>
          <w:rFonts w:ascii="GHEA Grapalat" w:hAnsi="GHEA Grapalat" w:cs="Calibri"/>
          <w:b/>
          <w:bCs/>
          <w:iCs/>
          <w:sz w:val="18"/>
          <w:szCs w:val="18"/>
          <w:u w:val="single"/>
          <w:lang w:val="hy-AM"/>
        </w:rPr>
        <w:lastRenderedPageBreak/>
        <w:t>42</w:t>
      </w:r>
      <w:r>
        <w:rPr>
          <w:rFonts w:ascii="GHEA Grapalat" w:hAnsi="GHEA Grapalat" w:cs="Calibri"/>
          <w:b/>
          <w:bCs/>
          <w:iCs/>
          <w:sz w:val="18"/>
          <w:szCs w:val="18"/>
          <w:u w:val="single"/>
        </w:rPr>
        <w:t>.</w:t>
      </w:r>
      <w:r w:rsidRPr="00E434C7">
        <w:rPr>
          <w:rFonts w:ascii="GHEA Grapalat" w:hAnsi="GHEA Grapalat" w:cs="Calibri"/>
          <w:b/>
          <w:bCs/>
          <w:iCs/>
          <w:sz w:val="18"/>
          <w:szCs w:val="18"/>
          <w:u w:val="single"/>
        </w:rPr>
        <w:t xml:space="preserve"> </w:t>
      </w:r>
      <w:r>
        <w:rPr>
          <w:rFonts w:ascii="GHEA Grapalat" w:hAnsi="GHEA Grapalat" w:cs="Calibri"/>
          <w:b/>
          <w:bCs/>
          <w:iCs/>
          <w:sz w:val="18"/>
          <w:szCs w:val="18"/>
          <w:u w:val="single"/>
        </w:rPr>
        <w:t>Maгистраль Давидашена ПК</w:t>
      </w:r>
      <w:r>
        <w:rPr>
          <w:rFonts w:ascii="GHEA Grapalat" w:hAnsi="GHEA Grapalat" w:cs="Calibri"/>
          <w:b/>
          <w:bCs/>
          <w:iCs/>
          <w:sz w:val="18"/>
          <w:szCs w:val="18"/>
          <w:u w:val="single"/>
          <w:lang w:val="hy-AM"/>
        </w:rPr>
        <w:t>4</w:t>
      </w:r>
      <w:r>
        <w:rPr>
          <w:rFonts w:ascii="GHEA Grapalat" w:hAnsi="GHEA Grapalat" w:cs="Calibri"/>
          <w:b/>
          <w:bCs/>
          <w:iCs/>
          <w:sz w:val="18"/>
          <w:szCs w:val="18"/>
          <w:u w:val="single"/>
        </w:rPr>
        <w:t>+</w:t>
      </w:r>
      <w:r>
        <w:rPr>
          <w:rFonts w:ascii="GHEA Grapalat" w:hAnsi="GHEA Grapalat" w:cs="Calibri"/>
          <w:b/>
          <w:bCs/>
          <w:iCs/>
          <w:sz w:val="18"/>
          <w:szCs w:val="18"/>
          <w:u w:val="single"/>
          <w:lang w:val="hy-AM"/>
        </w:rPr>
        <w:t>62</w:t>
      </w:r>
      <w:r>
        <w:rPr>
          <w:rFonts w:ascii="GHEA Grapalat" w:hAnsi="GHEA Grapalat" w:cs="Calibri"/>
          <w:b/>
          <w:bCs/>
          <w:iCs/>
          <w:sz w:val="18"/>
          <w:szCs w:val="18"/>
          <w:u w:val="single"/>
        </w:rPr>
        <w:t xml:space="preserve"> для объезда г,Еревана</w:t>
      </w:r>
    </w:p>
    <w:p w14:paraId="0AE4B416" w14:textId="77777777" w:rsidR="00CD0626" w:rsidRPr="00E02D60" w:rsidRDefault="00CD0626" w:rsidP="00CD0626">
      <w:pPr>
        <w:rPr>
          <w:rFonts w:ascii="GHEA Grapalat" w:hAnsi="GHEA Grapalat" w:cs="Calibri"/>
          <w:b/>
          <w:bCs/>
          <w:iCs/>
          <w:sz w:val="10"/>
          <w:szCs w:val="10"/>
          <w:u w:val="single"/>
        </w:rPr>
      </w:pPr>
    </w:p>
    <w:p w14:paraId="02DD5875" w14:textId="77777777" w:rsidR="00CD0626" w:rsidRPr="006E0546" w:rsidRDefault="00CD0626" w:rsidP="00CD0626">
      <w:pPr>
        <w:jc w:val="both"/>
        <w:rPr>
          <w:rFonts w:ascii="GHEA Grapalat" w:hAnsi="GHEA Grapalat" w:cs="Calibri"/>
          <w:bCs/>
          <w:iCs/>
          <w:sz w:val="18"/>
          <w:szCs w:val="18"/>
        </w:rPr>
      </w:pPr>
      <w:r>
        <w:rPr>
          <w:rFonts w:ascii="GHEA Grapalat" w:hAnsi="GHEA Grapalat" w:cs="Calibri"/>
          <w:bCs/>
          <w:iCs/>
          <w:sz w:val="18"/>
          <w:szCs w:val="18"/>
        </w:rPr>
        <w:t>Длина</w:t>
      </w:r>
      <w:r w:rsidRPr="000F7DDE">
        <w:rPr>
          <w:rFonts w:ascii="GHEA Grapalat" w:hAnsi="GHEA Grapalat" w:cs="Calibri"/>
          <w:bCs/>
          <w:iCs/>
          <w:sz w:val="18"/>
          <w:szCs w:val="18"/>
          <w:lang w:val="hy-AM"/>
        </w:rPr>
        <w:t xml:space="preserve"> – </w:t>
      </w:r>
      <w:r>
        <w:rPr>
          <w:rFonts w:ascii="GHEA Grapalat" w:hAnsi="GHEA Grapalat" w:cs="Calibri"/>
          <w:bCs/>
          <w:iCs/>
          <w:sz w:val="18"/>
          <w:szCs w:val="18"/>
        </w:rPr>
        <w:t>3</w:t>
      </w:r>
      <w:r>
        <w:rPr>
          <w:rFonts w:ascii="GHEA Grapalat" w:hAnsi="GHEA Grapalat" w:cs="Calibri"/>
          <w:bCs/>
          <w:iCs/>
          <w:sz w:val="18"/>
          <w:szCs w:val="18"/>
          <w:lang w:val="hy-AM"/>
        </w:rPr>
        <w:t>7,25</w:t>
      </w:r>
      <w:r>
        <w:rPr>
          <w:rFonts w:ascii="GHEA Grapalat" w:hAnsi="GHEA Grapalat" w:cs="Calibri"/>
          <w:bCs/>
          <w:iCs/>
          <w:sz w:val="18"/>
          <w:szCs w:val="18"/>
        </w:rPr>
        <w:t>м</w:t>
      </w:r>
    </w:p>
    <w:p w14:paraId="00973748" w14:textId="77777777" w:rsidR="00CD0626" w:rsidRPr="006E0546" w:rsidRDefault="00CD0626" w:rsidP="00CD0626">
      <w:pPr>
        <w:jc w:val="both"/>
        <w:rPr>
          <w:rFonts w:ascii="GHEA Grapalat" w:hAnsi="GHEA Grapalat" w:cs="Calibri"/>
          <w:bCs/>
          <w:iCs/>
          <w:sz w:val="18"/>
          <w:szCs w:val="18"/>
        </w:rPr>
      </w:pPr>
      <w:r w:rsidRPr="00BF6F03">
        <w:rPr>
          <w:rFonts w:ascii="GHEA Grapalat" w:hAnsi="GHEA Grapalat" w:cs="Calibri"/>
          <w:bCs/>
          <w:iCs/>
          <w:sz w:val="18"/>
          <w:szCs w:val="18"/>
          <w:lang w:val="hy-AM"/>
        </w:rPr>
        <w:t>Ширина</w:t>
      </w:r>
      <w:r>
        <w:rPr>
          <w:rFonts w:ascii="GHEA Grapalat" w:hAnsi="GHEA Grapalat" w:cs="Calibri"/>
          <w:bCs/>
          <w:iCs/>
          <w:sz w:val="18"/>
          <w:szCs w:val="18"/>
          <w:lang w:val="hy-AM"/>
        </w:rPr>
        <w:t xml:space="preserve"> – 37,5</w:t>
      </w:r>
      <w:r>
        <w:rPr>
          <w:rFonts w:ascii="GHEA Grapalat" w:hAnsi="GHEA Grapalat" w:cs="Calibri"/>
          <w:bCs/>
          <w:iCs/>
          <w:sz w:val="18"/>
          <w:szCs w:val="18"/>
        </w:rPr>
        <w:t>м</w:t>
      </w:r>
    </w:p>
    <w:p w14:paraId="4430702B" w14:textId="77777777" w:rsidR="00CD0626" w:rsidRPr="006E0546" w:rsidRDefault="00CD0626" w:rsidP="00CD0626">
      <w:pPr>
        <w:jc w:val="both"/>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 </w:t>
      </w:r>
      <w:r>
        <w:rPr>
          <w:rFonts w:ascii="GHEA Grapalat" w:hAnsi="GHEA Grapalat" w:cs="Calibri"/>
          <w:bCs/>
          <w:iCs/>
          <w:sz w:val="18"/>
          <w:szCs w:val="18"/>
          <w:lang w:val="hy-AM"/>
        </w:rPr>
        <w:t>2</w:t>
      </w:r>
      <w:r w:rsidRPr="000F7DDE">
        <w:rPr>
          <w:rFonts w:ascii="GHEA Grapalat" w:hAnsi="GHEA Grapalat" w:cs="Calibri"/>
          <w:bCs/>
          <w:iCs/>
          <w:sz w:val="18"/>
          <w:szCs w:val="18"/>
          <w:lang w:val="hy-AM"/>
        </w:rPr>
        <w:t>x</w:t>
      </w:r>
      <w:r>
        <w:rPr>
          <w:rFonts w:ascii="GHEA Grapalat" w:hAnsi="GHEA Grapalat" w:cs="Calibri"/>
          <w:bCs/>
          <w:iCs/>
          <w:sz w:val="18"/>
          <w:szCs w:val="18"/>
          <w:lang w:val="hy-AM"/>
        </w:rPr>
        <w:t>1</w:t>
      </w:r>
      <w:r w:rsidRPr="000F7DDE">
        <w:rPr>
          <w:rFonts w:ascii="GHEA Grapalat" w:hAnsi="GHEA Grapalat" w:cs="Calibri"/>
          <w:bCs/>
          <w:iCs/>
          <w:sz w:val="18"/>
          <w:szCs w:val="18"/>
          <w:lang w:val="hy-AM"/>
        </w:rPr>
        <w:t xml:space="preserve">8 </w:t>
      </w:r>
      <w:r>
        <w:rPr>
          <w:rFonts w:ascii="GHEA Grapalat" w:hAnsi="GHEA Grapalat" w:cs="Calibri"/>
          <w:bCs/>
          <w:iCs/>
          <w:sz w:val="18"/>
          <w:szCs w:val="18"/>
        </w:rPr>
        <w:t>м</w:t>
      </w:r>
      <w:r w:rsidRPr="000F7DDE">
        <w:rPr>
          <w:rFonts w:ascii="GHEA Grapalat" w:hAnsi="GHEA Grapalat" w:cs="Calibri"/>
          <w:bCs/>
          <w:iCs/>
          <w:sz w:val="18"/>
          <w:szCs w:val="18"/>
          <w:lang w:val="hy-AM"/>
        </w:rPr>
        <w:t xml:space="preserve">, </w:t>
      </w:r>
      <w:r>
        <w:rPr>
          <w:rFonts w:ascii="GHEA Grapalat" w:hAnsi="GHEA Grapalat" w:cs="Calibri"/>
          <w:bCs/>
          <w:iCs/>
          <w:sz w:val="18"/>
          <w:szCs w:val="18"/>
        </w:rPr>
        <w:t>ж/б</w:t>
      </w:r>
    </w:p>
    <w:p w14:paraId="114BF623" w14:textId="77777777" w:rsidR="00CD0626" w:rsidRPr="006E0546" w:rsidRDefault="00CD0626" w:rsidP="00CD0626">
      <w:pPr>
        <w:jc w:val="both"/>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w:t>
      </w:r>
      <w:r>
        <w:rPr>
          <w:rFonts w:ascii="GHEA Grapalat" w:hAnsi="GHEA Grapalat" w:cs="Calibri"/>
          <w:bCs/>
          <w:iCs/>
          <w:sz w:val="18"/>
          <w:szCs w:val="18"/>
          <w:lang w:val="hy-AM"/>
        </w:rPr>
        <w:t>–</w:t>
      </w:r>
      <w:r w:rsidRPr="000F7DDE">
        <w:rPr>
          <w:rFonts w:ascii="GHEA Grapalat" w:hAnsi="GHEA Grapalat" w:cs="Calibri"/>
          <w:bCs/>
          <w:iCs/>
          <w:sz w:val="18"/>
          <w:szCs w:val="18"/>
          <w:lang w:val="hy-AM"/>
        </w:rPr>
        <w:t xml:space="preserve"> </w:t>
      </w:r>
      <w:r>
        <w:rPr>
          <w:rFonts w:ascii="GHEA Grapalat" w:hAnsi="GHEA Grapalat" w:cs="Calibri"/>
          <w:bCs/>
          <w:iCs/>
          <w:sz w:val="18"/>
          <w:szCs w:val="18"/>
          <w:lang w:val="hy-AM"/>
        </w:rPr>
        <w:t>1</w:t>
      </w:r>
      <w:r>
        <w:rPr>
          <w:rFonts w:ascii="GHEA Grapalat" w:hAnsi="GHEA Grapalat" w:cs="Calibri"/>
          <w:bCs/>
          <w:iCs/>
          <w:sz w:val="18"/>
          <w:szCs w:val="18"/>
        </w:rPr>
        <w:t>,</w:t>
      </w:r>
      <w:r>
        <w:rPr>
          <w:rFonts w:ascii="GHEA Grapalat" w:hAnsi="GHEA Grapalat" w:cs="Calibri"/>
          <w:bCs/>
          <w:iCs/>
          <w:sz w:val="18"/>
          <w:szCs w:val="18"/>
          <w:lang w:val="hy-AM"/>
        </w:rPr>
        <w:t>9</w:t>
      </w:r>
      <w:r w:rsidRPr="000F7DDE">
        <w:rPr>
          <w:rFonts w:ascii="GHEA Grapalat" w:hAnsi="GHEA Grapalat" w:cs="Calibri"/>
          <w:bCs/>
          <w:iCs/>
          <w:sz w:val="18"/>
          <w:szCs w:val="18"/>
          <w:lang w:val="hy-AM"/>
        </w:rPr>
        <w:t>9+</w:t>
      </w:r>
      <w:r>
        <w:rPr>
          <w:rFonts w:ascii="GHEA Grapalat" w:hAnsi="GHEA Grapalat" w:cs="Calibri"/>
          <w:bCs/>
          <w:iCs/>
          <w:sz w:val="18"/>
          <w:szCs w:val="18"/>
        </w:rPr>
        <w:t>1</w:t>
      </w:r>
      <w:r>
        <w:rPr>
          <w:rFonts w:ascii="GHEA Grapalat" w:hAnsi="GHEA Grapalat" w:cs="Calibri"/>
          <w:bCs/>
          <w:iCs/>
          <w:sz w:val="18"/>
          <w:szCs w:val="18"/>
          <w:lang w:val="hy-AM"/>
        </w:rPr>
        <w:t>2</w:t>
      </w:r>
      <w:r>
        <w:rPr>
          <w:rFonts w:ascii="GHEA Grapalat" w:hAnsi="GHEA Grapalat" w:cs="Calibri"/>
          <w:bCs/>
          <w:iCs/>
          <w:sz w:val="18"/>
          <w:szCs w:val="18"/>
        </w:rPr>
        <w:t>,</w:t>
      </w:r>
      <w:r>
        <w:rPr>
          <w:rFonts w:ascii="GHEA Grapalat" w:hAnsi="GHEA Grapalat" w:cs="Calibri"/>
          <w:bCs/>
          <w:iCs/>
          <w:sz w:val="18"/>
          <w:szCs w:val="18"/>
          <w:lang w:val="hy-AM"/>
        </w:rPr>
        <w:t>335</w:t>
      </w:r>
      <w:r>
        <w:rPr>
          <w:rFonts w:ascii="GHEA Grapalat" w:hAnsi="GHEA Grapalat" w:cs="Calibri"/>
          <w:bCs/>
          <w:iCs/>
          <w:sz w:val="18"/>
          <w:szCs w:val="18"/>
        </w:rPr>
        <w:t>+</w:t>
      </w:r>
      <w:r>
        <w:rPr>
          <w:rFonts w:ascii="GHEA Grapalat" w:hAnsi="GHEA Grapalat" w:cs="Calibri"/>
          <w:bCs/>
          <w:iCs/>
          <w:sz w:val="18"/>
          <w:szCs w:val="18"/>
          <w:lang w:val="hy-AM"/>
        </w:rPr>
        <w:t>16</w:t>
      </w:r>
      <w:r>
        <w:rPr>
          <w:rFonts w:ascii="GHEA Grapalat" w:hAnsi="GHEA Grapalat" w:cs="Calibri"/>
          <w:bCs/>
          <w:iCs/>
          <w:sz w:val="18"/>
          <w:szCs w:val="18"/>
        </w:rPr>
        <w:t>,</w:t>
      </w:r>
      <w:r>
        <w:rPr>
          <w:rFonts w:ascii="GHEA Grapalat" w:hAnsi="GHEA Grapalat" w:cs="Calibri"/>
          <w:bCs/>
          <w:iCs/>
          <w:sz w:val="18"/>
          <w:szCs w:val="18"/>
          <w:lang w:val="hy-AM"/>
        </w:rPr>
        <w:t>335+1,99</w:t>
      </w:r>
      <w:r>
        <w:rPr>
          <w:rFonts w:ascii="GHEA Grapalat" w:hAnsi="GHEA Grapalat" w:cs="Calibri"/>
          <w:bCs/>
          <w:iCs/>
          <w:sz w:val="18"/>
          <w:szCs w:val="18"/>
        </w:rPr>
        <w:t>м</w:t>
      </w:r>
    </w:p>
    <w:p w14:paraId="2A2E5F41"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w:t>
      </w:r>
      <w:r>
        <w:rPr>
          <w:rFonts w:ascii="GHEA Grapalat" w:hAnsi="GHEA Grapalat" w:cs="Calibri"/>
          <w:bCs/>
          <w:iCs/>
          <w:sz w:val="18"/>
          <w:szCs w:val="18"/>
        </w:rPr>
        <w:t>А</w:t>
      </w:r>
      <w:r w:rsidRPr="000F7DDE">
        <w:rPr>
          <w:rFonts w:ascii="GHEA Grapalat" w:hAnsi="GHEA Grapalat" w:cs="Calibri"/>
          <w:bCs/>
          <w:iCs/>
          <w:sz w:val="18"/>
          <w:szCs w:val="18"/>
          <w:lang w:val="hy-AM"/>
        </w:rPr>
        <w:t>-</w:t>
      </w:r>
      <w:r>
        <w:rPr>
          <w:rFonts w:ascii="GHEA Grapalat" w:hAnsi="GHEA Grapalat" w:cs="Calibri"/>
          <w:bCs/>
          <w:iCs/>
          <w:sz w:val="18"/>
          <w:szCs w:val="18"/>
        </w:rPr>
        <w:t>14</w:t>
      </w:r>
      <w:r w:rsidRPr="000F7DDE">
        <w:rPr>
          <w:rFonts w:ascii="GHEA Grapalat" w:hAnsi="GHEA Grapalat" w:cs="Calibri"/>
          <w:bCs/>
          <w:iCs/>
          <w:sz w:val="18"/>
          <w:szCs w:val="18"/>
          <w:lang w:val="hy-AM"/>
        </w:rPr>
        <w:t>, HK-80</w:t>
      </w:r>
    </w:p>
    <w:p w14:paraId="5008FF7A" w14:textId="77777777" w:rsidR="00CD0626" w:rsidRPr="000F7DDE" w:rsidRDefault="00CD0626" w:rsidP="00CD0626">
      <w:pPr>
        <w:jc w:val="both"/>
        <w:rPr>
          <w:rFonts w:ascii="GHEA Grapalat" w:hAnsi="GHEA Grapalat" w:cs="Calibri"/>
          <w:bCs/>
          <w:iCs/>
          <w:sz w:val="18"/>
          <w:szCs w:val="18"/>
          <w:lang w:val="hy-AM"/>
        </w:rPr>
      </w:pPr>
      <w:r w:rsidRPr="00500A60">
        <w:rPr>
          <w:rFonts w:ascii="GHEA Grapalat" w:hAnsi="GHEA Grapalat" w:cs="Calibri"/>
          <w:bCs/>
          <w:iCs/>
          <w:sz w:val="18"/>
          <w:szCs w:val="18"/>
          <w:lang w:val="hy-AM"/>
        </w:rPr>
        <w:t>Дата строительства</w:t>
      </w:r>
      <w:r w:rsidRPr="000F7DDE">
        <w:rPr>
          <w:rFonts w:ascii="GHEA Grapalat" w:hAnsi="GHEA Grapalat" w:cs="Calibri"/>
          <w:bCs/>
          <w:iCs/>
          <w:sz w:val="18"/>
          <w:szCs w:val="18"/>
          <w:lang w:val="hy-AM"/>
        </w:rPr>
        <w:t xml:space="preserve"> </w:t>
      </w:r>
      <w:r>
        <w:rPr>
          <w:rFonts w:ascii="GHEA Grapalat" w:hAnsi="GHEA Grapalat" w:cs="Calibri"/>
          <w:bCs/>
          <w:iCs/>
          <w:sz w:val="18"/>
          <w:szCs w:val="18"/>
          <w:lang w:val="hy-AM"/>
        </w:rPr>
        <w:t xml:space="preserve">– </w:t>
      </w:r>
      <w:r>
        <w:rPr>
          <w:rFonts w:ascii="GHEA Grapalat" w:hAnsi="GHEA Grapalat" w:cs="Calibri"/>
          <w:bCs/>
          <w:iCs/>
          <w:sz w:val="18"/>
          <w:szCs w:val="18"/>
        </w:rPr>
        <w:t>2018</w:t>
      </w:r>
      <w:r w:rsidRPr="00282CF0">
        <w:rPr>
          <w:rFonts w:ascii="GHEA Grapalat" w:hAnsi="GHEA Grapalat" w:cs="Calibri"/>
          <w:bCs/>
          <w:iCs/>
          <w:sz w:val="18"/>
          <w:szCs w:val="18"/>
          <w:lang w:val="hy-AM"/>
        </w:rPr>
        <w:t>г</w:t>
      </w:r>
      <w:r w:rsidRPr="000F7DDE">
        <w:rPr>
          <w:rFonts w:ascii="GHEA Grapalat" w:hAnsi="GHEA Grapalat" w:cs="Calibri"/>
          <w:bCs/>
          <w:iCs/>
          <w:sz w:val="18"/>
          <w:szCs w:val="18"/>
          <w:lang w:val="hy-AM"/>
        </w:rPr>
        <w:t>.</w:t>
      </w:r>
    </w:p>
    <w:p w14:paraId="043DD460"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w:t>
      </w:r>
      <w:r w:rsidRPr="000B2BA7">
        <w:rPr>
          <w:rFonts w:ascii="GHEA Grapalat" w:hAnsi="GHEA Grapalat" w:cs="Calibri"/>
          <w:bCs/>
          <w:iCs/>
          <w:sz w:val="18"/>
          <w:szCs w:val="18"/>
          <w:lang w:val="hy-AM"/>
        </w:rPr>
        <w:t xml:space="preserve"> </w:t>
      </w:r>
      <w:r w:rsidRPr="00282CF0">
        <w:rPr>
          <w:rFonts w:ascii="GHEA Grapalat" w:hAnsi="GHEA Grapalat" w:cs="Calibri"/>
          <w:bCs/>
          <w:iCs/>
          <w:sz w:val="18"/>
          <w:szCs w:val="18"/>
          <w:lang w:val="hy-AM"/>
        </w:rPr>
        <w:t>Периоди</w:t>
      </w:r>
      <w:r w:rsidRPr="000B2BA7">
        <w:rPr>
          <w:rFonts w:ascii="GHEA Grapalat" w:hAnsi="GHEA Grapalat" w:cs="Calibri"/>
          <w:bCs/>
          <w:iCs/>
          <w:sz w:val="18"/>
          <w:szCs w:val="18"/>
          <w:lang w:val="hy-AM"/>
        </w:rPr>
        <w:t xml:space="preserve">ческий осмотр опорных частей, очистка, покраска и замазка, </w:t>
      </w:r>
    </w:p>
    <w:p w14:paraId="53090D50"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w:t>
      </w:r>
      <w:r>
        <w:rPr>
          <w:rFonts w:ascii="GHEA Grapalat" w:hAnsi="GHEA Grapalat" w:cs="Calibri"/>
          <w:bCs/>
          <w:iCs/>
          <w:sz w:val="18"/>
          <w:szCs w:val="18"/>
        </w:rPr>
        <w:t>Очистка водоотводных труб, обеспечение бесперебойной работы водоотводной системы,</w:t>
      </w:r>
    </w:p>
    <w:p w14:paraId="1D5096DF" w14:textId="77777777" w:rsidR="00CD0626" w:rsidRDefault="00CD0626" w:rsidP="00CD0626">
      <w:pPr>
        <w:rPr>
          <w:rFonts w:ascii="GHEA Grapalat" w:hAnsi="GHEA Grapalat" w:cs="Calibri"/>
          <w:bCs/>
          <w:iCs/>
          <w:sz w:val="18"/>
          <w:szCs w:val="18"/>
        </w:rPr>
      </w:pPr>
      <w:r>
        <w:rPr>
          <w:rFonts w:ascii="GHEA Grapalat" w:hAnsi="GHEA Grapalat" w:cs="Calibri"/>
          <w:bCs/>
          <w:iCs/>
          <w:sz w:val="18"/>
          <w:szCs w:val="18"/>
        </w:rPr>
        <w:t>3</w:t>
      </w:r>
      <w:r w:rsidRPr="000F7DDE">
        <w:rPr>
          <w:rFonts w:ascii="GHEA Grapalat" w:hAnsi="GHEA Grapalat" w:cs="Calibri"/>
          <w:bCs/>
          <w:iCs/>
          <w:sz w:val="18"/>
          <w:szCs w:val="18"/>
          <w:lang w:val="hy-AM"/>
        </w:rPr>
        <w:t>.</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BC7A77">
        <w:rPr>
          <w:rFonts w:ascii="GHEA Grapalat" w:hAnsi="GHEA Grapalat" w:cs="Calibri"/>
          <w:bCs/>
          <w:iCs/>
          <w:sz w:val="18"/>
          <w:szCs w:val="18"/>
          <w:lang w:val="hy-AM"/>
        </w:rPr>
        <w:t xml:space="preserve">конструкций пролетов, </w:t>
      </w:r>
      <w:r w:rsidRPr="000F1126">
        <w:rPr>
          <w:rFonts w:ascii="GHEA Grapalat" w:hAnsi="GHEA Grapalat" w:cs="Calibri"/>
          <w:bCs/>
          <w:iCs/>
          <w:sz w:val="18"/>
          <w:szCs w:val="18"/>
          <w:lang w:val="hy-AM"/>
        </w:rPr>
        <w:t xml:space="preserve">при обнаружении трещин 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37B8B690" w14:textId="77777777" w:rsidR="00CD0626" w:rsidRDefault="00CD0626" w:rsidP="00CD0626">
      <w:pPr>
        <w:rPr>
          <w:rFonts w:ascii="GHEA Grapalat" w:hAnsi="GHEA Grapalat" w:cs="Calibri"/>
          <w:bCs/>
          <w:iCs/>
          <w:sz w:val="18"/>
          <w:szCs w:val="18"/>
        </w:rPr>
      </w:pPr>
      <w:r>
        <w:rPr>
          <w:rFonts w:ascii="GHEA Grapalat" w:hAnsi="GHEA Grapalat" w:cs="Calibri"/>
          <w:bCs/>
          <w:iCs/>
          <w:sz w:val="18"/>
          <w:szCs w:val="18"/>
        </w:rPr>
        <w:t>4</w:t>
      </w:r>
      <w:r w:rsidRPr="000F7DDE">
        <w:rPr>
          <w:rFonts w:ascii="GHEA Grapalat" w:hAnsi="GHEA Grapalat" w:cs="Calibri"/>
          <w:bCs/>
          <w:iCs/>
          <w:sz w:val="18"/>
          <w:szCs w:val="18"/>
          <w:lang w:val="hy-AM"/>
        </w:rPr>
        <w:t>.</w:t>
      </w:r>
      <w:r>
        <w:rPr>
          <w:rFonts w:ascii="GHEA Grapalat" w:hAnsi="GHEA Grapalat" w:cs="Calibri"/>
          <w:bCs/>
          <w:iCs/>
          <w:sz w:val="18"/>
          <w:szCs w:val="18"/>
        </w:rPr>
        <w:t xml:space="preserve"> </w:t>
      </w:r>
      <w:r w:rsidRPr="002465CC">
        <w:rPr>
          <w:rFonts w:ascii="GHEA Grapalat" w:hAnsi="GHEA Grapalat" w:cs="Calibri"/>
          <w:bCs/>
          <w:iCs/>
          <w:sz w:val="18"/>
          <w:szCs w:val="18"/>
          <w:lang w:val="hy-AM"/>
        </w:rPr>
        <w:t>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 xml:space="preserve">конечных и промежуточных опор, </w:t>
      </w:r>
      <w:r w:rsidRPr="000F1126">
        <w:rPr>
          <w:rFonts w:ascii="GHEA Grapalat" w:hAnsi="GHEA Grapalat" w:cs="Calibri"/>
          <w:bCs/>
          <w:iCs/>
          <w:sz w:val="18"/>
          <w:szCs w:val="18"/>
          <w:lang w:val="hy-AM"/>
        </w:rPr>
        <w:t xml:space="preserve">обнаружении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44408C14"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5</w:t>
      </w:r>
      <w:r w:rsidRPr="000F7DDE">
        <w:rPr>
          <w:rFonts w:ascii="GHEA Grapalat" w:hAnsi="GHEA Grapalat" w:cs="Calibri"/>
          <w:bCs/>
          <w:iCs/>
          <w:sz w:val="18"/>
          <w:szCs w:val="18"/>
          <w:lang w:val="hy-AM"/>
        </w:rPr>
        <w:t>.</w:t>
      </w:r>
      <w:r>
        <w:rPr>
          <w:rFonts w:ascii="GHEA Grapalat" w:hAnsi="GHEA Grapalat" w:cs="Calibri"/>
          <w:bCs/>
          <w:iCs/>
          <w:sz w:val="18"/>
          <w:szCs w:val="18"/>
        </w:rPr>
        <w:t>При необходимости восстановление перил и местная покраска.</w:t>
      </w:r>
    </w:p>
    <w:p w14:paraId="7B4AA5F7" w14:textId="77777777" w:rsidR="00CD0626" w:rsidRPr="000C3089" w:rsidRDefault="00CD0626" w:rsidP="00CD0626">
      <w:pPr>
        <w:jc w:val="both"/>
        <w:rPr>
          <w:rFonts w:ascii="GHEA Grapalat" w:hAnsi="GHEA Grapalat" w:cs="Calibri"/>
          <w:bCs/>
          <w:iCs/>
          <w:sz w:val="18"/>
          <w:szCs w:val="18"/>
        </w:rPr>
      </w:pPr>
      <w:r>
        <w:rPr>
          <w:rFonts w:ascii="GHEA Grapalat" w:hAnsi="GHEA Grapalat" w:cs="Calibri"/>
          <w:bCs/>
          <w:iCs/>
          <w:sz w:val="18"/>
          <w:szCs w:val="18"/>
        </w:rPr>
        <w:t>6</w:t>
      </w:r>
      <w:r w:rsidRPr="000F7DDE">
        <w:rPr>
          <w:rFonts w:ascii="GHEA Grapalat" w:hAnsi="GHEA Grapalat" w:cs="Calibri"/>
          <w:bCs/>
          <w:iCs/>
          <w:sz w:val="18"/>
          <w:szCs w:val="18"/>
          <w:lang w:val="hy-AM"/>
        </w:rPr>
        <w:t xml:space="preserve">. </w:t>
      </w:r>
      <w:r w:rsidRPr="000C3089">
        <w:rPr>
          <w:rFonts w:ascii="GHEA Grapalat" w:hAnsi="GHEA Grapalat" w:cs="Calibri"/>
          <w:bCs/>
          <w:iCs/>
          <w:sz w:val="18"/>
          <w:szCs w:val="18"/>
          <w:lang w:val="hy-AM"/>
        </w:rPr>
        <w:t xml:space="preserve">При необходимости покраска блоков </w:t>
      </w:r>
      <w:r>
        <w:rPr>
          <w:rFonts w:ascii="GHEA Grapalat" w:hAnsi="GHEA Grapalat" w:cs="Calibri"/>
          <w:bCs/>
          <w:iCs/>
          <w:sz w:val="18"/>
          <w:szCs w:val="18"/>
        </w:rPr>
        <w:t>бетонных ограждений,</w:t>
      </w:r>
    </w:p>
    <w:p w14:paraId="79CDF89A" w14:textId="77777777" w:rsidR="00CD0626"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7</w:t>
      </w:r>
      <w:r w:rsidRPr="000F7DDE">
        <w:rPr>
          <w:rFonts w:ascii="GHEA Grapalat" w:hAnsi="GHEA Grapalat" w:cs="Calibri"/>
          <w:bCs/>
          <w:iCs/>
          <w:sz w:val="18"/>
          <w:szCs w:val="18"/>
          <w:lang w:val="hy-AM"/>
        </w:rPr>
        <w:t>.</w:t>
      </w:r>
      <w:r w:rsidRPr="00780DBC">
        <w:rPr>
          <w:rFonts w:ascii="GHEA Grapalat" w:hAnsi="GHEA Grapalat" w:cs="Calibri"/>
          <w:bCs/>
          <w:iCs/>
          <w:sz w:val="18"/>
          <w:szCs w:val="18"/>
          <w:lang w:val="hy-AM"/>
        </w:rPr>
        <w:t xml:space="preserve"> Периодическая очистка проезжей части и тротуаров от грязи и грунтовых накоплений</w:t>
      </w:r>
      <w:r>
        <w:rPr>
          <w:rFonts w:ascii="GHEA Grapalat" w:hAnsi="GHEA Grapalat" w:cs="Calibri"/>
          <w:bCs/>
          <w:iCs/>
          <w:sz w:val="18"/>
          <w:szCs w:val="18"/>
        </w:rPr>
        <w:t>.</w:t>
      </w:r>
    </w:p>
    <w:p w14:paraId="6DC72028" w14:textId="77777777" w:rsidR="00CD0626" w:rsidRPr="00B2011D" w:rsidRDefault="00CD0626" w:rsidP="00CD0626">
      <w:pPr>
        <w:rPr>
          <w:rFonts w:ascii="GHEA Grapalat" w:hAnsi="GHEA Grapalat" w:cs="Calibri"/>
          <w:b/>
          <w:bCs/>
          <w:iCs/>
          <w:sz w:val="18"/>
          <w:szCs w:val="18"/>
          <w:u w:val="single"/>
          <w:lang w:val="hy-AM"/>
        </w:rPr>
      </w:pPr>
      <w:r>
        <w:rPr>
          <w:rFonts w:ascii="GHEA Grapalat" w:hAnsi="GHEA Grapalat" w:cs="Calibri"/>
          <w:b/>
          <w:bCs/>
          <w:iCs/>
          <w:sz w:val="18"/>
          <w:szCs w:val="18"/>
          <w:u w:val="single"/>
        </w:rPr>
        <w:t xml:space="preserve"> </w:t>
      </w:r>
      <w:r>
        <w:rPr>
          <w:rFonts w:ascii="GHEA Grapalat" w:hAnsi="GHEA Grapalat" w:cs="Calibri"/>
          <w:b/>
          <w:bCs/>
          <w:iCs/>
          <w:sz w:val="18"/>
          <w:szCs w:val="18"/>
          <w:u w:val="single"/>
          <w:lang w:val="hy-AM"/>
        </w:rPr>
        <w:t>43</w:t>
      </w:r>
      <w:r>
        <w:rPr>
          <w:rFonts w:ascii="GHEA Grapalat" w:hAnsi="GHEA Grapalat" w:cs="Calibri"/>
          <w:b/>
          <w:bCs/>
          <w:iCs/>
          <w:sz w:val="18"/>
          <w:szCs w:val="18"/>
          <w:u w:val="single"/>
        </w:rPr>
        <w:t>.</w:t>
      </w:r>
      <w:r w:rsidRPr="00E434C7">
        <w:rPr>
          <w:rFonts w:ascii="GHEA Grapalat" w:hAnsi="GHEA Grapalat" w:cs="Calibri"/>
          <w:b/>
          <w:bCs/>
          <w:iCs/>
          <w:sz w:val="18"/>
          <w:szCs w:val="18"/>
          <w:u w:val="single"/>
        </w:rPr>
        <w:t xml:space="preserve"> </w:t>
      </w:r>
      <w:r>
        <w:rPr>
          <w:rFonts w:ascii="GHEA Grapalat" w:hAnsi="GHEA Grapalat" w:cs="Calibri"/>
          <w:b/>
          <w:bCs/>
          <w:iCs/>
          <w:sz w:val="18"/>
          <w:szCs w:val="18"/>
          <w:u w:val="single"/>
        </w:rPr>
        <w:t>М</w:t>
      </w:r>
      <w:r w:rsidRPr="00B2011D">
        <w:rPr>
          <w:rFonts w:ascii="GHEA Grapalat" w:hAnsi="GHEA Grapalat" w:cs="Calibri"/>
          <w:b/>
          <w:bCs/>
          <w:iCs/>
          <w:sz w:val="18"/>
          <w:szCs w:val="18"/>
          <w:u w:val="single"/>
          <w:lang w:val="hy-AM"/>
        </w:rPr>
        <w:t>ост  на реке Раздан в ущелье «Кореаи дзор»</w:t>
      </w:r>
    </w:p>
    <w:p w14:paraId="0B29943F" w14:textId="77777777" w:rsidR="00CD0626" w:rsidRPr="006E0546" w:rsidRDefault="00CD0626" w:rsidP="00CD0626">
      <w:pPr>
        <w:jc w:val="both"/>
        <w:rPr>
          <w:rFonts w:ascii="GHEA Grapalat" w:hAnsi="GHEA Grapalat" w:cs="Calibri"/>
          <w:bCs/>
          <w:iCs/>
          <w:sz w:val="18"/>
          <w:szCs w:val="18"/>
        </w:rPr>
      </w:pPr>
      <w:r>
        <w:rPr>
          <w:rFonts w:ascii="GHEA Grapalat" w:hAnsi="GHEA Grapalat" w:cs="Calibri"/>
          <w:bCs/>
          <w:iCs/>
          <w:sz w:val="18"/>
          <w:szCs w:val="18"/>
        </w:rPr>
        <w:t>Длина</w:t>
      </w:r>
      <w:r w:rsidRPr="000F7DDE">
        <w:rPr>
          <w:rFonts w:ascii="GHEA Grapalat" w:hAnsi="GHEA Grapalat" w:cs="Calibri"/>
          <w:bCs/>
          <w:iCs/>
          <w:sz w:val="18"/>
          <w:szCs w:val="18"/>
          <w:lang w:val="hy-AM"/>
        </w:rPr>
        <w:t xml:space="preserve"> – </w:t>
      </w:r>
      <w:r>
        <w:rPr>
          <w:rFonts w:ascii="GHEA Grapalat" w:hAnsi="GHEA Grapalat" w:cs="Calibri"/>
          <w:bCs/>
          <w:iCs/>
          <w:sz w:val="18"/>
          <w:szCs w:val="18"/>
          <w:lang w:val="hy-AM"/>
        </w:rPr>
        <w:t>21.0</w:t>
      </w:r>
      <w:r>
        <w:rPr>
          <w:rFonts w:ascii="GHEA Grapalat" w:hAnsi="GHEA Grapalat" w:cs="Calibri"/>
          <w:bCs/>
          <w:iCs/>
          <w:sz w:val="18"/>
          <w:szCs w:val="18"/>
        </w:rPr>
        <w:t>м</w:t>
      </w:r>
    </w:p>
    <w:p w14:paraId="5528F626" w14:textId="77777777" w:rsidR="00CD0626" w:rsidRPr="006E0546" w:rsidRDefault="00CD0626" w:rsidP="00CD0626">
      <w:pPr>
        <w:jc w:val="both"/>
        <w:rPr>
          <w:rFonts w:ascii="GHEA Grapalat" w:hAnsi="GHEA Grapalat" w:cs="Calibri"/>
          <w:bCs/>
          <w:iCs/>
          <w:sz w:val="18"/>
          <w:szCs w:val="18"/>
        </w:rPr>
      </w:pPr>
      <w:r w:rsidRPr="00BF6F03">
        <w:rPr>
          <w:rFonts w:ascii="GHEA Grapalat" w:hAnsi="GHEA Grapalat" w:cs="Calibri"/>
          <w:bCs/>
          <w:iCs/>
          <w:sz w:val="18"/>
          <w:szCs w:val="18"/>
          <w:lang w:val="hy-AM"/>
        </w:rPr>
        <w:t>Ширина</w:t>
      </w:r>
      <w:r>
        <w:rPr>
          <w:rFonts w:ascii="GHEA Grapalat" w:hAnsi="GHEA Grapalat" w:cs="Calibri"/>
          <w:bCs/>
          <w:iCs/>
          <w:sz w:val="18"/>
          <w:szCs w:val="18"/>
          <w:lang w:val="hy-AM"/>
        </w:rPr>
        <w:t xml:space="preserve"> – 10.2</w:t>
      </w:r>
      <w:r>
        <w:rPr>
          <w:rFonts w:ascii="GHEA Grapalat" w:hAnsi="GHEA Grapalat" w:cs="Calibri"/>
          <w:bCs/>
          <w:iCs/>
          <w:sz w:val="18"/>
          <w:szCs w:val="18"/>
        </w:rPr>
        <w:t>м</w:t>
      </w:r>
    </w:p>
    <w:p w14:paraId="1F77F1AA" w14:textId="77777777" w:rsidR="00CD0626" w:rsidRPr="006E0546" w:rsidRDefault="00CD0626" w:rsidP="00CD0626">
      <w:pPr>
        <w:jc w:val="both"/>
        <w:rPr>
          <w:rFonts w:ascii="GHEA Grapalat" w:hAnsi="GHEA Grapalat" w:cs="Calibri"/>
          <w:bCs/>
          <w:iCs/>
          <w:sz w:val="18"/>
          <w:szCs w:val="18"/>
        </w:rPr>
      </w:pPr>
      <w:r>
        <w:rPr>
          <w:rFonts w:ascii="GHEA Grapalat" w:hAnsi="GHEA Grapalat" w:cs="Calibri"/>
          <w:bCs/>
          <w:iCs/>
          <w:sz w:val="18"/>
          <w:szCs w:val="18"/>
        </w:rPr>
        <w:t>Статическая схема</w:t>
      </w:r>
      <w:r w:rsidRPr="000F7DDE">
        <w:rPr>
          <w:rFonts w:ascii="GHEA Grapalat" w:hAnsi="GHEA Grapalat" w:cs="Calibri"/>
          <w:bCs/>
          <w:iCs/>
          <w:sz w:val="18"/>
          <w:szCs w:val="18"/>
          <w:lang w:val="hy-AM"/>
        </w:rPr>
        <w:t xml:space="preserve"> - </w:t>
      </w:r>
      <w:r>
        <w:rPr>
          <w:rFonts w:ascii="GHEA Grapalat" w:hAnsi="GHEA Grapalat" w:cs="Calibri"/>
          <w:bCs/>
          <w:iCs/>
          <w:sz w:val="18"/>
          <w:szCs w:val="18"/>
          <w:lang w:val="hy-AM"/>
        </w:rPr>
        <w:t>6</w:t>
      </w:r>
      <w:r w:rsidRPr="000F7DDE">
        <w:rPr>
          <w:rFonts w:ascii="GHEA Grapalat" w:hAnsi="GHEA Grapalat" w:cs="Calibri"/>
          <w:bCs/>
          <w:iCs/>
          <w:sz w:val="18"/>
          <w:szCs w:val="18"/>
          <w:lang w:val="hy-AM"/>
        </w:rPr>
        <w:t>x</w:t>
      </w:r>
      <w:r>
        <w:rPr>
          <w:rFonts w:ascii="GHEA Grapalat" w:hAnsi="GHEA Grapalat" w:cs="Calibri"/>
          <w:bCs/>
          <w:iCs/>
          <w:sz w:val="18"/>
          <w:szCs w:val="18"/>
          <w:lang w:val="hy-AM"/>
        </w:rPr>
        <w:t>13</w:t>
      </w:r>
      <w:r w:rsidRPr="000F7DDE">
        <w:rPr>
          <w:rFonts w:ascii="GHEA Grapalat" w:hAnsi="GHEA Grapalat" w:cs="Calibri"/>
          <w:bCs/>
          <w:iCs/>
          <w:sz w:val="18"/>
          <w:szCs w:val="18"/>
          <w:lang w:val="hy-AM"/>
        </w:rPr>
        <w:t xml:space="preserve"> </w:t>
      </w:r>
      <w:r>
        <w:rPr>
          <w:rFonts w:ascii="GHEA Grapalat" w:hAnsi="GHEA Grapalat" w:cs="Calibri"/>
          <w:bCs/>
          <w:iCs/>
          <w:sz w:val="18"/>
          <w:szCs w:val="18"/>
        </w:rPr>
        <w:t>м</w:t>
      </w:r>
      <w:r w:rsidRPr="000F7DDE">
        <w:rPr>
          <w:rFonts w:ascii="GHEA Grapalat" w:hAnsi="GHEA Grapalat" w:cs="Calibri"/>
          <w:bCs/>
          <w:iCs/>
          <w:sz w:val="18"/>
          <w:szCs w:val="18"/>
          <w:lang w:val="hy-AM"/>
        </w:rPr>
        <w:t xml:space="preserve">, </w:t>
      </w:r>
      <w:r>
        <w:rPr>
          <w:rFonts w:ascii="GHEA Grapalat" w:hAnsi="GHEA Grapalat" w:cs="Calibri"/>
          <w:bCs/>
          <w:iCs/>
          <w:sz w:val="18"/>
          <w:szCs w:val="18"/>
        </w:rPr>
        <w:t>ж/б</w:t>
      </w:r>
    </w:p>
    <w:p w14:paraId="577EC2C6" w14:textId="77777777" w:rsidR="00CD0626" w:rsidRPr="006E0546" w:rsidRDefault="00CD0626" w:rsidP="00CD0626">
      <w:pPr>
        <w:jc w:val="both"/>
        <w:rPr>
          <w:rFonts w:ascii="GHEA Grapalat" w:hAnsi="GHEA Grapalat" w:cs="Calibri"/>
          <w:bCs/>
          <w:iCs/>
          <w:sz w:val="18"/>
          <w:szCs w:val="18"/>
        </w:rPr>
      </w:pPr>
      <w:r>
        <w:rPr>
          <w:rFonts w:ascii="GHEA Grapalat" w:hAnsi="GHEA Grapalat" w:cs="Calibri"/>
          <w:bCs/>
          <w:iCs/>
          <w:sz w:val="18"/>
          <w:szCs w:val="18"/>
        </w:rPr>
        <w:t>Схема проезжей части</w:t>
      </w:r>
      <w:r w:rsidRPr="000F7DDE">
        <w:rPr>
          <w:rFonts w:ascii="GHEA Grapalat" w:hAnsi="GHEA Grapalat" w:cs="Calibri"/>
          <w:bCs/>
          <w:iCs/>
          <w:sz w:val="18"/>
          <w:szCs w:val="18"/>
          <w:lang w:val="hy-AM"/>
        </w:rPr>
        <w:t xml:space="preserve"> </w:t>
      </w:r>
      <w:r>
        <w:rPr>
          <w:rFonts w:ascii="GHEA Grapalat" w:hAnsi="GHEA Grapalat" w:cs="Calibri"/>
          <w:bCs/>
          <w:iCs/>
          <w:sz w:val="18"/>
          <w:szCs w:val="18"/>
          <w:lang w:val="hy-AM"/>
        </w:rPr>
        <w:t>–</w:t>
      </w:r>
      <w:r w:rsidRPr="000F7DDE">
        <w:rPr>
          <w:rFonts w:ascii="GHEA Grapalat" w:hAnsi="GHEA Grapalat" w:cs="Calibri"/>
          <w:bCs/>
          <w:iCs/>
          <w:sz w:val="18"/>
          <w:szCs w:val="18"/>
          <w:lang w:val="hy-AM"/>
        </w:rPr>
        <w:t xml:space="preserve"> </w:t>
      </w:r>
      <w:r>
        <w:rPr>
          <w:rFonts w:ascii="GHEA Grapalat" w:hAnsi="GHEA Grapalat" w:cs="Calibri"/>
          <w:bCs/>
          <w:iCs/>
          <w:sz w:val="18"/>
          <w:szCs w:val="18"/>
          <w:lang w:val="hy-AM"/>
        </w:rPr>
        <w:t>0</w:t>
      </w:r>
      <w:r>
        <w:rPr>
          <w:rFonts w:ascii="GHEA Grapalat" w:hAnsi="GHEA Grapalat" w:cs="Calibri"/>
          <w:bCs/>
          <w:iCs/>
          <w:sz w:val="18"/>
          <w:szCs w:val="18"/>
        </w:rPr>
        <w:t>,</w:t>
      </w:r>
      <w:r>
        <w:rPr>
          <w:rFonts w:ascii="GHEA Grapalat" w:hAnsi="GHEA Grapalat" w:cs="Calibri"/>
          <w:bCs/>
          <w:iCs/>
          <w:sz w:val="18"/>
          <w:szCs w:val="18"/>
          <w:lang w:val="hy-AM"/>
        </w:rPr>
        <w:t>39</w:t>
      </w:r>
      <w:r w:rsidRPr="000F7DDE">
        <w:rPr>
          <w:rFonts w:ascii="GHEA Grapalat" w:hAnsi="GHEA Grapalat" w:cs="Calibri"/>
          <w:bCs/>
          <w:iCs/>
          <w:sz w:val="18"/>
          <w:szCs w:val="18"/>
          <w:lang w:val="hy-AM"/>
        </w:rPr>
        <w:t>9+</w:t>
      </w:r>
      <w:r>
        <w:rPr>
          <w:rFonts w:ascii="GHEA Grapalat" w:hAnsi="GHEA Grapalat" w:cs="Calibri"/>
          <w:bCs/>
          <w:iCs/>
          <w:sz w:val="18"/>
          <w:szCs w:val="18"/>
          <w:lang w:val="hy-AM"/>
        </w:rPr>
        <w:t>8</w:t>
      </w:r>
      <w:r>
        <w:rPr>
          <w:rFonts w:ascii="GHEA Grapalat" w:hAnsi="GHEA Grapalat" w:cs="Calibri"/>
          <w:bCs/>
          <w:iCs/>
          <w:sz w:val="18"/>
          <w:szCs w:val="18"/>
        </w:rPr>
        <w:t>,</w:t>
      </w:r>
      <w:r>
        <w:rPr>
          <w:rFonts w:ascii="GHEA Grapalat" w:hAnsi="GHEA Grapalat" w:cs="Calibri"/>
          <w:bCs/>
          <w:iCs/>
          <w:sz w:val="18"/>
          <w:szCs w:val="18"/>
          <w:lang w:val="hy-AM"/>
        </w:rPr>
        <w:t>0</w:t>
      </w:r>
      <w:r>
        <w:rPr>
          <w:rFonts w:ascii="GHEA Grapalat" w:hAnsi="GHEA Grapalat" w:cs="Calibri"/>
          <w:bCs/>
          <w:iCs/>
          <w:sz w:val="18"/>
          <w:szCs w:val="18"/>
        </w:rPr>
        <w:t>+</w:t>
      </w:r>
      <w:r>
        <w:rPr>
          <w:rFonts w:ascii="GHEA Grapalat" w:hAnsi="GHEA Grapalat" w:cs="Calibri"/>
          <w:bCs/>
          <w:iCs/>
          <w:sz w:val="18"/>
          <w:szCs w:val="18"/>
          <w:lang w:val="hy-AM"/>
        </w:rPr>
        <w:t>1</w:t>
      </w:r>
      <w:r>
        <w:rPr>
          <w:rFonts w:ascii="GHEA Grapalat" w:hAnsi="GHEA Grapalat" w:cs="Calibri"/>
          <w:bCs/>
          <w:iCs/>
          <w:sz w:val="18"/>
          <w:szCs w:val="18"/>
        </w:rPr>
        <w:t>,</w:t>
      </w:r>
      <w:r>
        <w:rPr>
          <w:rFonts w:ascii="GHEA Grapalat" w:hAnsi="GHEA Grapalat" w:cs="Calibri"/>
          <w:bCs/>
          <w:iCs/>
          <w:sz w:val="18"/>
          <w:szCs w:val="18"/>
          <w:lang w:val="hy-AM"/>
        </w:rPr>
        <w:t>0+0,5</w:t>
      </w:r>
      <w:r>
        <w:rPr>
          <w:rFonts w:ascii="GHEA Grapalat" w:hAnsi="GHEA Grapalat" w:cs="Calibri"/>
          <w:bCs/>
          <w:iCs/>
          <w:sz w:val="18"/>
          <w:szCs w:val="18"/>
        </w:rPr>
        <w:t>м</w:t>
      </w:r>
    </w:p>
    <w:p w14:paraId="350312BA"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Расчетный груз</w:t>
      </w:r>
      <w:r w:rsidRPr="000F7DDE">
        <w:rPr>
          <w:rFonts w:ascii="GHEA Grapalat" w:hAnsi="GHEA Grapalat" w:cs="Calibri"/>
          <w:bCs/>
          <w:iCs/>
          <w:sz w:val="18"/>
          <w:szCs w:val="18"/>
          <w:lang w:val="hy-AM"/>
        </w:rPr>
        <w:t xml:space="preserve"> </w:t>
      </w:r>
      <w:r>
        <w:rPr>
          <w:rFonts w:ascii="GHEA Grapalat" w:hAnsi="GHEA Grapalat" w:cs="Calibri"/>
          <w:bCs/>
          <w:iCs/>
          <w:sz w:val="18"/>
          <w:szCs w:val="18"/>
        </w:rPr>
        <w:t>А</w:t>
      </w:r>
      <w:r w:rsidRPr="000F7DDE">
        <w:rPr>
          <w:rFonts w:ascii="GHEA Grapalat" w:hAnsi="GHEA Grapalat" w:cs="Calibri"/>
          <w:bCs/>
          <w:iCs/>
          <w:sz w:val="18"/>
          <w:szCs w:val="18"/>
          <w:lang w:val="hy-AM"/>
        </w:rPr>
        <w:t>-</w:t>
      </w:r>
      <w:r>
        <w:rPr>
          <w:rFonts w:ascii="GHEA Grapalat" w:hAnsi="GHEA Grapalat" w:cs="Calibri"/>
          <w:bCs/>
          <w:iCs/>
          <w:sz w:val="18"/>
          <w:szCs w:val="18"/>
        </w:rPr>
        <w:t>14</w:t>
      </w:r>
      <w:r w:rsidRPr="000F7DDE">
        <w:rPr>
          <w:rFonts w:ascii="GHEA Grapalat" w:hAnsi="GHEA Grapalat" w:cs="Calibri"/>
          <w:bCs/>
          <w:iCs/>
          <w:sz w:val="18"/>
          <w:szCs w:val="18"/>
          <w:lang w:val="hy-AM"/>
        </w:rPr>
        <w:t>, HK-80</w:t>
      </w:r>
    </w:p>
    <w:p w14:paraId="51F23985" w14:textId="77777777" w:rsidR="00CD0626" w:rsidRPr="000F7DDE" w:rsidRDefault="00CD0626" w:rsidP="00CD0626">
      <w:pPr>
        <w:jc w:val="both"/>
        <w:rPr>
          <w:rFonts w:ascii="GHEA Grapalat" w:hAnsi="GHEA Grapalat" w:cs="Calibri"/>
          <w:bCs/>
          <w:iCs/>
          <w:sz w:val="18"/>
          <w:szCs w:val="18"/>
          <w:lang w:val="hy-AM"/>
        </w:rPr>
      </w:pPr>
      <w:r w:rsidRPr="00500A60">
        <w:rPr>
          <w:rFonts w:ascii="GHEA Grapalat" w:hAnsi="GHEA Grapalat" w:cs="Calibri"/>
          <w:bCs/>
          <w:iCs/>
          <w:sz w:val="18"/>
          <w:szCs w:val="18"/>
          <w:lang w:val="hy-AM"/>
        </w:rPr>
        <w:t>Дата строительства</w:t>
      </w:r>
      <w:r w:rsidRPr="000F7DDE">
        <w:rPr>
          <w:rFonts w:ascii="GHEA Grapalat" w:hAnsi="GHEA Grapalat" w:cs="Calibri"/>
          <w:bCs/>
          <w:iCs/>
          <w:sz w:val="18"/>
          <w:szCs w:val="18"/>
          <w:lang w:val="hy-AM"/>
        </w:rPr>
        <w:t xml:space="preserve"> </w:t>
      </w:r>
      <w:r>
        <w:rPr>
          <w:rFonts w:ascii="GHEA Grapalat" w:hAnsi="GHEA Grapalat" w:cs="Calibri"/>
          <w:bCs/>
          <w:iCs/>
          <w:sz w:val="18"/>
          <w:szCs w:val="18"/>
          <w:lang w:val="hy-AM"/>
        </w:rPr>
        <w:t xml:space="preserve">– </w:t>
      </w:r>
      <w:r>
        <w:rPr>
          <w:rFonts w:ascii="GHEA Grapalat" w:hAnsi="GHEA Grapalat" w:cs="Calibri"/>
          <w:bCs/>
          <w:iCs/>
          <w:sz w:val="18"/>
          <w:szCs w:val="18"/>
        </w:rPr>
        <w:t>20</w:t>
      </w:r>
      <w:r>
        <w:rPr>
          <w:rFonts w:ascii="GHEA Grapalat" w:hAnsi="GHEA Grapalat" w:cs="Calibri"/>
          <w:bCs/>
          <w:iCs/>
          <w:sz w:val="18"/>
          <w:szCs w:val="18"/>
          <w:lang w:val="hy-AM"/>
        </w:rPr>
        <w:t>21</w:t>
      </w:r>
      <w:r w:rsidRPr="00282CF0">
        <w:rPr>
          <w:rFonts w:ascii="GHEA Grapalat" w:hAnsi="GHEA Grapalat" w:cs="Calibri"/>
          <w:bCs/>
          <w:iCs/>
          <w:sz w:val="18"/>
          <w:szCs w:val="18"/>
          <w:lang w:val="hy-AM"/>
        </w:rPr>
        <w:t>г</w:t>
      </w:r>
      <w:r w:rsidRPr="000F7DDE">
        <w:rPr>
          <w:rFonts w:ascii="GHEA Grapalat" w:hAnsi="GHEA Grapalat" w:cs="Calibri"/>
          <w:bCs/>
          <w:iCs/>
          <w:sz w:val="18"/>
          <w:szCs w:val="18"/>
          <w:lang w:val="hy-AM"/>
        </w:rPr>
        <w:t>.</w:t>
      </w:r>
    </w:p>
    <w:p w14:paraId="549575E3"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w:t>
      </w:r>
      <w:r w:rsidRPr="000B2BA7">
        <w:rPr>
          <w:rFonts w:ascii="GHEA Grapalat" w:hAnsi="GHEA Grapalat" w:cs="Calibri"/>
          <w:bCs/>
          <w:iCs/>
          <w:sz w:val="18"/>
          <w:szCs w:val="18"/>
          <w:lang w:val="hy-AM"/>
        </w:rPr>
        <w:t xml:space="preserve"> </w:t>
      </w:r>
      <w:r w:rsidRPr="00282CF0">
        <w:rPr>
          <w:rFonts w:ascii="GHEA Grapalat" w:hAnsi="GHEA Grapalat" w:cs="Calibri"/>
          <w:bCs/>
          <w:iCs/>
          <w:sz w:val="18"/>
          <w:szCs w:val="18"/>
          <w:lang w:val="hy-AM"/>
        </w:rPr>
        <w:t>Периоди</w:t>
      </w:r>
      <w:r w:rsidRPr="000B2BA7">
        <w:rPr>
          <w:rFonts w:ascii="GHEA Grapalat" w:hAnsi="GHEA Grapalat" w:cs="Calibri"/>
          <w:bCs/>
          <w:iCs/>
          <w:sz w:val="18"/>
          <w:szCs w:val="18"/>
          <w:lang w:val="hy-AM"/>
        </w:rPr>
        <w:t xml:space="preserve">ческий осмотр опорных частей, очистка, покраска и замазка, </w:t>
      </w:r>
    </w:p>
    <w:p w14:paraId="04D865C0"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w:t>
      </w:r>
      <w:r>
        <w:rPr>
          <w:rFonts w:ascii="GHEA Grapalat" w:hAnsi="GHEA Grapalat" w:cs="Calibri"/>
          <w:bCs/>
          <w:iCs/>
          <w:sz w:val="18"/>
          <w:szCs w:val="18"/>
        </w:rPr>
        <w:t>Очистка водоотводных труб, обеспечение бесперебойной работы водоотводной системы,</w:t>
      </w:r>
    </w:p>
    <w:p w14:paraId="7CC439E2" w14:textId="77777777" w:rsidR="00CD0626" w:rsidRDefault="00CD0626" w:rsidP="00CD0626">
      <w:pPr>
        <w:rPr>
          <w:rFonts w:ascii="GHEA Grapalat" w:hAnsi="GHEA Grapalat" w:cs="Calibri"/>
          <w:bCs/>
          <w:iCs/>
          <w:sz w:val="18"/>
          <w:szCs w:val="18"/>
        </w:rPr>
      </w:pPr>
      <w:r>
        <w:rPr>
          <w:rFonts w:ascii="GHEA Grapalat" w:hAnsi="GHEA Grapalat" w:cs="Calibri"/>
          <w:bCs/>
          <w:iCs/>
          <w:sz w:val="18"/>
          <w:szCs w:val="18"/>
        </w:rPr>
        <w:t>3</w:t>
      </w:r>
      <w:r w:rsidRPr="000F7DDE">
        <w:rPr>
          <w:rFonts w:ascii="GHEA Grapalat" w:hAnsi="GHEA Grapalat" w:cs="Calibri"/>
          <w:bCs/>
          <w:iCs/>
          <w:sz w:val="18"/>
          <w:szCs w:val="18"/>
          <w:lang w:val="hy-AM"/>
        </w:rPr>
        <w:t>.</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BC7A77">
        <w:rPr>
          <w:rFonts w:ascii="GHEA Grapalat" w:hAnsi="GHEA Grapalat" w:cs="Calibri"/>
          <w:bCs/>
          <w:iCs/>
          <w:sz w:val="18"/>
          <w:szCs w:val="18"/>
          <w:lang w:val="hy-AM"/>
        </w:rPr>
        <w:t xml:space="preserve">конструкций пролетов, </w:t>
      </w:r>
      <w:r w:rsidRPr="000F1126">
        <w:rPr>
          <w:rFonts w:ascii="GHEA Grapalat" w:hAnsi="GHEA Grapalat" w:cs="Calibri"/>
          <w:bCs/>
          <w:iCs/>
          <w:sz w:val="18"/>
          <w:szCs w:val="18"/>
          <w:lang w:val="hy-AM"/>
        </w:rPr>
        <w:t xml:space="preserve">при обнаружении трещин 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0EED89B7" w14:textId="77777777" w:rsidR="00CD0626" w:rsidRDefault="00CD0626" w:rsidP="00CD0626">
      <w:pPr>
        <w:rPr>
          <w:rFonts w:ascii="GHEA Grapalat" w:hAnsi="GHEA Grapalat" w:cs="Calibri"/>
          <w:bCs/>
          <w:iCs/>
          <w:sz w:val="18"/>
          <w:szCs w:val="18"/>
        </w:rPr>
      </w:pPr>
      <w:r>
        <w:rPr>
          <w:rFonts w:ascii="GHEA Grapalat" w:hAnsi="GHEA Grapalat" w:cs="Calibri"/>
          <w:bCs/>
          <w:iCs/>
          <w:sz w:val="18"/>
          <w:szCs w:val="18"/>
        </w:rPr>
        <w:t>4</w:t>
      </w:r>
      <w:r w:rsidRPr="000F7DDE">
        <w:rPr>
          <w:rFonts w:ascii="GHEA Grapalat" w:hAnsi="GHEA Grapalat" w:cs="Calibri"/>
          <w:bCs/>
          <w:iCs/>
          <w:sz w:val="18"/>
          <w:szCs w:val="18"/>
          <w:lang w:val="hy-AM"/>
        </w:rPr>
        <w:t>.</w:t>
      </w:r>
      <w:r>
        <w:rPr>
          <w:rFonts w:ascii="GHEA Grapalat" w:hAnsi="GHEA Grapalat" w:cs="Calibri"/>
          <w:bCs/>
          <w:iCs/>
          <w:sz w:val="18"/>
          <w:szCs w:val="18"/>
        </w:rPr>
        <w:t xml:space="preserve"> </w:t>
      </w:r>
      <w:r w:rsidRPr="002465CC">
        <w:rPr>
          <w:rFonts w:ascii="GHEA Grapalat" w:hAnsi="GHEA Grapalat" w:cs="Calibri"/>
          <w:bCs/>
          <w:iCs/>
          <w:sz w:val="18"/>
          <w:szCs w:val="18"/>
          <w:lang w:val="hy-AM"/>
        </w:rPr>
        <w:t>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 xml:space="preserve">конечных и промежуточных опор, </w:t>
      </w:r>
      <w:r w:rsidRPr="000F1126">
        <w:rPr>
          <w:rFonts w:ascii="GHEA Grapalat" w:hAnsi="GHEA Grapalat" w:cs="Calibri"/>
          <w:bCs/>
          <w:iCs/>
          <w:sz w:val="18"/>
          <w:szCs w:val="18"/>
          <w:lang w:val="hy-AM"/>
        </w:rPr>
        <w:t xml:space="preserve">обнаружении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49C8F9A3" w14:textId="77777777" w:rsidR="00CD0626" w:rsidRPr="000F7DDE" w:rsidRDefault="00CD0626" w:rsidP="00CD0626">
      <w:pPr>
        <w:jc w:val="both"/>
        <w:rPr>
          <w:rFonts w:ascii="GHEA Grapalat" w:hAnsi="GHEA Grapalat" w:cs="Calibri"/>
          <w:bCs/>
          <w:iCs/>
          <w:sz w:val="18"/>
          <w:szCs w:val="18"/>
          <w:lang w:val="hy-AM"/>
        </w:rPr>
      </w:pPr>
      <w:r>
        <w:rPr>
          <w:rFonts w:ascii="GHEA Grapalat" w:hAnsi="GHEA Grapalat" w:cs="Calibri"/>
          <w:bCs/>
          <w:iCs/>
          <w:sz w:val="18"/>
          <w:szCs w:val="18"/>
        </w:rPr>
        <w:t>5</w:t>
      </w:r>
      <w:r w:rsidRPr="000F7DDE">
        <w:rPr>
          <w:rFonts w:ascii="GHEA Grapalat" w:hAnsi="GHEA Grapalat" w:cs="Calibri"/>
          <w:bCs/>
          <w:iCs/>
          <w:sz w:val="18"/>
          <w:szCs w:val="18"/>
          <w:lang w:val="hy-AM"/>
        </w:rPr>
        <w:t>.</w:t>
      </w:r>
      <w:r>
        <w:rPr>
          <w:rFonts w:ascii="GHEA Grapalat" w:hAnsi="GHEA Grapalat" w:cs="Calibri"/>
          <w:bCs/>
          <w:iCs/>
          <w:sz w:val="18"/>
          <w:szCs w:val="18"/>
        </w:rPr>
        <w:t>При необходимости восстановление перил и местная покраска.</w:t>
      </w:r>
    </w:p>
    <w:p w14:paraId="3E1DB8FB" w14:textId="77777777" w:rsidR="00CD0626" w:rsidRPr="000C3089" w:rsidRDefault="00CD0626" w:rsidP="00CD0626">
      <w:pPr>
        <w:jc w:val="both"/>
        <w:rPr>
          <w:rFonts w:ascii="GHEA Grapalat" w:hAnsi="GHEA Grapalat" w:cs="Calibri"/>
          <w:bCs/>
          <w:iCs/>
          <w:sz w:val="18"/>
          <w:szCs w:val="18"/>
        </w:rPr>
      </w:pPr>
      <w:r>
        <w:rPr>
          <w:rFonts w:ascii="GHEA Grapalat" w:hAnsi="GHEA Grapalat" w:cs="Calibri"/>
          <w:bCs/>
          <w:iCs/>
          <w:sz w:val="18"/>
          <w:szCs w:val="18"/>
        </w:rPr>
        <w:t>6</w:t>
      </w:r>
      <w:r w:rsidRPr="000F7DDE">
        <w:rPr>
          <w:rFonts w:ascii="GHEA Grapalat" w:hAnsi="GHEA Grapalat" w:cs="Calibri"/>
          <w:bCs/>
          <w:iCs/>
          <w:sz w:val="18"/>
          <w:szCs w:val="18"/>
          <w:lang w:val="hy-AM"/>
        </w:rPr>
        <w:t xml:space="preserve">. </w:t>
      </w:r>
      <w:r w:rsidRPr="000C3089">
        <w:rPr>
          <w:rFonts w:ascii="GHEA Grapalat" w:hAnsi="GHEA Grapalat" w:cs="Calibri"/>
          <w:bCs/>
          <w:iCs/>
          <w:sz w:val="18"/>
          <w:szCs w:val="18"/>
          <w:lang w:val="hy-AM"/>
        </w:rPr>
        <w:t xml:space="preserve">При необходимости покраска блоков </w:t>
      </w:r>
      <w:r>
        <w:rPr>
          <w:rFonts w:ascii="GHEA Grapalat" w:hAnsi="GHEA Grapalat" w:cs="Calibri"/>
          <w:bCs/>
          <w:iCs/>
          <w:sz w:val="18"/>
          <w:szCs w:val="18"/>
        </w:rPr>
        <w:t>бетонных ограждений,</w:t>
      </w:r>
    </w:p>
    <w:p w14:paraId="154E5C10" w14:textId="77777777" w:rsidR="00CD0626" w:rsidRDefault="00CD0626" w:rsidP="00CD0626">
      <w:pPr>
        <w:jc w:val="both"/>
        <w:rPr>
          <w:rFonts w:ascii="GHEA Grapalat" w:hAnsi="GHEA Grapalat" w:cs="Calibri"/>
          <w:bCs/>
          <w:iCs/>
          <w:sz w:val="18"/>
          <w:szCs w:val="18"/>
        </w:rPr>
      </w:pPr>
      <w:r>
        <w:rPr>
          <w:rFonts w:ascii="GHEA Grapalat" w:hAnsi="GHEA Grapalat" w:cs="Calibri"/>
          <w:bCs/>
          <w:iCs/>
          <w:sz w:val="18"/>
          <w:szCs w:val="18"/>
        </w:rPr>
        <w:t>7</w:t>
      </w:r>
      <w:r w:rsidRPr="000F7DDE">
        <w:rPr>
          <w:rFonts w:ascii="GHEA Grapalat" w:hAnsi="GHEA Grapalat" w:cs="Calibri"/>
          <w:bCs/>
          <w:iCs/>
          <w:sz w:val="18"/>
          <w:szCs w:val="18"/>
          <w:lang w:val="hy-AM"/>
        </w:rPr>
        <w:t>.</w:t>
      </w:r>
      <w:r w:rsidRPr="00780DBC">
        <w:rPr>
          <w:rFonts w:ascii="GHEA Grapalat" w:hAnsi="GHEA Grapalat" w:cs="Calibri"/>
          <w:bCs/>
          <w:iCs/>
          <w:sz w:val="18"/>
          <w:szCs w:val="18"/>
          <w:lang w:val="hy-AM"/>
        </w:rPr>
        <w:t xml:space="preserve"> Периодическая очистка проезжей части и тротуаров от грязи и грунтовых накоплений</w:t>
      </w:r>
      <w:r>
        <w:rPr>
          <w:rFonts w:ascii="GHEA Grapalat" w:hAnsi="GHEA Grapalat" w:cs="Calibri"/>
          <w:bCs/>
          <w:iCs/>
          <w:sz w:val="18"/>
          <w:szCs w:val="18"/>
        </w:rPr>
        <w:t>.</w:t>
      </w:r>
    </w:p>
    <w:p w14:paraId="7A2E9458" w14:textId="77777777" w:rsidR="00CD0626" w:rsidRPr="00656C6D" w:rsidRDefault="00CD0626" w:rsidP="00CD0626">
      <w:pPr>
        <w:rPr>
          <w:rFonts w:ascii="GHEA Grapalat" w:hAnsi="GHEA Grapalat" w:cs="Calibri"/>
          <w:b/>
          <w:bCs/>
          <w:iCs/>
          <w:sz w:val="18"/>
          <w:szCs w:val="18"/>
          <w:u w:val="single"/>
        </w:rPr>
      </w:pPr>
      <w:r>
        <w:rPr>
          <w:rFonts w:ascii="GHEA Grapalat" w:hAnsi="GHEA Grapalat" w:cs="Calibri"/>
          <w:b/>
          <w:bCs/>
          <w:iCs/>
          <w:sz w:val="18"/>
          <w:szCs w:val="18"/>
          <w:u w:val="single"/>
          <w:lang w:val="hy-AM"/>
        </w:rPr>
        <w:t>4</w:t>
      </w:r>
      <w:r>
        <w:rPr>
          <w:rFonts w:ascii="GHEA Grapalat" w:hAnsi="GHEA Grapalat" w:cs="Calibri"/>
          <w:b/>
          <w:bCs/>
          <w:iCs/>
          <w:sz w:val="18"/>
          <w:szCs w:val="18"/>
          <w:u w:val="single"/>
        </w:rPr>
        <w:t>4.</w:t>
      </w:r>
      <w:r w:rsidRPr="00E434C7">
        <w:rPr>
          <w:rFonts w:ascii="GHEA Grapalat" w:hAnsi="GHEA Grapalat" w:cs="Calibri"/>
          <w:b/>
          <w:bCs/>
          <w:iCs/>
          <w:sz w:val="18"/>
          <w:szCs w:val="18"/>
          <w:u w:val="single"/>
        </w:rPr>
        <w:t xml:space="preserve"> </w:t>
      </w:r>
      <w:r>
        <w:rPr>
          <w:rFonts w:ascii="GHEA Grapalat" w:hAnsi="GHEA Grapalat" w:cs="Calibri"/>
          <w:b/>
          <w:bCs/>
          <w:iCs/>
          <w:sz w:val="18"/>
          <w:szCs w:val="18"/>
          <w:u w:val="single"/>
        </w:rPr>
        <w:t>М</w:t>
      </w:r>
      <w:r>
        <w:rPr>
          <w:rFonts w:ascii="GHEA Grapalat" w:hAnsi="GHEA Grapalat" w:cs="Calibri"/>
          <w:b/>
          <w:bCs/>
          <w:iCs/>
          <w:sz w:val="18"/>
          <w:szCs w:val="18"/>
          <w:u w:val="single"/>
          <w:lang w:val="hy-AM"/>
        </w:rPr>
        <w:t>ост</w:t>
      </w:r>
      <w:r w:rsidRPr="00B2011D">
        <w:rPr>
          <w:rFonts w:ascii="GHEA Grapalat" w:hAnsi="GHEA Grapalat" w:cs="Calibri"/>
          <w:b/>
          <w:bCs/>
          <w:iCs/>
          <w:sz w:val="18"/>
          <w:szCs w:val="18"/>
          <w:u w:val="single"/>
          <w:lang w:val="hy-AM"/>
        </w:rPr>
        <w:t xml:space="preserve"> </w:t>
      </w:r>
      <w:r>
        <w:rPr>
          <w:rFonts w:ascii="GHEA Grapalat" w:hAnsi="GHEA Grapalat" w:cs="Calibri"/>
          <w:b/>
          <w:bCs/>
          <w:iCs/>
          <w:sz w:val="18"/>
          <w:szCs w:val="18"/>
          <w:u w:val="single"/>
        </w:rPr>
        <w:t>ведуший на кладбище Айнтап</w:t>
      </w:r>
    </w:p>
    <w:p w14:paraId="67FDFF8F" w14:textId="77777777" w:rsidR="00CD0626" w:rsidRPr="00656C6D" w:rsidRDefault="00CD0626" w:rsidP="00CD0626">
      <w:pPr>
        <w:jc w:val="both"/>
        <w:rPr>
          <w:rFonts w:ascii="GHEA Grapalat" w:hAnsi="GHEA Grapalat" w:cs="Calibri"/>
          <w:bCs/>
          <w:iCs/>
          <w:sz w:val="18"/>
          <w:szCs w:val="18"/>
        </w:rPr>
      </w:pPr>
      <w:r w:rsidRPr="00656C6D">
        <w:rPr>
          <w:rFonts w:ascii="GHEA Grapalat" w:hAnsi="GHEA Grapalat" w:cs="Calibri"/>
          <w:bCs/>
          <w:iCs/>
          <w:sz w:val="18"/>
          <w:szCs w:val="18"/>
        </w:rPr>
        <w:t>Длина</w:t>
      </w:r>
      <w:r w:rsidRPr="00656C6D">
        <w:rPr>
          <w:rFonts w:ascii="GHEA Grapalat" w:hAnsi="GHEA Grapalat" w:cs="Calibri"/>
          <w:bCs/>
          <w:iCs/>
          <w:sz w:val="18"/>
          <w:szCs w:val="18"/>
          <w:lang w:val="hy-AM"/>
        </w:rPr>
        <w:t xml:space="preserve"> – </w:t>
      </w:r>
      <w:r w:rsidRPr="00656C6D">
        <w:rPr>
          <w:rFonts w:ascii="GHEA Grapalat" w:hAnsi="GHEA Grapalat" w:cs="Calibri"/>
          <w:bCs/>
          <w:iCs/>
          <w:sz w:val="18"/>
          <w:szCs w:val="18"/>
        </w:rPr>
        <w:t>16,7м</w:t>
      </w:r>
    </w:p>
    <w:p w14:paraId="1641FA14" w14:textId="77777777" w:rsidR="00CD0626" w:rsidRPr="00656C6D" w:rsidRDefault="00CD0626" w:rsidP="00CD0626">
      <w:pPr>
        <w:jc w:val="both"/>
        <w:rPr>
          <w:rFonts w:ascii="GHEA Grapalat" w:hAnsi="GHEA Grapalat" w:cs="Calibri"/>
          <w:bCs/>
          <w:iCs/>
          <w:sz w:val="18"/>
          <w:szCs w:val="18"/>
        </w:rPr>
      </w:pPr>
      <w:r w:rsidRPr="00656C6D">
        <w:rPr>
          <w:rFonts w:ascii="GHEA Grapalat" w:hAnsi="GHEA Grapalat" w:cs="Calibri"/>
          <w:bCs/>
          <w:iCs/>
          <w:sz w:val="18"/>
          <w:szCs w:val="18"/>
          <w:lang w:val="hy-AM"/>
        </w:rPr>
        <w:t xml:space="preserve">Ширина – </w:t>
      </w:r>
      <w:r w:rsidRPr="00656C6D">
        <w:rPr>
          <w:rFonts w:ascii="GHEA Grapalat" w:hAnsi="GHEA Grapalat" w:cs="Calibri"/>
          <w:bCs/>
          <w:iCs/>
          <w:sz w:val="18"/>
          <w:szCs w:val="18"/>
        </w:rPr>
        <w:t>6,5м</w:t>
      </w:r>
    </w:p>
    <w:p w14:paraId="7C237EAB" w14:textId="77777777" w:rsidR="00CD0626" w:rsidRPr="00656C6D" w:rsidRDefault="00CD0626" w:rsidP="00CD0626">
      <w:pPr>
        <w:jc w:val="both"/>
        <w:rPr>
          <w:rFonts w:ascii="GHEA Grapalat" w:hAnsi="GHEA Grapalat" w:cs="Calibri"/>
          <w:bCs/>
          <w:iCs/>
          <w:sz w:val="18"/>
          <w:szCs w:val="18"/>
        </w:rPr>
      </w:pPr>
      <w:r w:rsidRPr="00656C6D">
        <w:rPr>
          <w:rFonts w:ascii="GHEA Grapalat" w:hAnsi="GHEA Grapalat" w:cs="Calibri"/>
          <w:bCs/>
          <w:iCs/>
          <w:sz w:val="18"/>
          <w:szCs w:val="18"/>
        </w:rPr>
        <w:t>Статическая схема</w:t>
      </w:r>
      <w:r w:rsidRPr="00656C6D">
        <w:rPr>
          <w:rFonts w:ascii="GHEA Grapalat" w:hAnsi="GHEA Grapalat" w:cs="Calibri"/>
          <w:bCs/>
          <w:iCs/>
          <w:sz w:val="18"/>
          <w:szCs w:val="18"/>
          <w:lang w:val="hy-AM"/>
        </w:rPr>
        <w:t xml:space="preserve"> - </w:t>
      </w:r>
      <w:r w:rsidRPr="00656C6D">
        <w:rPr>
          <w:rFonts w:ascii="GHEA Grapalat" w:hAnsi="GHEA Grapalat" w:cs="Calibri"/>
          <w:bCs/>
          <w:iCs/>
          <w:sz w:val="18"/>
          <w:szCs w:val="18"/>
        </w:rPr>
        <w:t>1</w:t>
      </w:r>
      <w:r w:rsidRPr="00656C6D">
        <w:rPr>
          <w:rFonts w:ascii="GHEA Grapalat" w:hAnsi="GHEA Grapalat" w:cs="Calibri"/>
          <w:bCs/>
          <w:iCs/>
          <w:sz w:val="18"/>
          <w:szCs w:val="18"/>
          <w:lang w:val="hy-AM"/>
        </w:rPr>
        <w:t>x1</w:t>
      </w:r>
      <w:r w:rsidRPr="00656C6D">
        <w:rPr>
          <w:rFonts w:ascii="GHEA Grapalat" w:hAnsi="GHEA Grapalat" w:cs="Calibri"/>
          <w:bCs/>
          <w:iCs/>
          <w:sz w:val="18"/>
          <w:szCs w:val="18"/>
        </w:rPr>
        <w:t>6</w:t>
      </w:r>
      <w:r w:rsidRPr="00656C6D">
        <w:rPr>
          <w:rFonts w:ascii="GHEA Grapalat" w:hAnsi="GHEA Grapalat" w:cs="Calibri"/>
          <w:bCs/>
          <w:iCs/>
          <w:sz w:val="18"/>
          <w:szCs w:val="18"/>
          <w:lang w:val="hy-AM"/>
        </w:rPr>
        <w:t xml:space="preserve"> </w:t>
      </w:r>
      <w:r w:rsidRPr="00656C6D">
        <w:rPr>
          <w:rFonts w:ascii="GHEA Grapalat" w:hAnsi="GHEA Grapalat" w:cs="Calibri"/>
          <w:bCs/>
          <w:iCs/>
          <w:sz w:val="18"/>
          <w:szCs w:val="18"/>
        </w:rPr>
        <w:t>м</w:t>
      </w:r>
      <w:r w:rsidRPr="00656C6D">
        <w:rPr>
          <w:rFonts w:ascii="GHEA Grapalat" w:hAnsi="GHEA Grapalat" w:cs="Calibri"/>
          <w:bCs/>
          <w:iCs/>
          <w:sz w:val="18"/>
          <w:szCs w:val="18"/>
          <w:lang w:val="hy-AM"/>
        </w:rPr>
        <w:t xml:space="preserve">, </w:t>
      </w:r>
      <w:r w:rsidRPr="00656C6D">
        <w:rPr>
          <w:rFonts w:ascii="GHEA Grapalat" w:hAnsi="GHEA Grapalat" w:cs="Calibri"/>
          <w:bCs/>
          <w:iCs/>
          <w:sz w:val="18"/>
          <w:szCs w:val="18"/>
        </w:rPr>
        <w:t>ж/б</w:t>
      </w:r>
    </w:p>
    <w:p w14:paraId="78BF692B" w14:textId="77777777" w:rsidR="00CD0626" w:rsidRPr="00656C6D" w:rsidRDefault="00CD0626" w:rsidP="00CD0626">
      <w:pPr>
        <w:jc w:val="both"/>
        <w:rPr>
          <w:rFonts w:ascii="GHEA Grapalat" w:hAnsi="GHEA Grapalat" w:cs="Calibri"/>
          <w:bCs/>
          <w:iCs/>
          <w:sz w:val="18"/>
          <w:szCs w:val="18"/>
        </w:rPr>
      </w:pPr>
      <w:r w:rsidRPr="00656C6D">
        <w:rPr>
          <w:rFonts w:ascii="GHEA Grapalat" w:hAnsi="GHEA Grapalat" w:cs="Calibri"/>
          <w:bCs/>
          <w:iCs/>
          <w:sz w:val="18"/>
          <w:szCs w:val="18"/>
        </w:rPr>
        <w:t>Схема проезжей части</w:t>
      </w:r>
      <w:r w:rsidRPr="00656C6D">
        <w:rPr>
          <w:rFonts w:ascii="GHEA Grapalat" w:hAnsi="GHEA Grapalat" w:cs="Calibri"/>
          <w:bCs/>
          <w:iCs/>
          <w:sz w:val="18"/>
          <w:szCs w:val="18"/>
          <w:lang w:val="hy-AM"/>
        </w:rPr>
        <w:t xml:space="preserve"> – </w:t>
      </w:r>
      <w:r w:rsidRPr="00656C6D">
        <w:rPr>
          <w:rFonts w:ascii="GHEA Grapalat" w:hAnsi="GHEA Grapalat" w:cs="Calibri"/>
          <w:bCs/>
          <w:iCs/>
          <w:sz w:val="18"/>
          <w:szCs w:val="18"/>
        </w:rPr>
        <w:t>Г=5,6м</w:t>
      </w:r>
    </w:p>
    <w:p w14:paraId="62328AFC" w14:textId="77777777" w:rsidR="00CD0626" w:rsidRPr="00656C6D" w:rsidRDefault="00CD0626" w:rsidP="00CD0626">
      <w:pPr>
        <w:jc w:val="both"/>
        <w:rPr>
          <w:rFonts w:ascii="GHEA Grapalat" w:hAnsi="GHEA Grapalat" w:cs="Calibri"/>
          <w:bCs/>
          <w:iCs/>
          <w:sz w:val="18"/>
          <w:szCs w:val="18"/>
          <w:lang w:val="hy-AM"/>
        </w:rPr>
      </w:pPr>
      <w:r w:rsidRPr="00656C6D">
        <w:rPr>
          <w:rFonts w:ascii="GHEA Grapalat" w:hAnsi="GHEA Grapalat" w:cs="Calibri"/>
          <w:bCs/>
          <w:iCs/>
          <w:sz w:val="18"/>
          <w:szCs w:val="18"/>
        </w:rPr>
        <w:t>Расчетный груз</w:t>
      </w:r>
      <w:r w:rsidRPr="00656C6D">
        <w:rPr>
          <w:rFonts w:ascii="GHEA Grapalat" w:hAnsi="GHEA Grapalat" w:cs="Calibri"/>
          <w:bCs/>
          <w:iCs/>
          <w:sz w:val="18"/>
          <w:szCs w:val="18"/>
          <w:lang w:val="hy-AM"/>
        </w:rPr>
        <w:t xml:space="preserve"> </w:t>
      </w:r>
      <w:r w:rsidRPr="00656C6D">
        <w:rPr>
          <w:rFonts w:ascii="GHEA Grapalat" w:hAnsi="GHEA Grapalat" w:cs="Calibri"/>
          <w:bCs/>
          <w:iCs/>
          <w:sz w:val="18"/>
          <w:szCs w:val="18"/>
        </w:rPr>
        <w:t>А</w:t>
      </w:r>
      <w:r w:rsidRPr="00656C6D">
        <w:rPr>
          <w:rFonts w:ascii="GHEA Grapalat" w:hAnsi="GHEA Grapalat" w:cs="Calibri"/>
          <w:bCs/>
          <w:iCs/>
          <w:sz w:val="18"/>
          <w:szCs w:val="18"/>
          <w:lang w:val="hy-AM"/>
        </w:rPr>
        <w:t>-</w:t>
      </w:r>
      <w:r w:rsidRPr="00656C6D">
        <w:rPr>
          <w:rFonts w:ascii="GHEA Grapalat" w:hAnsi="GHEA Grapalat" w:cs="Calibri"/>
          <w:bCs/>
          <w:iCs/>
          <w:sz w:val="18"/>
          <w:szCs w:val="18"/>
        </w:rPr>
        <w:t>11</w:t>
      </w:r>
      <w:r w:rsidRPr="00656C6D">
        <w:rPr>
          <w:rFonts w:ascii="GHEA Grapalat" w:hAnsi="GHEA Grapalat" w:cs="Calibri"/>
          <w:bCs/>
          <w:iCs/>
          <w:sz w:val="18"/>
          <w:szCs w:val="18"/>
          <w:lang w:val="hy-AM"/>
        </w:rPr>
        <w:t>, HK-80</w:t>
      </w:r>
    </w:p>
    <w:p w14:paraId="480AC2D5" w14:textId="77777777" w:rsidR="00CD0626" w:rsidRPr="00656C6D" w:rsidRDefault="00CD0626" w:rsidP="00CD0626">
      <w:pPr>
        <w:jc w:val="both"/>
        <w:rPr>
          <w:rFonts w:ascii="GHEA Grapalat" w:hAnsi="GHEA Grapalat" w:cs="Calibri"/>
          <w:bCs/>
          <w:iCs/>
          <w:sz w:val="18"/>
          <w:szCs w:val="18"/>
          <w:lang w:val="hy-AM"/>
        </w:rPr>
      </w:pPr>
      <w:r w:rsidRPr="00656C6D">
        <w:rPr>
          <w:rFonts w:ascii="GHEA Grapalat" w:hAnsi="GHEA Grapalat" w:cs="Calibri"/>
          <w:bCs/>
          <w:iCs/>
          <w:sz w:val="18"/>
          <w:szCs w:val="18"/>
          <w:lang w:val="hy-AM"/>
        </w:rPr>
        <w:t xml:space="preserve">Дата строительства – </w:t>
      </w:r>
      <w:r w:rsidRPr="00656C6D">
        <w:rPr>
          <w:rFonts w:ascii="GHEA Grapalat" w:hAnsi="GHEA Grapalat" w:cs="Calibri"/>
          <w:bCs/>
          <w:iCs/>
          <w:sz w:val="18"/>
          <w:szCs w:val="18"/>
        </w:rPr>
        <w:t>2021</w:t>
      </w:r>
      <w:r w:rsidRPr="00656C6D">
        <w:rPr>
          <w:rFonts w:ascii="GHEA Grapalat" w:hAnsi="GHEA Grapalat" w:cs="Calibri"/>
          <w:bCs/>
          <w:iCs/>
          <w:sz w:val="18"/>
          <w:szCs w:val="18"/>
          <w:lang w:val="hy-AM"/>
        </w:rPr>
        <w:t>г.</w:t>
      </w:r>
    </w:p>
    <w:p w14:paraId="5FE144B0" w14:textId="77777777" w:rsidR="00CD0626" w:rsidRDefault="00CD0626" w:rsidP="00CD0626">
      <w:pPr>
        <w:jc w:val="both"/>
        <w:rPr>
          <w:rFonts w:ascii="GHEA Grapalat" w:hAnsi="GHEA Grapalat" w:cs="Calibri"/>
          <w:bCs/>
          <w:iCs/>
          <w:sz w:val="18"/>
          <w:szCs w:val="18"/>
        </w:rPr>
      </w:pPr>
      <w:r w:rsidRPr="000F7DDE">
        <w:rPr>
          <w:rFonts w:ascii="GHEA Grapalat" w:hAnsi="GHEA Grapalat" w:cs="Calibri"/>
          <w:bCs/>
          <w:iCs/>
          <w:sz w:val="18"/>
          <w:szCs w:val="18"/>
          <w:lang w:val="hy-AM"/>
        </w:rPr>
        <w:t>1.</w:t>
      </w:r>
      <w:r w:rsidRPr="000B2BA7">
        <w:rPr>
          <w:rFonts w:ascii="GHEA Grapalat" w:hAnsi="GHEA Grapalat" w:cs="Calibri"/>
          <w:bCs/>
          <w:iCs/>
          <w:sz w:val="18"/>
          <w:szCs w:val="18"/>
          <w:lang w:val="hy-AM"/>
        </w:rPr>
        <w:t xml:space="preserve"> </w:t>
      </w:r>
      <w:r>
        <w:rPr>
          <w:rFonts w:ascii="GHEA Grapalat" w:hAnsi="GHEA Grapalat" w:cs="Calibri"/>
          <w:bCs/>
          <w:iCs/>
          <w:sz w:val="18"/>
          <w:szCs w:val="18"/>
        </w:rPr>
        <w:t>Заполнение деформационных швов битумной мастикой</w:t>
      </w:r>
      <w:r w:rsidRPr="000B2BA7">
        <w:rPr>
          <w:rFonts w:ascii="GHEA Grapalat" w:hAnsi="GHEA Grapalat" w:cs="Calibri"/>
          <w:bCs/>
          <w:iCs/>
          <w:sz w:val="18"/>
          <w:szCs w:val="18"/>
          <w:lang w:val="hy-AM"/>
        </w:rPr>
        <w:t xml:space="preserve">, </w:t>
      </w:r>
    </w:p>
    <w:p w14:paraId="6014EF93" w14:textId="77777777" w:rsidR="00CD0626" w:rsidRPr="000F7DDE" w:rsidRDefault="00CD0626" w:rsidP="00CD0626">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опорных участков, очистка, при необходимости выравнивание,</w:t>
      </w:r>
    </w:p>
    <w:p w14:paraId="1E37B9DD" w14:textId="77777777" w:rsidR="00CD0626" w:rsidRDefault="00CD0626" w:rsidP="00CD0626">
      <w:pPr>
        <w:rPr>
          <w:rFonts w:ascii="GHEA Grapalat" w:hAnsi="GHEA Grapalat" w:cs="Calibri"/>
          <w:bCs/>
          <w:iCs/>
          <w:sz w:val="18"/>
          <w:szCs w:val="18"/>
        </w:rPr>
      </w:pPr>
      <w:r>
        <w:rPr>
          <w:rFonts w:ascii="GHEA Grapalat" w:hAnsi="GHEA Grapalat" w:cs="Calibri"/>
          <w:bCs/>
          <w:iCs/>
          <w:sz w:val="18"/>
          <w:szCs w:val="18"/>
        </w:rPr>
        <w:t>3</w:t>
      </w:r>
      <w:r w:rsidRPr="000F7DDE">
        <w:rPr>
          <w:rFonts w:ascii="GHEA Grapalat" w:hAnsi="GHEA Grapalat" w:cs="Calibri"/>
          <w:bCs/>
          <w:iCs/>
          <w:sz w:val="18"/>
          <w:szCs w:val="18"/>
          <w:lang w:val="hy-AM"/>
        </w:rPr>
        <w:t>.</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sidRPr="00BC7A77">
        <w:rPr>
          <w:rFonts w:ascii="GHEA Grapalat" w:hAnsi="GHEA Grapalat" w:cs="Calibri"/>
          <w:bCs/>
          <w:iCs/>
          <w:sz w:val="18"/>
          <w:szCs w:val="18"/>
          <w:lang w:val="hy-AM"/>
        </w:rPr>
        <w:t xml:space="preserve">конструкций пролетов, </w:t>
      </w:r>
      <w:r w:rsidRPr="000F1126">
        <w:rPr>
          <w:rFonts w:ascii="GHEA Grapalat" w:hAnsi="GHEA Grapalat" w:cs="Calibri"/>
          <w:bCs/>
          <w:iCs/>
          <w:sz w:val="18"/>
          <w:szCs w:val="18"/>
          <w:lang w:val="hy-AM"/>
        </w:rPr>
        <w:t xml:space="preserve">при обнаружении трещин 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5AE2167F" w14:textId="77777777" w:rsidR="00CD0626" w:rsidRDefault="00CD0626" w:rsidP="00CD0626">
      <w:pPr>
        <w:rPr>
          <w:rFonts w:ascii="GHEA Grapalat" w:hAnsi="GHEA Grapalat" w:cs="Calibri"/>
          <w:bCs/>
          <w:iCs/>
          <w:sz w:val="18"/>
          <w:szCs w:val="18"/>
        </w:rPr>
      </w:pPr>
      <w:r>
        <w:rPr>
          <w:rFonts w:ascii="GHEA Grapalat" w:hAnsi="GHEA Grapalat" w:cs="Calibri"/>
          <w:bCs/>
          <w:iCs/>
          <w:sz w:val="18"/>
          <w:szCs w:val="18"/>
        </w:rPr>
        <w:t>4</w:t>
      </w:r>
      <w:r w:rsidRPr="000F7DDE">
        <w:rPr>
          <w:rFonts w:ascii="GHEA Grapalat" w:hAnsi="GHEA Grapalat" w:cs="Calibri"/>
          <w:bCs/>
          <w:iCs/>
          <w:sz w:val="18"/>
          <w:szCs w:val="18"/>
          <w:lang w:val="hy-AM"/>
        </w:rPr>
        <w:t>.</w:t>
      </w:r>
      <w:r w:rsidRPr="002465CC">
        <w:rPr>
          <w:rFonts w:ascii="GHEA Grapalat" w:hAnsi="GHEA Grapalat" w:cs="Calibri"/>
          <w:bCs/>
          <w:iCs/>
          <w:sz w:val="18"/>
          <w:szCs w:val="18"/>
          <w:lang w:val="hy-AM"/>
        </w:rPr>
        <w:t xml:space="preserve"> Периодическ</w:t>
      </w:r>
      <w:r w:rsidRPr="00E12D20">
        <w:rPr>
          <w:rFonts w:ascii="GHEA Grapalat" w:hAnsi="GHEA Grapalat" w:cs="Calibri"/>
          <w:bCs/>
          <w:iCs/>
          <w:sz w:val="18"/>
          <w:szCs w:val="18"/>
          <w:lang w:val="hy-AM"/>
        </w:rPr>
        <w:t>ий</w:t>
      </w:r>
      <w:r w:rsidRPr="002465CC">
        <w:rPr>
          <w:rFonts w:ascii="GHEA Grapalat" w:hAnsi="GHEA Grapalat" w:cs="Calibri"/>
          <w:bCs/>
          <w:iCs/>
          <w:sz w:val="18"/>
          <w:szCs w:val="18"/>
          <w:lang w:val="hy-AM"/>
        </w:rPr>
        <w:t xml:space="preserve"> </w:t>
      </w:r>
      <w:r w:rsidRPr="00E12D20">
        <w:rPr>
          <w:rFonts w:ascii="GHEA Grapalat" w:hAnsi="GHEA Grapalat" w:cs="Calibri"/>
          <w:bCs/>
          <w:iCs/>
          <w:sz w:val="18"/>
          <w:szCs w:val="18"/>
          <w:lang w:val="hy-AM"/>
        </w:rPr>
        <w:t>осмотр</w:t>
      </w:r>
      <w:r w:rsidRPr="002465CC">
        <w:rPr>
          <w:rFonts w:ascii="GHEA Grapalat" w:hAnsi="GHEA Grapalat" w:cs="Calibri"/>
          <w:bCs/>
          <w:iCs/>
          <w:sz w:val="18"/>
          <w:szCs w:val="18"/>
          <w:lang w:val="hy-AM"/>
        </w:rPr>
        <w:t xml:space="preserve"> </w:t>
      </w:r>
      <w:r>
        <w:rPr>
          <w:rFonts w:ascii="GHEA Grapalat" w:hAnsi="GHEA Grapalat" w:cs="Calibri"/>
          <w:bCs/>
          <w:iCs/>
          <w:sz w:val="18"/>
          <w:szCs w:val="18"/>
        </w:rPr>
        <w:t xml:space="preserve">опор, очистка, </w:t>
      </w:r>
      <w:r w:rsidRPr="000F1126">
        <w:rPr>
          <w:rFonts w:ascii="GHEA Grapalat" w:hAnsi="GHEA Grapalat" w:cs="Calibri"/>
          <w:bCs/>
          <w:iCs/>
          <w:sz w:val="18"/>
          <w:szCs w:val="18"/>
          <w:lang w:val="hy-AM"/>
        </w:rPr>
        <w:t xml:space="preserve">при обнаружении трещин и </w:t>
      </w:r>
      <w:r>
        <w:rPr>
          <w:rFonts w:ascii="GHEA Grapalat" w:hAnsi="GHEA Grapalat" w:cs="Calibri"/>
          <w:bCs/>
          <w:iCs/>
          <w:sz w:val="18"/>
          <w:szCs w:val="18"/>
        </w:rPr>
        <w:t xml:space="preserve">повреждений </w:t>
      </w:r>
      <w:r w:rsidRPr="002465CC">
        <w:rPr>
          <w:rFonts w:ascii="GHEA Grapalat" w:hAnsi="GHEA Grapalat" w:cs="Calibri"/>
          <w:bCs/>
          <w:iCs/>
          <w:sz w:val="18"/>
          <w:szCs w:val="18"/>
          <w:lang w:val="hy-AM"/>
        </w:rPr>
        <w:t>-исполнение ремонт</w:t>
      </w:r>
      <w:r>
        <w:rPr>
          <w:rFonts w:ascii="GHEA Grapalat" w:hAnsi="GHEA Grapalat" w:cs="Calibri"/>
          <w:bCs/>
          <w:iCs/>
          <w:sz w:val="18"/>
          <w:szCs w:val="18"/>
        </w:rPr>
        <w:t>ных работ,</w:t>
      </w:r>
    </w:p>
    <w:p w14:paraId="2E85DD5B" w14:textId="77777777" w:rsidR="00CD0626" w:rsidRPr="000C3089" w:rsidRDefault="00CD0626" w:rsidP="00CD0626">
      <w:pPr>
        <w:jc w:val="both"/>
        <w:rPr>
          <w:rFonts w:ascii="GHEA Grapalat" w:hAnsi="GHEA Grapalat" w:cs="Calibri"/>
          <w:bCs/>
          <w:iCs/>
          <w:sz w:val="18"/>
          <w:szCs w:val="18"/>
        </w:rPr>
      </w:pPr>
      <w:r>
        <w:rPr>
          <w:rFonts w:ascii="GHEA Grapalat" w:hAnsi="GHEA Grapalat" w:cs="Calibri"/>
          <w:bCs/>
          <w:iCs/>
          <w:sz w:val="18"/>
          <w:szCs w:val="18"/>
        </w:rPr>
        <w:t>5</w:t>
      </w:r>
      <w:r w:rsidRPr="000F7DDE">
        <w:rPr>
          <w:rFonts w:ascii="GHEA Grapalat" w:hAnsi="GHEA Grapalat" w:cs="Calibri"/>
          <w:bCs/>
          <w:iCs/>
          <w:sz w:val="18"/>
          <w:szCs w:val="18"/>
          <w:lang w:val="hy-AM"/>
        </w:rPr>
        <w:t xml:space="preserve">.. </w:t>
      </w:r>
      <w:r w:rsidRPr="000C3089">
        <w:rPr>
          <w:rFonts w:ascii="GHEA Grapalat" w:hAnsi="GHEA Grapalat" w:cs="Calibri"/>
          <w:bCs/>
          <w:iCs/>
          <w:sz w:val="18"/>
          <w:szCs w:val="18"/>
          <w:lang w:val="hy-AM"/>
        </w:rPr>
        <w:t xml:space="preserve">При необходимости покраска блоков </w:t>
      </w:r>
      <w:r>
        <w:rPr>
          <w:rFonts w:ascii="GHEA Grapalat" w:hAnsi="GHEA Grapalat" w:cs="Calibri"/>
          <w:bCs/>
          <w:iCs/>
          <w:sz w:val="18"/>
          <w:szCs w:val="18"/>
        </w:rPr>
        <w:t>бетонных ограждений,</w:t>
      </w:r>
    </w:p>
    <w:p w14:paraId="6089B004" w14:textId="77777777" w:rsidR="00CD0626" w:rsidRDefault="00CD0626" w:rsidP="00CD0626">
      <w:pPr>
        <w:jc w:val="both"/>
        <w:rPr>
          <w:rFonts w:ascii="GHEA Grapalat" w:hAnsi="GHEA Grapalat" w:cs="Calibri"/>
          <w:bCs/>
          <w:iCs/>
          <w:sz w:val="18"/>
          <w:szCs w:val="18"/>
        </w:rPr>
      </w:pPr>
      <w:r>
        <w:rPr>
          <w:rFonts w:ascii="GHEA Grapalat" w:hAnsi="GHEA Grapalat" w:cs="Calibri"/>
          <w:bCs/>
          <w:iCs/>
          <w:sz w:val="18"/>
          <w:szCs w:val="18"/>
        </w:rPr>
        <w:t>6</w:t>
      </w:r>
      <w:r w:rsidRPr="000F7DDE">
        <w:rPr>
          <w:rFonts w:ascii="GHEA Grapalat" w:hAnsi="GHEA Grapalat" w:cs="Calibri"/>
          <w:bCs/>
          <w:iCs/>
          <w:sz w:val="18"/>
          <w:szCs w:val="18"/>
          <w:lang w:val="hy-AM"/>
        </w:rPr>
        <w:t>.</w:t>
      </w:r>
      <w:r w:rsidRPr="00780DBC">
        <w:rPr>
          <w:rFonts w:ascii="GHEA Grapalat" w:hAnsi="GHEA Grapalat" w:cs="Calibri"/>
          <w:bCs/>
          <w:iCs/>
          <w:sz w:val="18"/>
          <w:szCs w:val="18"/>
          <w:lang w:val="hy-AM"/>
        </w:rPr>
        <w:t xml:space="preserve"> Периодическая очистка проезжей части и тротуаров от грязи и грунтовых накоплений</w:t>
      </w:r>
      <w:r>
        <w:rPr>
          <w:rFonts w:ascii="GHEA Grapalat" w:hAnsi="GHEA Grapalat" w:cs="Calibri"/>
          <w:bCs/>
          <w:iCs/>
          <w:sz w:val="18"/>
          <w:szCs w:val="18"/>
        </w:rPr>
        <w:t>.</w:t>
      </w:r>
    </w:p>
    <w:p w14:paraId="106FA4E5" w14:textId="77777777" w:rsidR="000B4D5D" w:rsidRDefault="000B4D5D" w:rsidP="000B4D5D">
      <w:pPr>
        <w:jc w:val="both"/>
        <w:rPr>
          <w:rFonts w:ascii="GHEA Grapalat" w:hAnsi="GHEA Grapalat" w:cs="Calibri"/>
          <w:b/>
          <w:bCs/>
          <w:iCs/>
          <w:sz w:val="18"/>
          <w:szCs w:val="18"/>
        </w:rPr>
      </w:pPr>
      <w:r w:rsidRPr="00FB6599">
        <w:rPr>
          <w:rFonts w:ascii="GHEA Grapalat" w:hAnsi="GHEA Grapalat" w:cs="Calibri"/>
          <w:b/>
          <w:bCs/>
          <w:iCs/>
          <w:sz w:val="18"/>
          <w:szCs w:val="18"/>
          <w:lang w:val="hy-AM"/>
        </w:rPr>
        <w:t>При необходимости по указанию Заказчика</w:t>
      </w:r>
      <w:r>
        <w:rPr>
          <w:rFonts w:ascii="GHEA Grapalat" w:hAnsi="GHEA Grapalat" w:cs="Calibri"/>
          <w:b/>
          <w:bCs/>
          <w:iCs/>
          <w:sz w:val="18"/>
          <w:szCs w:val="18"/>
        </w:rPr>
        <w:t xml:space="preserve"> </w:t>
      </w:r>
      <w:r w:rsidRPr="00FB6599">
        <w:rPr>
          <w:rFonts w:ascii="GHEA Grapalat" w:hAnsi="GHEA Grapalat" w:cs="Calibri"/>
          <w:b/>
          <w:bCs/>
          <w:iCs/>
          <w:sz w:val="18"/>
          <w:szCs w:val="18"/>
          <w:lang w:val="hy-AM"/>
        </w:rPr>
        <w:t xml:space="preserve">исполнение аварийновосстановительных работ на </w:t>
      </w:r>
      <w:r>
        <w:rPr>
          <w:rFonts w:ascii="GHEA Grapalat" w:hAnsi="GHEA Grapalat" w:cs="Calibri"/>
          <w:b/>
          <w:bCs/>
          <w:iCs/>
          <w:sz w:val="18"/>
          <w:szCs w:val="18"/>
          <w:lang w:val="hy-AM"/>
        </w:rPr>
        <w:t xml:space="preserve">мостах и мостовых сооружениях </w:t>
      </w:r>
      <w:r w:rsidRPr="00FB6599">
        <w:rPr>
          <w:rFonts w:ascii="GHEA Grapalat" w:hAnsi="GHEA Grapalat" w:cs="Calibri"/>
          <w:b/>
          <w:bCs/>
          <w:iCs/>
          <w:sz w:val="18"/>
          <w:szCs w:val="18"/>
          <w:lang w:val="hy-AM"/>
        </w:rPr>
        <w:t xml:space="preserve">г.Ереван, которые </w:t>
      </w:r>
      <w:r w:rsidRPr="004B6F8E">
        <w:rPr>
          <w:rFonts w:ascii="GHEA Grapalat" w:hAnsi="GHEA Grapalat" w:cs="Calibri"/>
          <w:b/>
          <w:bCs/>
          <w:iCs/>
          <w:sz w:val="18"/>
          <w:szCs w:val="18"/>
          <w:lang w:val="hy-AM"/>
        </w:rPr>
        <w:t>не включены в вышеизложенный список</w:t>
      </w:r>
      <w:r>
        <w:rPr>
          <w:rFonts w:ascii="GHEA Grapalat" w:hAnsi="GHEA Grapalat" w:cs="Calibri"/>
          <w:b/>
          <w:bCs/>
          <w:iCs/>
          <w:sz w:val="18"/>
          <w:szCs w:val="18"/>
          <w:lang w:val="hy-AM"/>
        </w:rPr>
        <w:t xml:space="preserve">, </w:t>
      </w:r>
      <w:r>
        <w:rPr>
          <w:rFonts w:ascii="GHEA Grapalat" w:hAnsi="GHEA Grapalat" w:cs="Calibri"/>
          <w:b/>
          <w:bCs/>
          <w:iCs/>
          <w:sz w:val="18"/>
          <w:szCs w:val="18"/>
        </w:rPr>
        <w:t xml:space="preserve">а также по указанию </w:t>
      </w:r>
      <w:r>
        <w:rPr>
          <w:rFonts w:ascii="GHEA Grapalat" w:hAnsi="GHEA Grapalat" w:cs="Calibri"/>
          <w:b/>
          <w:bCs/>
          <w:iCs/>
          <w:sz w:val="18"/>
          <w:szCs w:val="18"/>
          <w:lang w:val="hy-AM"/>
        </w:rPr>
        <w:t xml:space="preserve"> </w:t>
      </w:r>
      <w:r w:rsidRPr="00FB6599">
        <w:rPr>
          <w:rFonts w:ascii="GHEA Grapalat" w:hAnsi="GHEA Grapalat" w:cs="Calibri"/>
          <w:b/>
          <w:bCs/>
          <w:iCs/>
          <w:sz w:val="18"/>
          <w:szCs w:val="18"/>
          <w:lang w:val="hy-AM"/>
        </w:rPr>
        <w:t>Заказчика</w:t>
      </w:r>
      <w:r>
        <w:rPr>
          <w:rFonts w:ascii="GHEA Grapalat" w:hAnsi="GHEA Grapalat" w:cs="Calibri"/>
          <w:b/>
          <w:bCs/>
          <w:iCs/>
          <w:sz w:val="18"/>
          <w:szCs w:val="18"/>
        </w:rPr>
        <w:t xml:space="preserve"> (п</w:t>
      </w:r>
      <w:r w:rsidRPr="00FB6599">
        <w:rPr>
          <w:rFonts w:ascii="GHEA Grapalat" w:hAnsi="GHEA Grapalat" w:cs="Calibri"/>
          <w:b/>
          <w:bCs/>
          <w:iCs/>
          <w:sz w:val="18"/>
          <w:szCs w:val="18"/>
          <w:lang w:val="hy-AM"/>
        </w:rPr>
        <w:t>ри необходимости</w:t>
      </w:r>
      <w:r>
        <w:rPr>
          <w:rFonts w:ascii="GHEA Grapalat" w:hAnsi="GHEA Grapalat" w:cs="Calibri"/>
          <w:b/>
          <w:bCs/>
          <w:iCs/>
          <w:sz w:val="18"/>
          <w:szCs w:val="18"/>
        </w:rPr>
        <w:t xml:space="preserve">) замена водонепроницаемого слоя (с удалением а/б поверхности), замена водоотводных труб, замена, ремотирование, покраска базальтовых бордюров, ж/б колесоотбойников, металлических барьеров </w:t>
      </w:r>
      <w:r w:rsidRPr="004B2CA1">
        <w:rPr>
          <w:rFonts w:ascii="GHEA Grapalat" w:hAnsi="GHEA Grapalat" w:cs="Calibri"/>
          <w:b/>
          <w:bCs/>
          <w:iCs/>
          <w:sz w:val="18"/>
          <w:szCs w:val="18"/>
        </w:rPr>
        <w:t>во всех мостовых конструкциях</w:t>
      </w:r>
      <w:r>
        <w:rPr>
          <w:rFonts w:ascii="GHEA Grapalat" w:hAnsi="GHEA Grapalat" w:cs="Calibri"/>
          <w:b/>
          <w:bCs/>
          <w:iCs/>
          <w:sz w:val="18"/>
          <w:szCs w:val="18"/>
          <w:lang w:val="hy-AM"/>
        </w:rPr>
        <w:t>,</w:t>
      </w:r>
      <w:r w:rsidRPr="004B12A6">
        <w:t xml:space="preserve"> </w:t>
      </w:r>
      <w:r w:rsidRPr="004B12A6">
        <w:rPr>
          <w:rFonts w:ascii="GHEA Grapalat" w:hAnsi="GHEA Grapalat" w:cs="Calibri"/>
          <w:b/>
          <w:bCs/>
          <w:iCs/>
          <w:sz w:val="18"/>
          <w:szCs w:val="18"/>
          <w:lang w:val="hy-AM"/>
        </w:rPr>
        <w:t>также осуществляем ремонт поврежденных участков асфальтобетонного покрытия (</w:t>
      </w:r>
      <w:r>
        <w:rPr>
          <w:rFonts w:ascii="GHEA Grapalat" w:hAnsi="GHEA Grapalat" w:cs="Calibri"/>
          <w:b/>
          <w:bCs/>
          <w:iCs/>
          <w:sz w:val="18"/>
          <w:szCs w:val="18"/>
        </w:rPr>
        <w:t>ямы</w:t>
      </w:r>
      <w:r w:rsidRPr="004B12A6">
        <w:rPr>
          <w:rFonts w:ascii="GHEA Grapalat" w:hAnsi="GHEA Grapalat" w:cs="Calibri"/>
          <w:b/>
          <w:bCs/>
          <w:iCs/>
          <w:sz w:val="18"/>
          <w:szCs w:val="18"/>
          <w:lang w:val="hy-AM"/>
        </w:rPr>
        <w:t>, трещины и т.п.) мостов, мостовых сооружений, автомобильных дорог, транспортных узлов и путепроводов.</w:t>
      </w:r>
      <w:r>
        <w:rPr>
          <w:rFonts w:ascii="GHEA Grapalat" w:hAnsi="GHEA Grapalat" w:cs="Calibri"/>
          <w:b/>
          <w:bCs/>
          <w:iCs/>
          <w:sz w:val="18"/>
          <w:szCs w:val="18"/>
          <w:lang w:val="hy-AM"/>
        </w:rPr>
        <w:t xml:space="preserve"> </w:t>
      </w:r>
    </w:p>
    <w:p w14:paraId="1D327FFE" w14:textId="1263115A" w:rsidR="00CD0626" w:rsidRPr="00E434C7" w:rsidRDefault="000B4D5D" w:rsidP="000B4D5D">
      <w:pPr>
        <w:jc w:val="both"/>
        <w:rPr>
          <w:rFonts w:ascii="GHEA Grapalat" w:hAnsi="GHEA Grapalat" w:cs="Calibri"/>
          <w:b/>
          <w:bCs/>
          <w:iCs/>
          <w:sz w:val="18"/>
          <w:szCs w:val="18"/>
          <w:u w:val="single"/>
        </w:rPr>
      </w:pPr>
      <w:r>
        <w:rPr>
          <w:rFonts w:ascii="GHEA Grapalat" w:hAnsi="GHEA Grapalat" w:cs="Calibri"/>
          <w:b/>
          <w:bCs/>
          <w:iCs/>
          <w:sz w:val="18"/>
          <w:szCs w:val="18"/>
        </w:rPr>
        <w:t>При необходимости предусмотреть строительство нового моста.</w:t>
      </w:r>
    </w:p>
    <w:p w14:paraId="3E74B1C0" w14:textId="3564F463" w:rsidR="00FF1138" w:rsidRPr="00E21FCC" w:rsidRDefault="00CD0626" w:rsidP="000B4D5D">
      <w:pPr>
        <w:rPr>
          <w:rFonts w:ascii="GHEA Grapalat" w:hAnsi="GHEA Grapalat" w:cs="Calibri"/>
          <w:sz w:val="18"/>
          <w:szCs w:val="18"/>
          <w:highlight w:val="yellow"/>
          <w:lang w:val="es-ES"/>
        </w:rPr>
      </w:pPr>
      <w:r w:rsidRPr="00FB6599">
        <w:rPr>
          <w:rFonts w:ascii="GHEA Grapalat" w:hAnsi="GHEA Grapalat" w:cs="Calibri"/>
          <w:b/>
          <w:bCs/>
          <w:iCs/>
          <w:sz w:val="18"/>
          <w:szCs w:val="18"/>
          <w:lang w:val="hy-AM"/>
        </w:rPr>
        <w:t>При необходимости по указанию Заказчика</w:t>
      </w:r>
      <w:r>
        <w:rPr>
          <w:rFonts w:ascii="GHEA Grapalat" w:hAnsi="GHEA Grapalat" w:cs="Calibri"/>
          <w:b/>
          <w:bCs/>
          <w:iCs/>
          <w:sz w:val="18"/>
          <w:szCs w:val="18"/>
        </w:rPr>
        <w:t xml:space="preserve"> </w:t>
      </w:r>
      <w:r w:rsidRPr="00FB6599">
        <w:rPr>
          <w:rFonts w:ascii="GHEA Grapalat" w:hAnsi="GHEA Grapalat" w:cs="Calibri"/>
          <w:b/>
          <w:bCs/>
          <w:iCs/>
          <w:sz w:val="18"/>
          <w:szCs w:val="18"/>
          <w:lang w:val="hy-AM"/>
        </w:rPr>
        <w:t xml:space="preserve">исполнение аварийновосстановительных работ на </w:t>
      </w:r>
      <w:r>
        <w:rPr>
          <w:rFonts w:ascii="GHEA Grapalat" w:hAnsi="GHEA Grapalat" w:cs="Calibri"/>
          <w:b/>
          <w:bCs/>
          <w:iCs/>
          <w:sz w:val="18"/>
          <w:szCs w:val="18"/>
          <w:lang w:val="hy-AM"/>
        </w:rPr>
        <w:t xml:space="preserve">мостах и мостовых сооружениях </w:t>
      </w:r>
      <w:r w:rsidRPr="00FB6599">
        <w:rPr>
          <w:rFonts w:ascii="GHEA Grapalat" w:hAnsi="GHEA Grapalat" w:cs="Calibri"/>
          <w:b/>
          <w:bCs/>
          <w:iCs/>
          <w:sz w:val="18"/>
          <w:szCs w:val="18"/>
          <w:lang w:val="hy-AM"/>
        </w:rPr>
        <w:t>г.Ереван,</w:t>
      </w:r>
    </w:p>
    <w:p w14:paraId="4F1B5B15" w14:textId="77777777" w:rsidR="0008386A" w:rsidRDefault="0008386A" w:rsidP="00EE54EE">
      <w:pPr>
        <w:widowControl w:val="0"/>
        <w:jc w:val="center"/>
        <w:rPr>
          <w:rFonts w:ascii="GHEA Grapalat" w:hAnsi="GHEA Grapalat"/>
        </w:rPr>
      </w:pPr>
    </w:p>
    <w:p w14:paraId="35BE15FB" w14:textId="77777777" w:rsidR="001A1D3D" w:rsidRPr="001C3AA4" w:rsidRDefault="001A1D3D" w:rsidP="001A1D3D">
      <w:pPr>
        <w:jc w:val="center"/>
        <w:rPr>
          <w:rFonts w:ascii="Times Unicode" w:hAnsi="Times Unicode"/>
          <w:b/>
          <w:lang w:val="hy-AM"/>
        </w:rPr>
      </w:pPr>
      <w:r w:rsidRPr="001C3AA4">
        <w:rPr>
          <w:rFonts w:ascii="Times Unicode" w:hAnsi="Times Unicode"/>
          <w:b/>
          <w:lang w:val="hy-AM"/>
        </w:rPr>
        <w:t>ՑԱՆԿ</w:t>
      </w:r>
    </w:p>
    <w:p w14:paraId="585E207D" w14:textId="77777777" w:rsidR="001A1D3D" w:rsidRPr="001C3AA4" w:rsidRDefault="001A1D3D" w:rsidP="001A1D3D">
      <w:pPr>
        <w:jc w:val="center"/>
        <w:rPr>
          <w:rFonts w:ascii="Sylfaen" w:hAnsi="Sylfaen"/>
          <w:b/>
          <w:lang w:val="hy-AM"/>
        </w:rPr>
      </w:pPr>
    </w:p>
    <w:tbl>
      <w:tblPr>
        <w:tblW w:w="1116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10512"/>
      </w:tblGrid>
      <w:tr w:rsidR="001A1D3D" w:rsidRPr="001C3AA4" w14:paraId="1C69CAA2" w14:textId="77777777" w:rsidTr="00DD0737">
        <w:tc>
          <w:tcPr>
            <w:tcW w:w="648" w:type="dxa"/>
          </w:tcPr>
          <w:p w14:paraId="2E11413D" w14:textId="77777777" w:rsidR="001A1D3D" w:rsidRPr="001C3AA4" w:rsidRDefault="001A1D3D" w:rsidP="00DD0737">
            <w:pPr>
              <w:ind w:firstLine="720"/>
              <w:jc w:val="center"/>
              <w:rPr>
                <w:rFonts w:ascii="Calibri" w:hAnsi="Calibri"/>
              </w:rPr>
            </w:pPr>
            <w:r w:rsidRPr="001C3AA4">
              <w:rPr>
                <w:rFonts w:ascii="Calibri" w:hAnsi="Calibri"/>
              </w:rPr>
              <w:t>N</w:t>
            </w:r>
          </w:p>
        </w:tc>
        <w:tc>
          <w:tcPr>
            <w:tcW w:w="10512" w:type="dxa"/>
          </w:tcPr>
          <w:p w14:paraId="6700953A" w14:textId="77777777" w:rsidR="001A1D3D" w:rsidRPr="001C3AA4" w:rsidRDefault="001A1D3D" w:rsidP="00DD0737">
            <w:pPr>
              <w:ind w:firstLine="720"/>
              <w:jc w:val="center"/>
              <w:rPr>
                <w:rFonts w:ascii="Times Unicode" w:hAnsi="Times Unicode"/>
                <w:b/>
                <w:lang w:val="hy-AM"/>
              </w:rPr>
            </w:pPr>
            <w:r w:rsidRPr="001C3AA4">
              <w:rPr>
                <w:rFonts w:ascii="Times Unicode" w:hAnsi="Times Unicode"/>
                <w:b/>
                <w:lang w:val="hy-AM"/>
              </w:rPr>
              <w:t>Կամուրջների հասցեները</w:t>
            </w:r>
          </w:p>
        </w:tc>
      </w:tr>
      <w:tr w:rsidR="001A1D3D" w:rsidRPr="00E759CE" w14:paraId="57CF1249" w14:textId="77777777" w:rsidTr="00DD0737">
        <w:tc>
          <w:tcPr>
            <w:tcW w:w="648" w:type="dxa"/>
          </w:tcPr>
          <w:p w14:paraId="218F664C"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1</w:t>
            </w:r>
          </w:p>
        </w:tc>
        <w:tc>
          <w:tcPr>
            <w:tcW w:w="10512" w:type="dxa"/>
          </w:tcPr>
          <w:p w14:paraId="155422FD" w14:textId="77777777" w:rsidR="001A1D3D" w:rsidRPr="001C3AA4" w:rsidRDefault="001A1D3D" w:rsidP="00DD0737">
            <w:pPr>
              <w:rPr>
                <w:rFonts w:ascii="Times Armenian Unicode" w:hAnsi="Times Armenian Unicode"/>
                <w:b/>
                <w:lang w:val="hy-AM"/>
              </w:rPr>
            </w:pPr>
            <w:r w:rsidRPr="001C3AA4">
              <w:rPr>
                <w:rFonts w:ascii="Times Armenian" w:hAnsi="Times Armenian"/>
                <w:lang w:val="hy-AM"/>
              </w:rPr>
              <w:t>ÎÇ¨Û³Ý  Ï³Ùáõñç (Ø»Í Ï³Ùáõñç Ðñ³½¹³Ý ·»ïÇ íñ³</w:t>
            </w:r>
            <w:r w:rsidRPr="001C3AA4">
              <w:rPr>
                <w:rFonts w:ascii="Calibri" w:hAnsi="Calibri"/>
                <w:lang w:val="hy-AM"/>
              </w:rPr>
              <w:t>)</w:t>
            </w:r>
          </w:p>
        </w:tc>
      </w:tr>
      <w:tr w:rsidR="001A1D3D" w:rsidRPr="00E759CE" w14:paraId="691AE153" w14:textId="77777777" w:rsidTr="00DD0737">
        <w:tc>
          <w:tcPr>
            <w:tcW w:w="648" w:type="dxa"/>
          </w:tcPr>
          <w:p w14:paraId="3DFD5436"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2</w:t>
            </w:r>
          </w:p>
        </w:tc>
        <w:tc>
          <w:tcPr>
            <w:tcW w:w="10512" w:type="dxa"/>
          </w:tcPr>
          <w:p w14:paraId="3A945F5A" w14:textId="77777777" w:rsidR="001A1D3D" w:rsidRPr="001C3AA4" w:rsidRDefault="001A1D3D" w:rsidP="00DD0737">
            <w:pPr>
              <w:rPr>
                <w:rFonts w:ascii="Times Unicode" w:hAnsi="Times Unicode"/>
                <w:lang w:val="hy-AM"/>
              </w:rPr>
            </w:pPr>
            <w:r w:rsidRPr="001C3AA4">
              <w:rPr>
                <w:rFonts w:ascii="Times Unicode" w:hAnsi="Times Unicode"/>
                <w:lang w:val="hy-AM"/>
              </w:rPr>
              <w:t>Մեծ կամրջի մոտ Հրազդանի գետի վրայի կամուրջ</w:t>
            </w:r>
          </w:p>
        </w:tc>
      </w:tr>
      <w:tr w:rsidR="001A1D3D" w:rsidRPr="00E759CE" w14:paraId="6C92185C" w14:textId="77777777" w:rsidTr="00DD0737">
        <w:tc>
          <w:tcPr>
            <w:tcW w:w="648" w:type="dxa"/>
          </w:tcPr>
          <w:p w14:paraId="474320FE"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3</w:t>
            </w:r>
          </w:p>
        </w:tc>
        <w:tc>
          <w:tcPr>
            <w:tcW w:w="10512" w:type="dxa"/>
          </w:tcPr>
          <w:p w14:paraId="75558311" w14:textId="77777777" w:rsidR="001A1D3D" w:rsidRPr="001C3AA4" w:rsidRDefault="001A1D3D" w:rsidP="00DD0737">
            <w:pPr>
              <w:rPr>
                <w:rFonts w:ascii="Times Armenian" w:hAnsi="Times Armenian"/>
                <w:lang w:val="hy-AM"/>
              </w:rPr>
            </w:pPr>
            <w:r w:rsidRPr="001C3AA4">
              <w:rPr>
                <w:rFonts w:ascii="Times Armenian" w:hAnsi="Times Armenian"/>
                <w:lang w:val="hy-AM"/>
              </w:rPr>
              <w:t xml:space="preserve">Ð³ÕÃ³Ý³ÏÇ Ï³Ùáõñç Ðñ³½¹³Ý ·»ïÇ íñ³ </w:t>
            </w:r>
          </w:p>
        </w:tc>
      </w:tr>
      <w:tr w:rsidR="001A1D3D" w:rsidRPr="00E759CE" w14:paraId="70CF868E" w14:textId="77777777" w:rsidTr="00DD0737">
        <w:tc>
          <w:tcPr>
            <w:tcW w:w="648" w:type="dxa"/>
          </w:tcPr>
          <w:p w14:paraId="3BBD84EC"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lastRenderedPageBreak/>
              <w:t>4</w:t>
            </w:r>
          </w:p>
        </w:tc>
        <w:tc>
          <w:tcPr>
            <w:tcW w:w="10512" w:type="dxa"/>
          </w:tcPr>
          <w:p w14:paraId="70A1232E" w14:textId="77777777" w:rsidR="001A1D3D" w:rsidRPr="001C3AA4" w:rsidRDefault="001A1D3D" w:rsidP="00DD0737">
            <w:pPr>
              <w:rPr>
                <w:rFonts w:ascii="Arial LatArm Unicode" w:hAnsi="Arial LatArm Unicode"/>
                <w:lang w:val="hy-AM"/>
              </w:rPr>
            </w:pPr>
            <w:r w:rsidRPr="001C3AA4">
              <w:rPr>
                <w:rFonts w:ascii="Times Armenian" w:hAnsi="Times Armenian"/>
                <w:lang w:val="hy-AM"/>
              </w:rPr>
              <w:t>´³ñ»Ï³ÙáõÃÛ³Ý Ññ³å³ñ³ÏÇ ï³ñµ»ñ Ù³Ï³ñ¹³ÏÝ»ñáí ïñ³Ýëåáñï³ÛÇÝ Ñ³Ý·áõÛó</w:t>
            </w:r>
          </w:p>
        </w:tc>
      </w:tr>
      <w:tr w:rsidR="001A1D3D" w:rsidRPr="00E759CE" w14:paraId="66828108" w14:textId="77777777" w:rsidTr="00DD0737">
        <w:tc>
          <w:tcPr>
            <w:tcW w:w="648" w:type="dxa"/>
          </w:tcPr>
          <w:p w14:paraId="6469F6AF"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5</w:t>
            </w:r>
          </w:p>
        </w:tc>
        <w:tc>
          <w:tcPr>
            <w:tcW w:w="10512" w:type="dxa"/>
          </w:tcPr>
          <w:p w14:paraId="50299694" w14:textId="77777777" w:rsidR="001A1D3D" w:rsidRPr="001C3AA4" w:rsidRDefault="001A1D3D" w:rsidP="00DD0737">
            <w:pPr>
              <w:rPr>
                <w:rFonts w:ascii="Sylfaen" w:hAnsi="Sylfaen"/>
                <w:lang w:val="hy-AM"/>
              </w:rPr>
            </w:pPr>
            <w:r w:rsidRPr="001C3AA4">
              <w:rPr>
                <w:rFonts w:ascii="Times Unicode" w:hAnsi="Times Unicode"/>
                <w:lang w:val="hy-AM"/>
              </w:rPr>
              <w:t>Ո</w:t>
            </w:r>
            <w:r w:rsidRPr="001C3AA4">
              <w:rPr>
                <w:rFonts w:ascii="Times Armenian" w:hAnsi="Times Armenian"/>
                <w:lang w:val="hy-AM"/>
              </w:rPr>
              <w:t xml:space="preserve">õÕ»ï³ñ ¶.ÜÅ¹»ÑÇ </w:t>
            </w:r>
            <w:r w:rsidRPr="001C3AA4">
              <w:rPr>
                <w:rFonts w:ascii="Times Unicode" w:hAnsi="Times Unicode"/>
                <w:lang w:val="hy-AM"/>
              </w:rPr>
              <w:t>պողոտայի</w:t>
            </w:r>
            <w:r w:rsidRPr="001C3AA4">
              <w:rPr>
                <w:rFonts w:ascii="Times Armenian" w:hAnsi="Times Armenian"/>
                <w:lang w:val="hy-AM"/>
              </w:rPr>
              <w:t xml:space="preserve"> </w:t>
            </w:r>
            <w:r w:rsidRPr="001C3AA4">
              <w:rPr>
                <w:rFonts w:ascii="Sylfaen" w:hAnsi="Sylfaen"/>
                <w:lang w:val="hy-AM"/>
              </w:rPr>
              <w:t>վրա</w:t>
            </w:r>
          </w:p>
        </w:tc>
      </w:tr>
      <w:tr w:rsidR="001A1D3D" w:rsidRPr="00E759CE" w14:paraId="68ACD342" w14:textId="77777777" w:rsidTr="00DD0737">
        <w:tc>
          <w:tcPr>
            <w:tcW w:w="648" w:type="dxa"/>
          </w:tcPr>
          <w:p w14:paraId="379D04DF"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6</w:t>
            </w:r>
          </w:p>
        </w:tc>
        <w:tc>
          <w:tcPr>
            <w:tcW w:w="10512" w:type="dxa"/>
          </w:tcPr>
          <w:p w14:paraId="1DD0A73F" w14:textId="77777777" w:rsidR="001A1D3D" w:rsidRPr="001C3AA4" w:rsidRDefault="001A1D3D" w:rsidP="00DD0737">
            <w:pPr>
              <w:rPr>
                <w:rFonts w:ascii="Sylfaen" w:hAnsi="Sylfaen"/>
                <w:lang w:val="hy-AM"/>
              </w:rPr>
            </w:pPr>
            <w:r w:rsidRPr="001C3AA4">
              <w:rPr>
                <w:rFonts w:ascii="Sylfaen" w:hAnsi="Sylfaen"/>
                <w:lang w:val="hy-AM"/>
              </w:rPr>
              <w:t>Երևան քաղաքի շրջանցման Դավթաշենի ուղեանց ՊԿ18+54-ում</w:t>
            </w:r>
          </w:p>
        </w:tc>
      </w:tr>
      <w:tr w:rsidR="001A1D3D" w:rsidRPr="00E759CE" w14:paraId="54B53AF6" w14:textId="77777777" w:rsidTr="00DD0737">
        <w:tc>
          <w:tcPr>
            <w:tcW w:w="648" w:type="dxa"/>
          </w:tcPr>
          <w:p w14:paraId="49316DBB"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7</w:t>
            </w:r>
          </w:p>
        </w:tc>
        <w:tc>
          <w:tcPr>
            <w:tcW w:w="10512" w:type="dxa"/>
          </w:tcPr>
          <w:p w14:paraId="084B8836" w14:textId="77777777" w:rsidR="001A1D3D" w:rsidRPr="001C3AA4" w:rsidRDefault="001A1D3D" w:rsidP="00DD0737">
            <w:pPr>
              <w:rPr>
                <w:rFonts w:ascii="Times Unicode" w:hAnsi="Times Unicode"/>
                <w:lang w:val="hy-AM"/>
              </w:rPr>
            </w:pPr>
            <w:r w:rsidRPr="001C3AA4">
              <w:rPr>
                <w:rFonts w:ascii="Times Unicode" w:hAnsi="Times Unicode"/>
                <w:lang w:val="hy-AM"/>
              </w:rPr>
              <w:t>Ուղեանց Ռիգայի և Սարալանջի փող. միացման մասում</w:t>
            </w:r>
          </w:p>
        </w:tc>
      </w:tr>
      <w:tr w:rsidR="001A1D3D" w:rsidRPr="00E759CE" w14:paraId="24B6E05D" w14:textId="77777777" w:rsidTr="00DD0737">
        <w:tc>
          <w:tcPr>
            <w:tcW w:w="648" w:type="dxa"/>
          </w:tcPr>
          <w:p w14:paraId="47A3C3D0"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8</w:t>
            </w:r>
          </w:p>
        </w:tc>
        <w:tc>
          <w:tcPr>
            <w:tcW w:w="10512" w:type="dxa"/>
          </w:tcPr>
          <w:p w14:paraId="709BD13C" w14:textId="77777777" w:rsidR="001A1D3D" w:rsidRPr="001C3AA4" w:rsidRDefault="001A1D3D" w:rsidP="00DD0737">
            <w:pPr>
              <w:rPr>
                <w:rFonts w:ascii="Arial LatArm Unicode" w:hAnsi="Arial LatArm Unicode"/>
                <w:lang w:val="hy-AM"/>
              </w:rPr>
            </w:pPr>
            <w:r w:rsidRPr="001C3AA4">
              <w:rPr>
                <w:rFonts w:ascii="Times Armenian" w:hAnsi="Times Armenian"/>
                <w:lang w:val="hy-AM"/>
              </w:rPr>
              <w:t>¶³ÉßáÛ³Ý ÷áÕ. áõÕ»ï³ñ</w:t>
            </w:r>
          </w:p>
        </w:tc>
      </w:tr>
      <w:tr w:rsidR="001A1D3D" w:rsidRPr="00E759CE" w14:paraId="4049BFB3" w14:textId="77777777" w:rsidTr="00DD0737">
        <w:tc>
          <w:tcPr>
            <w:tcW w:w="648" w:type="dxa"/>
          </w:tcPr>
          <w:p w14:paraId="16CA031D"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9</w:t>
            </w:r>
          </w:p>
        </w:tc>
        <w:tc>
          <w:tcPr>
            <w:tcW w:w="10512" w:type="dxa"/>
          </w:tcPr>
          <w:p w14:paraId="5EE63345" w14:textId="77777777" w:rsidR="001A1D3D" w:rsidRPr="001C3AA4" w:rsidRDefault="001A1D3D" w:rsidP="00DD0737">
            <w:pPr>
              <w:rPr>
                <w:rFonts w:ascii="Sylfaen" w:hAnsi="Sylfaen"/>
                <w:lang w:val="hy-AM"/>
              </w:rPr>
            </w:pPr>
            <w:r w:rsidRPr="001C3AA4">
              <w:rPr>
                <w:rFonts w:ascii="Times Unicode" w:hAnsi="Times Unicode"/>
                <w:lang w:val="hy-AM"/>
              </w:rPr>
              <w:t xml:space="preserve">Ուղեանց </w:t>
            </w:r>
            <w:r w:rsidRPr="001C3AA4">
              <w:rPr>
                <w:rFonts w:ascii="Times Armenian" w:hAnsi="Times Armenian"/>
                <w:lang w:val="hy-AM"/>
              </w:rPr>
              <w:t>ì³ïáõïÇÝÇ ÷áÕáóáõÙ`ì³Õ³ñßÛ³Ý ÷áÕáóÇ íñ³Ûáí</w:t>
            </w:r>
          </w:p>
        </w:tc>
      </w:tr>
      <w:tr w:rsidR="001A1D3D" w:rsidRPr="00E759CE" w14:paraId="7A83A837" w14:textId="77777777" w:rsidTr="00DD0737">
        <w:tc>
          <w:tcPr>
            <w:tcW w:w="648" w:type="dxa"/>
          </w:tcPr>
          <w:p w14:paraId="684C0380"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10</w:t>
            </w:r>
          </w:p>
        </w:tc>
        <w:tc>
          <w:tcPr>
            <w:tcW w:w="10512" w:type="dxa"/>
          </w:tcPr>
          <w:p w14:paraId="472F3EA9" w14:textId="77777777" w:rsidR="001A1D3D" w:rsidRPr="001C3AA4" w:rsidRDefault="001A1D3D" w:rsidP="00DD0737">
            <w:pPr>
              <w:rPr>
                <w:rFonts w:ascii="Sylfaen" w:hAnsi="Sylfaen"/>
                <w:lang w:val="hy-AM"/>
              </w:rPr>
            </w:pPr>
            <w:r w:rsidRPr="001C3AA4">
              <w:rPr>
                <w:rFonts w:ascii="Times Armenian" w:hAnsi="Times Armenian"/>
                <w:lang w:val="hy-AM"/>
              </w:rPr>
              <w:t>¸³íÃ³ß»ÝÇ Ï³Ùáõñç</w:t>
            </w:r>
          </w:p>
        </w:tc>
      </w:tr>
      <w:tr w:rsidR="001A1D3D" w:rsidRPr="001C3AA4" w14:paraId="446B6DD6" w14:textId="77777777" w:rsidTr="00DD0737">
        <w:tc>
          <w:tcPr>
            <w:tcW w:w="648" w:type="dxa"/>
          </w:tcPr>
          <w:p w14:paraId="27D9497B" w14:textId="77777777" w:rsidR="001A1D3D" w:rsidRPr="001C3AA4" w:rsidRDefault="001A1D3D" w:rsidP="00DD0737">
            <w:pPr>
              <w:jc w:val="center"/>
              <w:rPr>
                <w:rFonts w:ascii="Times Unicode" w:hAnsi="Times Unicode"/>
              </w:rPr>
            </w:pPr>
            <w:r w:rsidRPr="001C3AA4">
              <w:rPr>
                <w:rFonts w:ascii="Times Unicode" w:hAnsi="Times Unicode"/>
              </w:rPr>
              <w:t>11</w:t>
            </w:r>
          </w:p>
        </w:tc>
        <w:tc>
          <w:tcPr>
            <w:tcW w:w="10512" w:type="dxa"/>
          </w:tcPr>
          <w:p w14:paraId="55E4C521" w14:textId="77777777" w:rsidR="001A1D3D" w:rsidRPr="001C3AA4" w:rsidRDefault="001A1D3D" w:rsidP="00DD0737">
            <w:pPr>
              <w:rPr>
                <w:rFonts w:ascii="Sylfaen" w:hAnsi="Sylfaen"/>
                <w:lang w:val="hy-AM"/>
              </w:rPr>
            </w:pPr>
            <w:r w:rsidRPr="001C3AA4">
              <w:rPr>
                <w:rFonts w:ascii="Times Armenian" w:hAnsi="Times Armenian"/>
                <w:lang w:val="hy-AM"/>
              </w:rPr>
              <w:t>¸³íÃ³ß»ÝÇ ïñ³Ýëåáñï³ÛÇÝ Ñ³Ý·áõÛóÇ 7-ñ¹ áõÕ»ï³ñÇ áõÕ»³Ýó</w:t>
            </w:r>
          </w:p>
        </w:tc>
      </w:tr>
      <w:tr w:rsidR="001A1D3D" w:rsidRPr="001C3AA4" w14:paraId="6C32C9C4" w14:textId="77777777" w:rsidTr="00DD0737">
        <w:tc>
          <w:tcPr>
            <w:tcW w:w="648" w:type="dxa"/>
          </w:tcPr>
          <w:p w14:paraId="68618554" w14:textId="77777777" w:rsidR="001A1D3D" w:rsidRPr="001C3AA4" w:rsidRDefault="001A1D3D" w:rsidP="00DD0737">
            <w:pPr>
              <w:jc w:val="center"/>
              <w:rPr>
                <w:rFonts w:ascii="Times Unicode" w:hAnsi="Times Unicode"/>
              </w:rPr>
            </w:pPr>
            <w:r w:rsidRPr="001C3AA4">
              <w:rPr>
                <w:rFonts w:ascii="Times Unicode" w:hAnsi="Times Unicode"/>
              </w:rPr>
              <w:t>12</w:t>
            </w:r>
          </w:p>
        </w:tc>
        <w:tc>
          <w:tcPr>
            <w:tcW w:w="10512" w:type="dxa"/>
          </w:tcPr>
          <w:p w14:paraId="0044D883" w14:textId="77777777" w:rsidR="001A1D3D" w:rsidRPr="001C3AA4" w:rsidRDefault="001A1D3D" w:rsidP="00DD0737">
            <w:pPr>
              <w:rPr>
                <w:rFonts w:ascii="Sylfaen" w:hAnsi="Sylfaen"/>
                <w:lang w:val="hy-AM"/>
              </w:rPr>
            </w:pPr>
            <w:r w:rsidRPr="001C3AA4">
              <w:rPr>
                <w:rFonts w:ascii="Times Armenian" w:hAnsi="Times Armenian"/>
                <w:lang w:val="hy-AM"/>
              </w:rPr>
              <w:t xml:space="preserve">¸³íÃ³ß»ÝÇ ïñ³Ýëåáñï³ÛÇÝ Ñ³Ý·áõÛóÇ </w:t>
            </w:r>
            <w:r w:rsidRPr="001C3AA4">
              <w:rPr>
                <w:rFonts w:ascii="Sylfaen" w:hAnsi="Sylfaen"/>
                <w:lang w:val="hy-AM"/>
              </w:rPr>
              <w:t>2</w:t>
            </w:r>
            <w:r w:rsidRPr="001C3AA4">
              <w:rPr>
                <w:rFonts w:ascii="Times Armenian" w:hAnsi="Times Armenian"/>
                <w:lang w:val="hy-AM"/>
              </w:rPr>
              <w:t>-ñ¹ áõÕ»ï³ñÇ áõÕ»³Ýó</w:t>
            </w:r>
          </w:p>
        </w:tc>
      </w:tr>
      <w:tr w:rsidR="001A1D3D" w:rsidRPr="001C3AA4" w14:paraId="656DA341" w14:textId="77777777" w:rsidTr="00DD0737">
        <w:tc>
          <w:tcPr>
            <w:tcW w:w="648" w:type="dxa"/>
          </w:tcPr>
          <w:p w14:paraId="73735C89" w14:textId="77777777" w:rsidR="001A1D3D" w:rsidRPr="001C3AA4" w:rsidRDefault="001A1D3D" w:rsidP="00DD0737">
            <w:pPr>
              <w:jc w:val="center"/>
              <w:rPr>
                <w:rFonts w:ascii="Times Unicode" w:hAnsi="Times Unicode"/>
              </w:rPr>
            </w:pPr>
            <w:r w:rsidRPr="001C3AA4">
              <w:rPr>
                <w:rFonts w:ascii="Times Unicode" w:hAnsi="Times Unicode"/>
              </w:rPr>
              <w:t>13</w:t>
            </w:r>
          </w:p>
        </w:tc>
        <w:tc>
          <w:tcPr>
            <w:tcW w:w="10512" w:type="dxa"/>
          </w:tcPr>
          <w:p w14:paraId="2BB1F76C" w14:textId="77777777" w:rsidR="001A1D3D" w:rsidRPr="001C3AA4" w:rsidRDefault="001A1D3D" w:rsidP="00DD0737">
            <w:pPr>
              <w:rPr>
                <w:rFonts w:ascii="Arial LatArm Unicode" w:hAnsi="Arial LatArm Unicode"/>
                <w:lang w:val="hy-AM"/>
              </w:rPr>
            </w:pPr>
            <w:r w:rsidRPr="001C3AA4">
              <w:rPr>
                <w:rFonts w:ascii="Times Armenian" w:hAnsi="Times Armenian"/>
                <w:lang w:val="hy-AM"/>
              </w:rPr>
              <w:t>¸³íÃ³ß»ÝÇ ïñ³Ýëåáñï³ÛÇÝ Ñ³Ý·áõÛóÇ Ï»ÝïñáÝ³Ï³Ý áõÕ»³Ýó</w:t>
            </w:r>
          </w:p>
        </w:tc>
      </w:tr>
      <w:tr w:rsidR="001A1D3D" w:rsidRPr="001C3AA4" w14:paraId="6D98AF28" w14:textId="77777777" w:rsidTr="00DD0737">
        <w:trPr>
          <w:trHeight w:val="61"/>
        </w:trPr>
        <w:tc>
          <w:tcPr>
            <w:tcW w:w="648" w:type="dxa"/>
          </w:tcPr>
          <w:p w14:paraId="3A1CD738" w14:textId="77777777" w:rsidR="001A1D3D" w:rsidRPr="001C3AA4" w:rsidRDefault="001A1D3D" w:rsidP="00DD0737">
            <w:pPr>
              <w:jc w:val="center"/>
              <w:rPr>
                <w:rFonts w:ascii="Times Unicode" w:hAnsi="Times Unicode"/>
              </w:rPr>
            </w:pPr>
            <w:r w:rsidRPr="001C3AA4">
              <w:rPr>
                <w:rFonts w:ascii="Times Unicode" w:hAnsi="Times Unicode"/>
              </w:rPr>
              <w:t>14</w:t>
            </w:r>
          </w:p>
        </w:tc>
        <w:tc>
          <w:tcPr>
            <w:tcW w:w="10512" w:type="dxa"/>
          </w:tcPr>
          <w:p w14:paraId="7F795AAE" w14:textId="77777777" w:rsidR="001A1D3D" w:rsidRPr="001C3AA4" w:rsidRDefault="001A1D3D" w:rsidP="00DD0737">
            <w:pPr>
              <w:rPr>
                <w:rFonts w:ascii="Sylfaen" w:hAnsi="Sylfaen"/>
                <w:lang w:val="hy-AM"/>
              </w:rPr>
            </w:pPr>
            <w:r w:rsidRPr="001C3AA4">
              <w:rPr>
                <w:rFonts w:ascii="Times Armenian" w:hAnsi="Times Armenian"/>
                <w:lang w:val="hy-AM"/>
              </w:rPr>
              <w:t>ØÛ³ëÝÇÏÛ³Ý-²×³éÛ³Ý N1 áõÕ»ï³ñ</w:t>
            </w:r>
          </w:p>
        </w:tc>
      </w:tr>
      <w:tr w:rsidR="001A1D3D" w:rsidRPr="001C3AA4" w14:paraId="0BC88E1B" w14:textId="77777777" w:rsidTr="00DD0737">
        <w:tc>
          <w:tcPr>
            <w:tcW w:w="648" w:type="dxa"/>
          </w:tcPr>
          <w:p w14:paraId="15848BBE" w14:textId="77777777" w:rsidR="001A1D3D" w:rsidRPr="001C3AA4" w:rsidRDefault="001A1D3D" w:rsidP="00DD0737">
            <w:pPr>
              <w:jc w:val="center"/>
              <w:rPr>
                <w:rFonts w:ascii="Times Unicode" w:hAnsi="Times Unicode"/>
              </w:rPr>
            </w:pPr>
            <w:r w:rsidRPr="001C3AA4">
              <w:rPr>
                <w:rFonts w:ascii="Times Unicode" w:hAnsi="Times Unicode"/>
              </w:rPr>
              <w:t>15</w:t>
            </w:r>
          </w:p>
        </w:tc>
        <w:tc>
          <w:tcPr>
            <w:tcW w:w="10512" w:type="dxa"/>
          </w:tcPr>
          <w:p w14:paraId="18F1B564" w14:textId="77777777" w:rsidR="001A1D3D" w:rsidRPr="001C3AA4" w:rsidRDefault="001A1D3D" w:rsidP="00DD0737">
            <w:pPr>
              <w:rPr>
                <w:rFonts w:ascii="Sylfaen" w:hAnsi="Sylfaen"/>
                <w:lang w:val="hy-AM"/>
              </w:rPr>
            </w:pPr>
            <w:r w:rsidRPr="001C3AA4">
              <w:rPr>
                <w:rFonts w:ascii="Times Armenian" w:hAnsi="Times Armenian"/>
                <w:lang w:val="hy-AM"/>
              </w:rPr>
              <w:t>ØÛ³ëÝÇÏÛ³Ý-²×³éÛ³Ý N</w:t>
            </w:r>
            <w:r w:rsidRPr="001C3AA4">
              <w:rPr>
                <w:rFonts w:ascii="Sylfaen" w:hAnsi="Sylfaen"/>
                <w:lang w:val="hy-AM"/>
              </w:rPr>
              <w:t xml:space="preserve"> 2</w:t>
            </w:r>
            <w:r w:rsidRPr="001C3AA4">
              <w:rPr>
                <w:rFonts w:ascii="Times Armenian" w:hAnsi="Times Armenian"/>
                <w:lang w:val="hy-AM"/>
              </w:rPr>
              <w:t xml:space="preserve"> áõÕ»ï³ñ</w:t>
            </w:r>
          </w:p>
        </w:tc>
      </w:tr>
      <w:tr w:rsidR="001A1D3D" w:rsidRPr="001C3AA4" w14:paraId="5490DEE8" w14:textId="77777777" w:rsidTr="00DD0737">
        <w:tc>
          <w:tcPr>
            <w:tcW w:w="648" w:type="dxa"/>
          </w:tcPr>
          <w:p w14:paraId="28004DF1" w14:textId="77777777" w:rsidR="001A1D3D" w:rsidRPr="001C3AA4" w:rsidRDefault="001A1D3D" w:rsidP="00DD0737">
            <w:pPr>
              <w:jc w:val="center"/>
              <w:rPr>
                <w:rFonts w:ascii="Times Unicode" w:hAnsi="Times Unicode"/>
              </w:rPr>
            </w:pPr>
            <w:r w:rsidRPr="001C3AA4">
              <w:rPr>
                <w:rFonts w:ascii="Times Unicode" w:hAnsi="Times Unicode"/>
              </w:rPr>
              <w:t>16</w:t>
            </w:r>
          </w:p>
        </w:tc>
        <w:tc>
          <w:tcPr>
            <w:tcW w:w="10512" w:type="dxa"/>
          </w:tcPr>
          <w:p w14:paraId="2EBAEFDE" w14:textId="77777777" w:rsidR="001A1D3D" w:rsidRPr="001C3AA4" w:rsidRDefault="001A1D3D" w:rsidP="00DD0737">
            <w:pPr>
              <w:rPr>
                <w:rFonts w:ascii="Times Unicode" w:hAnsi="Times Unicode"/>
                <w:lang w:val="hy-AM"/>
              </w:rPr>
            </w:pPr>
            <w:r w:rsidRPr="001C3AA4">
              <w:rPr>
                <w:rFonts w:ascii="Times Armenian" w:hAnsi="Times Armenian"/>
                <w:lang w:val="hy-AM"/>
              </w:rPr>
              <w:t>ºñ¨³Ý-ê¨³Ý ³/×-Ç áõÕ»³Ýó</w:t>
            </w:r>
          </w:p>
        </w:tc>
      </w:tr>
      <w:tr w:rsidR="001A1D3D" w:rsidRPr="001C3AA4" w14:paraId="6DC4E8C1" w14:textId="77777777" w:rsidTr="00DD0737">
        <w:tc>
          <w:tcPr>
            <w:tcW w:w="648" w:type="dxa"/>
          </w:tcPr>
          <w:p w14:paraId="54C43A27" w14:textId="77777777" w:rsidR="001A1D3D" w:rsidRPr="001C3AA4" w:rsidRDefault="001A1D3D" w:rsidP="00DD0737">
            <w:pPr>
              <w:jc w:val="center"/>
              <w:rPr>
                <w:rFonts w:ascii="Times Unicode" w:hAnsi="Times Unicode"/>
              </w:rPr>
            </w:pPr>
            <w:r w:rsidRPr="001C3AA4">
              <w:rPr>
                <w:rFonts w:ascii="Times Unicode" w:hAnsi="Times Unicode"/>
              </w:rPr>
              <w:t>17</w:t>
            </w:r>
          </w:p>
        </w:tc>
        <w:tc>
          <w:tcPr>
            <w:tcW w:w="10512" w:type="dxa"/>
          </w:tcPr>
          <w:p w14:paraId="06F7DC23" w14:textId="77777777" w:rsidR="001A1D3D" w:rsidRPr="001C3AA4" w:rsidRDefault="001A1D3D" w:rsidP="00DD0737">
            <w:pPr>
              <w:rPr>
                <w:rFonts w:ascii="Sylfaen" w:hAnsi="Sylfaen"/>
                <w:lang w:val="hy-AM"/>
              </w:rPr>
            </w:pPr>
            <w:r w:rsidRPr="001C3AA4">
              <w:rPr>
                <w:rFonts w:ascii="Times Armenian" w:hAnsi="Times Armenian"/>
                <w:lang w:val="hy-AM"/>
              </w:rPr>
              <w:t>àõÕ»³Ýó Æë³ÏáíÇ åáÕáï³ÛáõÙ</w:t>
            </w:r>
            <w:r w:rsidRPr="001C3AA4">
              <w:rPr>
                <w:rFonts w:ascii="Sylfaen" w:hAnsi="Sylfaen"/>
                <w:lang w:val="hy-AM"/>
              </w:rPr>
              <w:t xml:space="preserve">՝ </w:t>
            </w:r>
            <w:r w:rsidRPr="001C3AA4">
              <w:rPr>
                <w:rFonts w:ascii="Times Unicode" w:hAnsi="Times Unicode"/>
                <w:lang w:val="hy-AM"/>
              </w:rPr>
              <w:t xml:space="preserve">Սեբաստիյա փողոցի վրայով </w:t>
            </w:r>
            <w:r w:rsidRPr="001C3AA4">
              <w:rPr>
                <w:rFonts w:ascii="Times Unicode" w:hAnsi="Times Unicode"/>
              </w:rPr>
              <w:t>(2х18)</w:t>
            </w:r>
            <w:r w:rsidRPr="001C3AA4">
              <w:rPr>
                <w:rFonts w:ascii="Sylfaen" w:hAnsi="Sylfaen"/>
                <w:lang w:val="hy-AM"/>
              </w:rPr>
              <w:t xml:space="preserve"> </w:t>
            </w:r>
            <w:r w:rsidRPr="001C3AA4">
              <w:rPr>
                <w:rFonts w:ascii="Times Unicode" w:hAnsi="Times Unicode"/>
                <w:lang w:val="hy-AM"/>
              </w:rPr>
              <w:t>մ</w:t>
            </w:r>
          </w:p>
        </w:tc>
      </w:tr>
      <w:tr w:rsidR="001A1D3D" w:rsidRPr="001C3AA4" w14:paraId="0809E706" w14:textId="77777777" w:rsidTr="00DD0737">
        <w:tc>
          <w:tcPr>
            <w:tcW w:w="648" w:type="dxa"/>
          </w:tcPr>
          <w:p w14:paraId="36221D3D" w14:textId="77777777" w:rsidR="001A1D3D" w:rsidRPr="001C3AA4" w:rsidRDefault="001A1D3D" w:rsidP="00DD0737">
            <w:pPr>
              <w:jc w:val="center"/>
              <w:rPr>
                <w:rFonts w:ascii="Times Unicode" w:hAnsi="Times Unicode"/>
              </w:rPr>
            </w:pPr>
            <w:r w:rsidRPr="001C3AA4">
              <w:rPr>
                <w:rFonts w:ascii="Times Unicode" w:hAnsi="Times Unicode"/>
              </w:rPr>
              <w:t>18</w:t>
            </w:r>
          </w:p>
        </w:tc>
        <w:tc>
          <w:tcPr>
            <w:tcW w:w="10512" w:type="dxa"/>
          </w:tcPr>
          <w:p w14:paraId="55C88101" w14:textId="77777777" w:rsidR="001A1D3D" w:rsidRPr="001C3AA4" w:rsidRDefault="001A1D3D" w:rsidP="00DD0737">
            <w:pPr>
              <w:rPr>
                <w:rFonts w:ascii="Times Unicode" w:hAnsi="Times Unicode"/>
                <w:lang w:val="hy-AM"/>
              </w:rPr>
            </w:pPr>
            <w:r w:rsidRPr="001C3AA4">
              <w:rPr>
                <w:rFonts w:ascii="Times Unicode" w:hAnsi="Times Unicode"/>
                <w:lang w:val="hy-AM"/>
              </w:rPr>
              <w:t>Կամուրջ Երևան ՀԷԿ-ի մոտ</w:t>
            </w:r>
          </w:p>
        </w:tc>
      </w:tr>
      <w:tr w:rsidR="001A1D3D" w:rsidRPr="001C3AA4" w14:paraId="2518382E" w14:textId="77777777" w:rsidTr="00DD0737">
        <w:tc>
          <w:tcPr>
            <w:tcW w:w="648" w:type="dxa"/>
          </w:tcPr>
          <w:p w14:paraId="7EF0749E" w14:textId="77777777" w:rsidR="001A1D3D" w:rsidRPr="001C3AA4" w:rsidRDefault="001A1D3D" w:rsidP="00DD0737">
            <w:pPr>
              <w:jc w:val="center"/>
              <w:rPr>
                <w:rFonts w:ascii="Times Unicode" w:hAnsi="Times Unicode"/>
              </w:rPr>
            </w:pPr>
            <w:r w:rsidRPr="001C3AA4">
              <w:rPr>
                <w:rFonts w:ascii="Times Unicode" w:hAnsi="Times Unicode"/>
              </w:rPr>
              <w:t>19</w:t>
            </w:r>
          </w:p>
        </w:tc>
        <w:tc>
          <w:tcPr>
            <w:tcW w:w="10512" w:type="dxa"/>
          </w:tcPr>
          <w:p w14:paraId="69B6CE60" w14:textId="77777777" w:rsidR="001A1D3D" w:rsidRPr="001C3AA4" w:rsidRDefault="001A1D3D" w:rsidP="00DD0737">
            <w:pPr>
              <w:rPr>
                <w:rFonts w:ascii="Sylfaen" w:hAnsi="Sylfaen"/>
                <w:lang w:val="hy-AM"/>
              </w:rPr>
            </w:pPr>
            <w:r w:rsidRPr="001C3AA4">
              <w:rPr>
                <w:rFonts w:ascii="Times Armenian" w:hAnsi="Times Armenian"/>
                <w:lang w:val="hy-AM"/>
              </w:rPr>
              <w:t>Ð»ñ³óáõ,ê³ñ³É³ÝçÇ ¨ ²í»ïÇëÛ³Ý ÷áÕáóÝ»ñÁ ÙÇ³óÝáÕ Ýáñ Ù³ÛñáõÕáõ ¿ëï³Ï³¹³</w:t>
            </w:r>
            <w:r w:rsidRPr="001C3AA4">
              <w:rPr>
                <w:rFonts w:ascii="Sylfaen" w:hAnsi="Sylfaen"/>
                <w:lang w:val="hy-AM"/>
              </w:rPr>
              <w:t xml:space="preserve"> </w:t>
            </w:r>
            <w:r w:rsidRPr="001C3AA4">
              <w:rPr>
                <w:rFonts w:ascii="Times Unicode" w:hAnsi="Times Unicode"/>
              </w:rPr>
              <w:t>(2х</w:t>
            </w:r>
            <w:r w:rsidRPr="001C3AA4">
              <w:rPr>
                <w:rFonts w:ascii="Sylfaen" w:hAnsi="Sylfaen"/>
                <w:lang w:val="hy-AM"/>
              </w:rPr>
              <w:t>24</w:t>
            </w:r>
            <w:r w:rsidRPr="001C3AA4">
              <w:rPr>
                <w:rFonts w:ascii="Times Unicode" w:hAnsi="Times Unicode"/>
              </w:rPr>
              <w:t>)</w:t>
            </w:r>
          </w:p>
        </w:tc>
      </w:tr>
      <w:tr w:rsidR="001A1D3D" w:rsidRPr="001C3AA4" w14:paraId="5026368F" w14:textId="77777777" w:rsidTr="00DD0737">
        <w:tc>
          <w:tcPr>
            <w:tcW w:w="648" w:type="dxa"/>
            <w:vAlign w:val="center"/>
          </w:tcPr>
          <w:p w14:paraId="2D30077E" w14:textId="77777777" w:rsidR="001A1D3D" w:rsidRPr="001C3AA4" w:rsidRDefault="001A1D3D" w:rsidP="00DD0737">
            <w:pPr>
              <w:jc w:val="center"/>
              <w:rPr>
                <w:rFonts w:ascii="Times Unicode" w:hAnsi="Times Unicode"/>
              </w:rPr>
            </w:pPr>
            <w:r w:rsidRPr="001C3AA4">
              <w:rPr>
                <w:rFonts w:ascii="Times Unicode" w:hAnsi="Times Unicode"/>
              </w:rPr>
              <w:t>20</w:t>
            </w:r>
          </w:p>
        </w:tc>
        <w:tc>
          <w:tcPr>
            <w:tcW w:w="10512" w:type="dxa"/>
          </w:tcPr>
          <w:p w14:paraId="269C2AE4" w14:textId="77777777" w:rsidR="001A1D3D" w:rsidRPr="001C3AA4" w:rsidRDefault="001A1D3D" w:rsidP="00DD0737">
            <w:pPr>
              <w:rPr>
                <w:rFonts w:ascii="Sylfaen" w:hAnsi="Sylfaen"/>
                <w:lang w:val="hy-AM"/>
              </w:rPr>
            </w:pPr>
            <w:r w:rsidRPr="001C3AA4">
              <w:rPr>
                <w:rFonts w:ascii="Times Armenian" w:hAnsi="Times Armenian"/>
                <w:lang w:val="hy-AM"/>
              </w:rPr>
              <w:t>Ð»ñ³óáõ,ê³ñ³É³ÝçÇ ¨ ²í»ïÇëÛ³Ý ÷áÕáóÝ»ñÁ ÙÇ³óÝáÕ Ýáñ Ù³ÛñáõÕáõ áõÕ»³Ýó</w:t>
            </w:r>
            <w:r w:rsidRPr="001C3AA4">
              <w:rPr>
                <w:rFonts w:ascii="Sylfaen" w:hAnsi="Sylfaen"/>
                <w:lang w:val="hy-AM"/>
              </w:rPr>
              <w:t xml:space="preserve"> </w:t>
            </w:r>
            <w:r w:rsidRPr="001C3AA4">
              <w:rPr>
                <w:rFonts w:ascii="Times Unicode" w:hAnsi="Times Unicode"/>
              </w:rPr>
              <w:t>(2х</w:t>
            </w:r>
            <w:r w:rsidRPr="001C3AA4">
              <w:rPr>
                <w:rFonts w:ascii="Sylfaen" w:hAnsi="Sylfaen"/>
                <w:lang w:val="hy-AM"/>
              </w:rPr>
              <w:t>28</w:t>
            </w:r>
            <w:r w:rsidRPr="001C3AA4">
              <w:rPr>
                <w:rFonts w:ascii="Times Unicode" w:hAnsi="Times Unicode"/>
              </w:rPr>
              <w:t>)</w:t>
            </w:r>
            <w:r w:rsidRPr="001C3AA4">
              <w:rPr>
                <w:rFonts w:ascii="Sylfaen" w:hAnsi="Sylfaen"/>
                <w:lang w:val="hy-AM"/>
              </w:rPr>
              <w:t xml:space="preserve"> </w:t>
            </w:r>
            <w:r w:rsidRPr="001C3AA4">
              <w:rPr>
                <w:rFonts w:ascii="Arial Unicode" w:hAnsi="Arial Unicode"/>
                <w:lang w:val="hy-AM"/>
              </w:rPr>
              <w:t>մ</w:t>
            </w:r>
          </w:p>
        </w:tc>
      </w:tr>
      <w:tr w:rsidR="001A1D3D" w:rsidRPr="00E759CE" w14:paraId="4BFBD958" w14:textId="77777777" w:rsidTr="00DD0737">
        <w:tc>
          <w:tcPr>
            <w:tcW w:w="648" w:type="dxa"/>
            <w:vAlign w:val="center"/>
          </w:tcPr>
          <w:p w14:paraId="6507DB99"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21</w:t>
            </w:r>
          </w:p>
        </w:tc>
        <w:tc>
          <w:tcPr>
            <w:tcW w:w="10512" w:type="dxa"/>
          </w:tcPr>
          <w:p w14:paraId="798059A4" w14:textId="77777777" w:rsidR="001A1D3D" w:rsidRPr="001C3AA4" w:rsidRDefault="001A1D3D" w:rsidP="00DD0737">
            <w:pPr>
              <w:rPr>
                <w:rFonts w:ascii="Arial LatArm Unicode" w:hAnsi="Arial LatArm Unicode"/>
                <w:lang w:val="hy-AM"/>
              </w:rPr>
            </w:pPr>
            <w:r w:rsidRPr="001C3AA4">
              <w:rPr>
                <w:rFonts w:ascii="Times Armenian" w:hAnsi="Times Armenian"/>
                <w:lang w:val="hy-AM"/>
              </w:rPr>
              <w:t>ê³ñ³É³ÝçÇ ¨ ²í»ïÇëÛ³Ý ÷áÕáóÝ»ñÁ ÙÇ³óÝáÕ Ýáñ Ù³ÛñáõÕáõ Ï³Ùñç³ÛÇÝ ³ÝóáõÙ Ð»ñ³óáõ ÷áÕáóÇ íñ³Ûáí (ø³ñ» Ï³Ùáõñç)</w:t>
            </w:r>
          </w:p>
        </w:tc>
      </w:tr>
      <w:tr w:rsidR="001A1D3D" w:rsidRPr="001C3AA4" w14:paraId="23AAE7A1" w14:textId="77777777" w:rsidTr="00DD0737">
        <w:tc>
          <w:tcPr>
            <w:tcW w:w="648" w:type="dxa"/>
          </w:tcPr>
          <w:p w14:paraId="17CDED0C" w14:textId="77777777" w:rsidR="001A1D3D" w:rsidRPr="001C3AA4" w:rsidRDefault="001A1D3D" w:rsidP="00DD0737">
            <w:pPr>
              <w:jc w:val="center"/>
              <w:rPr>
                <w:rFonts w:ascii="Times Unicode" w:hAnsi="Times Unicode"/>
              </w:rPr>
            </w:pPr>
            <w:r w:rsidRPr="001C3AA4">
              <w:rPr>
                <w:rFonts w:ascii="Times Unicode" w:hAnsi="Times Unicode"/>
              </w:rPr>
              <w:t>22</w:t>
            </w:r>
          </w:p>
        </w:tc>
        <w:tc>
          <w:tcPr>
            <w:tcW w:w="10512" w:type="dxa"/>
          </w:tcPr>
          <w:p w14:paraId="520BA44C" w14:textId="77777777" w:rsidR="001A1D3D" w:rsidRPr="001C3AA4" w:rsidRDefault="001A1D3D" w:rsidP="00DD0737">
            <w:pPr>
              <w:rPr>
                <w:rFonts w:ascii="Times Unicode" w:hAnsi="Times Unicode"/>
                <w:lang w:val="hy-AM"/>
              </w:rPr>
            </w:pPr>
            <w:r w:rsidRPr="001C3AA4">
              <w:rPr>
                <w:rFonts w:ascii="Times Unicode" w:hAnsi="Times Unicode"/>
                <w:lang w:val="hy-AM"/>
              </w:rPr>
              <w:t>Ողեանց Ծիծեռնակաբերդի խճուղու վրայով (1х18) մ</w:t>
            </w:r>
          </w:p>
        </w:tc>
      </w:tr>
      <w:tr w:rsidR="001A1D3D" w:rsidRPr="001C3AA4" w14:paraId="522AE6F0" w14:textId="77777777" w:rsidTr="00DD0737">
        <w:tc>
          <w:tcPr>
            <w:tcW w:w="648" w:type="dxa"/>
          </w:tcPr>
          <w:p w14:paraId="6E84D42B" w14:textId="77777777" w:rsidR="001A1D3D" w:rsidRPr="001C3AA4" w:rsidRDefault="001A1D3D" w:rsidP="00DD0737">
            <w:pPr>
              <w:jc w:val="center"/>
              <w:rPr>
                <w:rFonts w:ascii="Times Unicode" w:hAnsi="Times Unicode"/>
              </w:rPr>
            </w:pPr>
            <w:r w:rsidRPr="001C3AA4">
              <w:rPr>
                <w:rFonts w:ascii="Times Unicode" w:hAnsi="Times Unicode"/>
              </w:rPr>
              <w:t>23</w:t>
            </w:r>
          </w:p>
        </w:tc>
        <w:tc>
          <w:tcPr>
            <w:tcW w:w="10512" w:type="dxa"/>
            <w:vAlign w:val="center"/>
          </w:tcPr>
          <w:p w14:paraId="78CC56CD" w14:textId="77777777" w:rsidR="001A1D3D" w:rsidRPr="001C3AA4" w:rsidRDefault="001A1D3D" w:rsidP="00DD0737">
            <w:pPr>
              <w:rPr>
                <w:rFonts w:ascii="Times Unicode" w:hAnsi="Times Unicode"/>
                <w:lang w:val="hy-AM"/>
              </w:rPr>
            </w:pPr>
            <w:r w:rsidRPr="001C3AA4">
              <w:rPr>
                <w:rFonts w:ascii="Times Unicode" w:hAnsi="Times Unicode"/>
                <w:lang w:val="hy-AM"/>
              </w:rPr>
              <w:t>Արգավանդի ուղետար Իսակովի պողոտայում</w:t>
            </w:r>
          </w:p>
        </w:tc>
      </w:tr>
      <w:tr w:rsidR="001A1D3D" w:rsidRPr="001C3AA4" w14:paraId="27FED44A" w14:textId="77777777" w:rsidTr="00DD0737">
        <w:tc>
          <w:tcPr>
            <w:tcW w:w="648" w:type="dxa"/>
          </w:tcPr>
          <w:p w14:paraId="52EA77C1" w14:textId="77777777" w:rsidR="001A1D3D" w:rsidRPr="001C3AA4" w:rsidRDefault="001A1D3D" w:rsidP="00DD0737">
            <w:pPr>
              <w:jc w:val="center"/>
              <w:rPr>
                <w:rFonts w:ascii="Times Unicode" w:hAnsi="Times Unicode"/>
              </w:rPr>
            </w:pPr>
            <w:r w:rsidRPr="001C3AA4">
              <w:rPr>
                <w:rFonts w:ascii="Times Unicode" w:hAnsi="Times Unicode"/>
              </w:rPr>
              <w:t>24</w:t>
            </w:r>
          </w:p>
        </w:tc>
        <w:tc>
          <w:tcPr>
            <w:tcW w:w="10512" w:type="dxa"/>
            <w:vAlign w:val="center"/>
          </w:tcPr>
          <w:p w14:paraId="0800F68A" w14:textId="77777777" w:rsidR="001A1D3D" w:rsidRPr="001C3AA4" w:rsidRDefault="001A1D3D" w:rsidP="00DD0737">
            <w:pPr>
              <w:rPr>
                <w:rFonts w:ascii="Times Unicode" w:hAnsi="Times Unicode"/>
                <w:lang w:val="hy-AM"/>
              </w:rPr>
            </w:pPr>
            <w:r w:rsidRPr="001C3AA4">
              <w:rPr>
                <w:rFonts w:ascii="Times Unicode" w:hAnsi="Times Unicode"/>
                <w:lang w:val="hy-AM"/>
              </w:rPr>
              <w:t>Արին-Բերդ փողոցի ուղետար</w:t>
            </w:r>
          </w:p>
        </w:tc>
      </w:tr>
      <w:tr w:rsidR="001A1D3D" w:rsidRPr="001C3AA4" w14:paraId="6FB351AF" w14:textId="77777777" w:rsidTr="00DD0737">
        <w:tc>
          <w:tcPr>
            <w:tcW w:w="648" w:type="dxa"/>
          </w:tcPr>
          <w:p w14:paraId="7622F1A6" w14:textId="77777777" w:rsidR="001A1D3D" w:rsidRPr="001C3AA4" w:rsidRDefault="001A1D3D" w:rsidP="00DD0737">
            <w:pPr>
              <w:jc w:val="center"/>
              <w:rPr>
                <w:rFonts w:ascii="Times Unicode" w:hAnsi="Times Unicode"/>
              </w:rPr>
            </w:pPr>
            <w:r w:rsidRPr="001C3AA4">
              <w:rPr>
                <w:rFonts w:ascii="Times Unicode" w:hAnsi="Times Unicode"/>
              </w:rPr>
              <w:t>25</w:t>
            </w:r>
          </w:p>
        </w:tc>
        <w:tc>
          <w:tcPr>
            <w:tcW w:w="10512" w:type="dxa"/>
            <w:vAlign w:val="center"/>
          </w:tcPr>
          <w:p w14:paraId="359D542F" w14:textId="77777777" w:rsidR="001A1D3D" w:rsidRPr="001C3AA4" w:rsidRDefault="001A1D3D" w:rsidP="00DD0737">
            <w:pPr>
              <w:rPr>
                <w:rFonts w:ascii="Times Unicode" w:hAnsi="Times Unicode"/>
                <w:lang w:val="hy-AM"/>
              </w:rPr>
            </w:pPr>
            <w:r w:rsidRPr="001C3AA4">
              <w:rPr>
                <w:rFonts w:ascii="Times Unicode" w:hAnsi="Times Unicode"/>
                <w:lang w:val="hy-AM"/>
              </w:rPr>
              <w:t>Վերգետնյա հետիոտն անցում Սեբստիայի փողոցի վրա /Դ.Վարուժանի դպրոցի մոտ/</w:t>
            </w:r>
          </w:p>
        </w:tc>
      </w:tr>
      <w:tr w:rsidR="001A1D3D" w:rsidRPr="001C3AA4" w14:paraId="2119F951" w14:textId="77777777" w:rsidTr="00DD0737">
        <w:tc>
          <w:tcPr>
            <w:tcW w:w="648" w:type="dxa"/>
          </w:tcPr>
          <w:p w14:paraId="4D5192C5" w14:textId="77777777" w:rsidR="001A1D3D" w:rsidRPr="001C3AA4" w:rsidRDefault="001A1D3D" w:rsidP="00DD0737">
            <w:pPr>
              <w:jc w:val="center"/>
              <w:rPr>
                <w:rFonts w:ascii="Times Unicode" w:hAnsi="Times Unicode"/>
              </w:rPr>
            </w:pPr>
            <w:r w:rsidRPr="001C3AA4">
              <w:rPr>
                <w:rFonts w:ascii="Times Unicode" w:hAnsi="Times Unicode"/>
              </w:rPr>
              <w:t>26</w:t>
            </w:r>
          </w:p>
        </w:tc>
        <w:tc>
          <w:tcPr>
            <w:tcW w:w="10512" w:type="dxa"/>
            <w:vAlign w:val="center"/>
          </w:tcPr>
          <w:p w14:paraId="4D78747F" w14:textId="77777777" w:rsidR="001A1D3D" w:rsidRPr="001C3AA4" w:rsidRDefault="001A1D3D" w:rsidP="00DD0737">
            <w:pPr>
              <w:rPr>
                <w:rFonts w:ascii="Times Unicode" w:hAnsi="Times Unicode"/>
                <w:lang w:val="hy-AM"/>
              </w:rPr>
            </w:pPr>
            <w:r w:rsidRPr="001C3AA4">
              <w:rPr>
                <w:rFonts w:ascii="Times Unicode" w:hAnsi="Times Unicode"/>
                <w:lang w:val="hy-AM"/>
              </w:rPr>
              <w:t>Վերգետնյա հետիոտն անցում Բաբաջանյան փողոցի վրա /Մխիթար Սեբաստացի կրթահամալիրի մոտ/</w:t>
            </w:r>
          </w:p>
        </w:tc>
      </w:tr>
      <w:tr w:rsidR="001A1D3D" w:rsidRPr="001C3AA4" w14:paraId="4807B737" w14:textId="77777777" w:rsidTr="00DD0737">
        <w:tc>
          <w:tcPr>
            <w:tcW w:w="648" w:type="dxa"/>
          </w:tcPr>
          <w:p w14:paraId="7C7E4F58" w14:textId="77777777" w:rsidR="001A1D3D" w:rsidRPr="001C3AA4" w:rsidRDefault="001A1D3D" w:rsidP="00DD0737">
            <w:pPr>
              <w:jc w:val="center"/>
              <w:rPr>
                <w:rFonts w:ascii="Times Unicode" w:hAnsi="Times Unicode"/>
              </w:rPr>
            </w:pPr>
            <w:r w:rsidRPr="001C3AA4">
              <w:rPr>
                <w:rFonts w:ascii="Times Unicode" w:hAnsi="Times Unicode"/>
              </w:rPr>
              <w:t>27</w:t>
            </w:r>
          </w:p>
        </w:tc>
        <w:tc>
          <w:tcPr>
            <w:tcW w:w="10512" w:type="dxa"/>
            <w:vAlign w:val="center"/>
          </w:tcPr>
          <w:p w14:paraId="14B6E8A5" w14:textId="77777777" w:rsidR="001A1D3D" w:rsidRPr="001C3AA4" w:rsidRDefault="001A1D3D" w:rsidP="00DD0737">
            <w:pPr>
              <w:rPr>
                <w:rFonts w:ascii="Times Unicode" w:hAnsi="Times Unicode"/>
                <w:lang w:val="hy-AM"/>
              </w:rPr>
            </w:pPr>
            <w:r w:rsidRPr="001C3AA4">
              <w:rPr>
                <w:rFonts w:ascii="Times Unicode" w:hAnsi="Times Unicode"/>
                <w:lang w:val="hy-AM"/>
              </w:rPr>
              <w:t>Վերգետնյա հետիոտն անցում Թբիլիսյան խճուղում</w:t>
            </w:r>
          </w:p>
        </w:tc>
      </w:tr>
      <w:tr w:rsidR="001A1D3D" w:rsidRPr="001C3AA4" w14:paraId="1E67E3A2" w14:textId="77777777" w:rsidTr="00DD0737">
        <w:tc>
          <w:tcPr>
            <w:tcW w:w="648" w:type="dxa"/>
          </w:tcPr>
          <w:p w14:paraId="6B0C9870"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28</w:t>
            </w:r>
          </w:p>
        </w:tc>
        <w:tc>
          <w:tcPr>
            <w:tcW w:w="10512" w:type="dxa"/>
            <w:vAlign w:val="center"/>
          </w:tcPr>
          <w:p w14:paraId="5D40EA43" w14:textId="77777777" w:rsidR="001A1D3D" w:rsidRPr="001C3AA4" w:rsidRDefault="001A1D3D" w:rsidP="00DD0737">
            <w:pPr>
              <w:rPr>
                <w:rFonts w:ascii="Times Unicode" w:hAnsi="Times Unicode"/>
                <w:lang w:val="hy-AM"/>
              </w:rPr>
            </w:pPr>
            <w:r w:rsidRPr="001C3AA4">
              <w:rPr>
                <w:rFonts w:ascii="Times Unicode" w:hAnsi="Times Unicode"/>
                <w:lang w:val="hy-AM"/>
              </w:rPr>
              <w:t>Ուղեանց Աբովյան պողոտայի մոտ</w:t>
            </w:r>
          </w:p>
        </w:tc>
      </w:tr>
      <w:tr w:rsidR="001A1D3D" w:rsidRPr="001C3AA4" w14:paraId="09D0039C" w14:textId="77777777" w:rsidTr="00DD0737">
        <w:tc>
          <w:tcPr>
            <w:tcW w:w="648" w:type="dxa"/>
          </w:tcPr>
          <w:p w14:paraId="129488C8"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29</w:t>
            </w:r>
          </w:p>
        </w:tc>
        <w:tc>
          <w:tcPr>
            <w:tcW w:w="10512" w:type="dxa"/>
            <w:vAlign w:val="center"/>
          </w:tcPr>
          <w:p w14:paraId="67502CB5" w14:textId="77777777" w:rsidR="001A1D3D" w:rsidRPr="001C3AA4" w:rsidRDefault="001A1D3D" w:rsidP="00DD0737">
            <w:pPr>
              <w:rPr>
                <w:rFonts w:ascii="Times Unicode" w:hAnsi="Times Unicode"/>
                <w:lang w:val="hy-AM"/>
              </w:rPr>
            </w:pPr>
            <w:r w:rsidRPr="001C3AA4">
              <w:rPr>
                <w:rFonts w:ascii="Times Unicode" w:hAnsi="Times Unicode"/>
                <w:lang w:val="hy-AM"/>
              </w:rPr>
              <w:t>Ուղեանց Օրբելի-Բաղրամյան խաչմերուկում</w:t>
            </w:r>
          </w:p>
        </w:tc>
      </w:tr>
      <w:tr w:rsidR="001A1D3D" w:rsidRPr="001C3AA4" w14:paraId="74225D7C" w14:textId="77777777" w:rsidTr="00DD0737">
        <w:tc>
          <w:tcPr>
            <w:tcW w:w="648" w:type="dxa"/>
          </w:tcPr>
          <w:p w14:paraId="0C2721B6" w14:textId="77777777" w:rsidR="001A1D3D" w:rsidRPr="001C3AA4" w:rsidRDefault="001A1D3D" w:rsidP="00DD0737">
            <w:pPr>
              <w:jc w:val="center"/>
              <w:rPr>
                <w:rFonts w:ascii="Times Unicode" w:hAnsi="Times Unicode"/>
              </w:rPr>
            </w:pPr>
            <w:r w:rsidRPr="001C3AA4">
              <w:rPr>
                <w:rFonts w:ascii="Times Unicode" w:hAnsi="Times Unicode"/>
              </w:rPr>
              <w:t>30</w:t>
            </w:r>
          </w:p>
        </w:tc>
        <w:tc>
          <w:tcPr>
            <w:tcW w:w="10512" w:type="dxa"/>
            <w:vAlign w:val="center"/>
          </w:tcPr>
          <w:p w14:paraId="5444F2C5" w14:textId="77777777" w:rsidR="001A1D3D" w:rsidRPr="001C3AA4" w:rsidRDefault="001A1D3D" w:rsidP="00DD0737">
            <w:pPr>
              <w:rPr>
                <w:rFonts w:ascii="Times Unicode" w:hAnsi="Times Unicode"/>
                <w:lang w:val="hy-AM"/>
              </w:rPr>
            </w:pPr>
            <w:r w:rsidRPr="001C3AA4">
              <w:rPr>
                <w:rFonts w:ascii="Times Unicode" w:hAnsi="Times Unicode"/>
                <w:lang w:val="hy-AM"/>
              </w:rPr>
              <w:t>Հետիոտնային վերգետնյա անցում Իսակովի պողոտայի վրայով</w:t>
            </w:r>
          </w:p>
        </w:tc>
      </w:tr>
      <w:tr w:rsidR="001A1D3D" w:rsidRPr="001C3AA4" w14:paraId="38D3A0B7" w14:textId="77777777" w:rsidTr="00DD0737">
        <w:tc>
          <w:tcPr>
            <w:tcW w:w="648" w:type="dxa"/>
          </w:tcPr>
          <w:p w14:paraId="656949CB" w14:textId="77777777" w:rsidR="001A1D3D" w:rsidRPr="001C3AA4" w:rsidRDefault="001A1D3D" w:rsidP="00DD0737">
            <w:pPr>
              <w:jc w:val="center"/>
              <w:rPr>
                <w:rFonts w:ascii="Times Unicode" w:hAnsi="Times Unicode"/>
              </w:rPr>
            </w:pPr>
            <w:r w:rsidRPr="001C3AA4">
              <w:rPr>
                <w:rFonts w:ascii="Times Unicode" w:hAnsi="Times Unicode"/>
              </w:rPr>
              <w:t>31</w:t>
            </w:r>
          </w:p>
        </w:tc>
        <w:tc>
          <w:tcPr>
            <w:tcW w:w="10512" w:type="dxa"/>
            <w:vAlign w:val="center"/>
          </w:tcPr>
          <w:p w14:paraId="1340D261" w14:textId="77777777" w:rsidR="001A1D3D" w:rsidRPr="001C3AA4" w:rsidRDefault="001A1D3D" w:rsidP="00DD0737">
            <w:pPr>
              <w:rPr>
                <w:rFonts w:ascii="Times Unicode" w:hAnsi="Times Unicode"/>
                <w:lang w:val="hy-AM"/>
              </w:rPr>
            </w:pPr>
            <w:r w:rsidRPr="001C3AA4">
              <w:rPr>
                <w:rFonts w:ascii="Times Unicode" w:hAnsi="Times Unicode"/>
                <w:lang w:val="hy-AM"/>
              </w:rPr>
              <w:t xml:space="preserve">Վերգետնյա հետիոտնային անցում Հերացու փողոցի վրայով </w:t>
            </w:r>
          </w:p>
        </w:tc>
      </w:tr>
      <w:tr w:rsidR="001A1D3D" w:rsidRPr="001C3AA4" w14:paraId="48D38B89" w14:textId="77777777" w:rsidTr="00DD0737">
        <w:tc>
          <w:tcPr>
            <w:tcW w:w="648" w:type="dxa"/>
          </w:tcPr>
          <w:p w14:paraId="29C95F47" w14:textId="77777777" w:rsidR="001A1D3D" w:rsidRPr="001C3AA4" w:rsidRDefault="001A1D3D" w:rsidP="00DD0737">
            <w:pPr>
              <w:jc w:val="center"/>
              <w:rPr>
                <w:rFonts w:ascii="Times Unicode" w:hAnsi="Times Unicode"/>
              </w:rPr>
            </w:pPr>
            <w:r w:rsidRPr="001C3AA4">
              <w:rPr>
                <w:rFonts w:ascii="Times Unicode" w:hAnsi="Times Unicode"/>
              </w:rPr>
              <w:t>32</w:t>
            </w:r>
          </w:p>
        </w:tc>
        <w:tc>
          <w:tcPr>
            <w:tcW w:w="10512" w:type="dxa"/>
            <w:vAlign w:val="center"/>
          </w:tcPr>
          <w:p w14:paraId="2D58F59E" w14:textId="77777777" w:rsidR="001A1D3D" w:rsidRPr="001C3AA4" w:rsidRDefault="001A1D3D" w:rsidP="00DD0737">
            <w:pPr>
              <w:rPr>
                <w:rFonts w:ascii="Times Unicode" w:hAnsi="Times Unicode"/>
                <w:lang w:val="hy-AM"/>
              </w:rPr>
            </w:pPr>
            <w:r w:rsidRPr="001C3AA4">
              <w:rPr>
                <w:rFonts w:ascii="Times Unicode" w:hAnsi="Times Unicode"/>
                <w:lang w:val="hy-AM"/>
              </w:rPr>
              <w:t>Վերգետնյա հետիոտնային անցում Արշակունյաց պողոտայի վրայով</w:t>
            </w:r>
          </w:p>
        </w:tc>
      </w:tr>
      <w:tr w:rsidR="001A1D3D" w:rsidRPr="001C3AA4" w14:paraId="3C2355CA" w14:textId="77777777" w:rsidTr="00DD0737">
        <w:tc>
          <w:tcPr>
            <w:tcW w:w="648" w:type="dxa"/>
          </w:tcPr>
          <w:p w14:paraId="769CD823" w14:textId="77777777" w:rsidR="001A1D3D" w:rsidRPr="001C3AA4" w:rsidRDefault="001A1D3D" w:rsidP="00DD0737">
            <w:pPr>
              <w:jc w:val="center"/>
              <w:rPr>
                <w:rFonts w:ascii="Times Unicode" w:hAnsi="Times Unicode"/>
              </w:rPr>
            </w:pPr>
            <w:r w:rsidRPr="001C3AA4">
              <w:rPr>
                <w:rFonts w:ascii="Times Unicode" w:hAnsi="Times Unicode"/>
              </w:rPr>
              <w:t>33</w:t>
            </w:r>
          </w:p>
        </w:tc>
        <w:tc>
          <w:tcPr>
            <w:tcW w:w="10512" w:type="dxa"/>
            <w:vAlign w:val="center"/>
          </w:tcPr>
          <w:p w14:paraId="7A1CC0F4" w14:textId="77777777" w:rsidR="001A1D3D" w:rsidRPr="001C3AA4" w:rsidRDefault="001A1D3D" w:rsidP="00DD0737">
            <w:pPr>
              <w:rPr>
                <w:rFonts w:ascii="Times Unicode" w:hAnsi="Times Unicode"/>
                <w:lang w:val="hy-AM"/>
              </w:rPr>
            </w:pPr>
            <w:r w:rsidRPr="001C3AA4">
              <w:rPr>
                <w:rFonts w:ascii="Times Unicode" w:hAnsi="Times Unicode"/>
                <w:lang w:val="hy-AM"/>
              </w:rPr>
              <w:t>Ուղեանց Խանջյան փողոցում՝ Վարդանանց փողոցի վրայով</w:t>
            </w:r>
          </w:p>
        </w:tc>
      </w:tr>
      <w:tr w:rsidR="001A1D3D" w:rsidRPr="001C3AA4" w14:paraId="2401A718" w14:textId="77777777" w:rsidTr="00DD0737">
        <w:tc>
          <w:tcPr>
            <w:tcW w:w="648" w:type="dxa"/>
            <w:vAlign w:val="center"/>
          </w:tcPr>
          <w:p w14:paraId="329EF7AE"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34</w:t>
            </w:r>
          </w:p>
        </w:tc>
        <w:tc>
          <w:tcPr>
            <w:tcW w:w="10512" w:type="dxa"/>
            <w:vAlign w:val="center"/>
          </w:tcPr>
          <w:p w14:paraId="1790AB20" w14:textId="77777777" w:rsidR="001A1D3D" w:rsidRPr="001C3AA4" w:rsidRDefault="001A1D3D" w:rsidP="00DD0737">
            <w:pPr>
              <w:rPr>
                <w:rFonts w:ascii="Times Unicode" w:hAnsi="Times Unicode"/>
                <w:lang w:val="hy-AM"/>
              </w:rPr>
            </w:pPr>
            <w:r w:rsidRPr="001C3AA4">
              <w:rPr>
                <w:rFonts w:ascii="Times Unicode" w:hAnsi="Times Unicode"/>
                <w:lang w:val="hy-AM"/>
              </w:rPr>
              <w:t>Շիրակի փող. №1 ուղեանց</w:t>
            </w:r>
          </w:p>
        </w:tc>
      </w:tr>
      <w:tr w:rsidR="001A1D3D" w:rsidRPr="00E759CE" w14:paraId="60ED3A83" w14:textId="77777777" w:rsidTr="00DD0737">
        <w:tc>
          <w:tcPr>
            <w:tcW w:w="648" w:type="dxa"/>
          </w:tcPr>
          <w:p w14:paraId="6E740D98"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35</w:t>
            </w:r>
          </w:p>
        </w:tc>
        <w:tc>
          <w:tcPr>
            <w:tcW w:w="10512" w:type="dxa"/>
            <w:vAlign w:val="center"/>
          </w:tcPr>
          <w:p w14:paraId="753A842A" w14:textId="77777777" w:rsidR="001A1D3D" w:rsidRPr="001C3AA4" w:rsidRDefault="001A1D3D" w:rsidP="00DD0737">
            <w:pPr>
              <w:rPr>
                <w:rFonts w:ascii="Times Unicode" w:hAnsi="Times Unicode"/>
                <w:lang w:val="hy-AM"/>
              </w:rPr>
            </w:pPr>
            <w:r w:rsidRPr="001C3AA4">
              <w:rPr>
                <w:rFonts w:ascii="Times Unicode" w:hAnsi="Times Unicode"/>
                <w:lang w:val="hy-AM"/>
              </w:rPr>
              <w:t>Ուղեանց Խորենացու փող-ի վրայով/նախքին երկաթուղային կամուրջ/</w:t>
            </w:r>
          </w:p>
        </w:tc>
      </w:tr>
      <w:tr w:rsidR="001A1D3D" w:rsidRPr="00E759CE" w14:paraId="7F3F6569" w14:textId="77777777" w:rsidTr="00DD0737">
        <w:tc>
          <w:tcPr>
            <w:tcW w:w="648" w:type="dxa"/>
            <w:vAlign w:val="center"/>
          </w:tcPr>
          <w:p w14:paraId="07EAAC27"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36</w:t>
            </w:r>
          </w:p>
        </w:tc>
        <w:tc>
          <w:tcPr>
            <w:tcW w:w="10512" w:type="dxa"/>
            <w:vAlign w:val="center"/>
          </w:tcPr>
          <w:p w14:paraId="50DB119C" w14:textId="77777777" w:rsidR="001A1D3D" w:rsidRPr="001C3AA4" w:rsidRDefault="001A1D3D" w:rsidP="00DD0737">
            <w:pPr>
              <w:rPr>
                <w:rFonts w:ascii="Times Unicode" w:hAnsi="Times Unicode"/>
                <w:lang w:val="hy-AM"/>
              </w:rPr>
            </w:pPr>
            <w:r w:rsidRPr="001C3AA4">
              <w:rPr>
                <w:rFonts w:ascii="Times Unicode" w:hAnsi="Times Unicode"/>
                <w:lang w:val="hy-AM"/>
              </w:rPr>
              <w:t>Ուղեանց Հր.Քոչար-Ռիգայի փողոցում /նախքին երկաթուղու վրա/</w:t>
            </w:r>
          </w:p>
        </w:tc>
      </w:tr>
      <w:tr w:rsidR="001A1D3D" w:rsidRPr="00E759CE" w14:paraId="73EE9338" w14:textId="77777777" w:rsidTr="00DD0737">
        <w:tc>
          <w:tcPr>
            <w:tcW w:w="648" w:type="dxa"/>
          </w:tcPr>
          <w:p w14:paraId="3E2261E2"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37</w:t>
            </w:r>
          </w:p>
        </w:tc>
        <w:tc>
          <w:tcPr>
            <w:tcW w:w="10512" w:type="dxa"/>
            <w:vAlign w:val="center"/>
          </w:tcPr>
          <w:p w14:paraId="4811F4F1" w14:textId="77777777" w:rsidR="001A1D3D" w:rsidRPr="001C3AA4" w:rsidRDefault="001A1D3D" w:rsidP="00DD0737">
            <w:pPr>
              <w:rPr>
                <w:rFonts w:ascii="Times Unicode" w:hAnsi="Times Unicode"/>
                <w:lang w:val="hy-AM"/>
              </w:rPr>
            </w:pPr>
            <w:r w:rsidRPr="001C3AA4">
              <w:rPr>
                <w:rFonts w:ascii="Times Unicode" w:hAnsi="Times Unicode"/>
                <w:lang w:val="hy-AM"/>
              </w:rPr>
              <w:t>Ուղեանց Նոր Շիրակի փողոցի կմ 0+202-ում</w:t>
            </w:r>
          </w:p>
        </w:tc>
      </w:tr>
      <w:tr w:rsidR="001A1D3D" w:rsidRPr="00E759CE" w14:paraId="5F2D1E52" w14:textId="77777777" w:rsidTr="00DD0737">
        <w:tc>
          <w:tcPr>
            <w:tcW w:w="648" w:type="dxa"/>
          </w:tcPr>
          <w:p w14:paraId="2292CB19"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38</w:t>
            </w:r>
          </w:p>
        </w:tc>
        <w:tc>
          <w:tcPr>
            <w:tcW w:w="10512" w:type="dxa"/>
            <w:vAlign w:val="center"/>
          </w:tcPr>
          <w:p w14:paraId="74864C61" w14:textId="77777777" w:rsidR="001A1D3D" w:rsidRPr="001C3AA4" w:rsidRDefault="001A1D3D" w:rsidP="00DD0737">
            <w:pPr>
              <w:rPr>
                <w:rFonts w:ascii="Times Unicode" w:hAnsi="Times Unicode"/>
                <w:lang w:val="hy-AM"/>
              </w:rPr>
            </w:pPr>
            <w:r w:rsidRPr="001C3AA4">
              <w:rPr>
                <w:rFonts w:ascii="Times Unicode" w:hAnsi="Times Unicode"/>
                <w:lang w:val="hy-AM"/>
              </w:rPr>
              <w:t>Ուղեանց Նոր Շիրակի փողոցի կմ 0+399-ում</w:t>
            </w:r>
          </w:p>
        </w:tc>
      </w:tr>
      <w:tr w:rsidR="001A1D3D" w:rsidRPr="00E759CE" w14:paraId="66207B8B" w14:textId="77777777" w:rsidTr="00DD0737">
        <w:tc>
          <w:tcPr>
            <w:tcW w:w="648" w:type="dxa"/>
          </w:tcPr>
          <w:p w14:paraId="60F11E02"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39</w:t>
            </w:r>
          </w:p>
        </w:tc>
        <w:tc>
          <w:tcPr>
            <w:tcW w:w="10512" w:type="dxa"/>
            <w:vAlign w:val="center"/>
          </w:tcPr>
          <w:p w14:paraId="1D1913FC" w14:textId="77777777" w:rsidR="001A1D3D" w:rsidRPr="001C3AA4" w:rsidRDefault="001A1D3D" w:rsidP="00DD0737">
            <w:pPr>
              <w:rPr>
                <w:rFonts w:ascii="Times Unicode" w:hAnsi="Times Unicode"/>
                <w:lang w:val="hy-AM"/>
              </w:rPr>
            </w:pPr>
            <w:r w:rsidRPr="001C3AA4">
              <w:rPr>
                <w:rFonts w:ascii="Times Unicode" w:hAnsi="Times Unicode"/>
                <w:lang w:val="hy-AM"/>
              </w:rPr>
              <w:t>Ուղեանց Արտաշատի խճուղու կմ 0+318,565-ում</w:t>
            </w:r>
          </w:p>
        </w:tc>
      </w:tr>
      <w:tr w:rsidR="001A1D3D" w:rsidRPr="00E759CE" w14:paraId="78A9319B" w14:textId="77777777" w:rsidTr="00DD0737">
        <w:tc>
          <w:tcPr>
            <w:tcW w:w="648" w:type="dxa"/>
            <w:vAlign w:val="center"/>
          </w:tcPr>
          <w:p w14:paraId="07306AE7"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40</w:t>
            </w:r>
          </w:p>
        </w:tc>
        <w:tc>
          <w:tcPr>
            <w:tcW w:w="10512" w:type="dxa"/>
            <w:vAlign w:val="center"/>
          </w:tcPr>
          <w:p w14:paraId="6781C681" w14:textId="77777777" w:rsidR="001A1D3D" w:rsidRPr="001C3AA4" w:rsidRDefault="001A1D3D" w:rsidP="00DD0737">
            <w:pPr>
              <w:rPr>
                <w:rFonts w:ascii="Times Unicode" w:hAnsi="Times Unicode"/>
                <w:lang w:val="hy-AM"/>
              </w:rPr>
            </w:pPr>
            <w:r w:rsidRPr="001C3AA4">
              <w:rPr>
                <w:rFonts w:ascii="Times Unicode" w:hAnsi="Times Unicode"/>
                <w:lang w:val="hy-AM"/>
              </w:rPr>
              <w:t>Ուղեանց Տիգրան Մեծի պողոտայում՝ Ագաթանգեղոս փողոցի վրայով («Այրարատ» կ/թ մոտ)</w:t>
            </w:r>
          </w:p>
        </w:tc>
      </w:tr>
      <w:tr w:rsidR="001A1D3D" w:rsidRPr="00E759CE" w14:paraId="0071B390" w14:textId="77777777" w:rsidTr="00DD0737">
        <w:tc>
          <w:tcPr>
            <w:tcW w:w="648" w:type="dxa"/>
          </w:tcPr>
          <w:p w14:paraId="0DE0F2FC" w14:textId="77777777" w:rsidR="001A1D3D" w:rsidRPr="001C3AA4" w:rsidRDefault="001A1D3D" w:rsidP="00DD0737">
            <w:pPr>
              <w:jc w:val="center"/>
              <w:rPr>
                <w:rFonts w:ascii="Times Unicode" w:hAnsi="Times Unicode"/>
                <w:lang w:val="hy-AM"/>
              </w:rPr>
            </w:pPr>
            <w:r w:rsidRPr="001C3AA4">
              <w:rPr>
                <w:rFonts w:ascii="Times Unicode" w:hAnsi="Times Unicode"/>
                <w:lang w:val="hy-AM"/>
              </w:rPr>
              <w:t>41</w:t>
            </w:r>
          </w:p>
        </w:tc>
        <w:tc>
          <w:tcPr>
            <w:tcW w:w="10512" w:type="dxa"/>
            <w:vAlign w:val="center"/>
          </w:tcPr>
          <w:p w14:paraId="09D661C7" w14:textId="77777777" w:rsidR="001A1D3D" w:rsidRPr="001C3AA4" w:rsidRDefault="001A1D3D" w:rsidP="00DD0737">
            <w:pPr>
              <w:rPr>
                <w:rFonts w:ascii="Times Unicode" w:hAnsi="Times Unicode"/>
                <w:lang w:val="hy-AM"/>
              </w:rPr>
            </w:pPr>
            <w:r w:rsidRPr="001C3AA4">
              <w:rPr>
                <w:rFonts w:ascii="Times Unicode" w:hAnsi="Times Unicode"/>
                <w:lang w:val="hy-AM"/>
              </w:rPr>
              <w:t>Ուղեանց Խանջյան –Սայաթ-Նովա խաչմերուկում (Շախմատի տան մոտ)</w:t>
            </w:r>
          </w:p>
        </w:tc>
      </w:tr>
      <w:tr w:rsidR="001A1D3D" w:rsidRPr="00E759CE" w14:paraId="5F6B63C9" w14:textId="77777777" w:rsidTr="00DD0737">
        <w:tc>
          <w:tcPr>
            <w:tcW w:w="648" w:type="dxa"/>
          </w:tcPr>
          <w:p w14:paraId="25024B7E" w14:textId="77777777" w:rsidR="001A1D3D" w:rsidRPr="001C3AA4" w:rsidRDefault="001A1D3D" w:rsidP="00DD0737">
            <w:pPr>
              <w:jc w:val="center"/>
              <w:rPr>
                <w:rFonts w:ascii="Sylfaen" w:hAnsi="Sylfaen"/>
                <w:lang w:val="hy-AM"/>
              </w:rPr>
            </w:pPr>
            <w:r w:rsidRPr="001C3AA4">
              <w:rPr>
                <w:rFonts w:ascii="Sylfaen" w:hAnsi="Sylfaen"/>
                <w:lang w:val="hy-AM"/>
              </w:rPr>
              <w:t>42</w:t>
            </w:r>
          </w:p>
        </w:tc>
        <w:tc>
          <w:tcPr>
            <w:tcW w:w="10512" w:type="dxa"/>
            <w:vAlign w:val="center"/>
          </w:tcPr>
          <w:p w14:paraId="6416F2BF" w14:textId="77777777" w:rsidR="001A1D3D" w:rsidRPr="001C3AA4" w:rsidRDefault="001A1D3D" w:rsidP="00DD0737">
            <w:pPr>
              <w:rPr>
                <w:rFonts w:ascii="Times Unicode" w:hAnsi="Times Unicode"/>
                <w:lang w:val="hy-AM"/>
              </w:rPr>
            </w:pPr>
            <w:r w:rsidRPr="001C3AA4">
              <w:rPr>
                <w:rFonts w:ascii="Sylfaen" w:hAnsi="Sylfaen"/>
                <w:lang w:val="hy-AM"/>
              </w:rPr>
              <w:t>Երևան քաղաքի շրջանցման Դավթաշենի ուղեանց ՊԿ4+62-ում</w:t>
            </w:r>
          </w:p>
        </w:tc>
      </w:tr>
      <w:tr w:rsidR="001A1D3D" w:rsidRPr="00E759CE" w14:paraId="29790A33" w14:textId="77777777" w:rsidTr="00DD0737">
        <w:tc>
          <w:tcPr>
            <w:tcW w:w="648" w:type="dxa"/>
          </w:tcPr>
          <w:p w14:paraId="35E008D0" w14:textId="77777777" w:rsidR="001A1D3D" w:rsidRPr="001C3AA4" w:rsidRDefault="001A1D3D" w:rsidP="00DD0737">
            <w:pPr>
              <w:jc w:val="center"/>
              <w:rPr>
                <w:rFonts w:ascii="Sylfaen" w:hAnsi="Sylfaen"/>
                <w:lang w:val="hy-AM"/>
              </w:rPr>
            </w:pPr>
            <w:r w:rsidRPr="001C3AA4">
              <w:rPr>
                <w:rFonts w:ascii="Sylfaen" w:hAnsi="Sylfaen"/>
                <w:lang w:val="hy-AM"/>
              </w:rPr>
              <w:t>43</w:t>
            </w:r>
          </w:p>
        </w:tc>
        <w:tc>
          <w:tcPr>
            <w:tcW w:w="10512" w:type="dxa"/>
            <w:vAlign w:val="center"/>
          </w:tcPr>
          <w:p w14:paraId="6EBED187" w14:textId="77777777" w:rsidR="001A1D3D" w:rsidRPr="001C3AA4" w:rsidRDefault="001A1D3D" w:rsidP="00DD0737">
            <w:pPr>
              <w:rPr>
                <w:rFonts w:ascii="Sylfaen" w:hAnsi="Sylfaen"/>
                <w:lang w:val="hy-AM"/>
              </w:rPr>
            </w:pPr>
            <w:r w:rsidRPr="001C3AA4">
              <w:rPr>
                <w:rFonts w:ascii="Sylfaen" w:hAnsi="Sylfaen"/>
                <w:lang w:val="hy-AM"/>
              </w:rPr>
              <w:t>Հրազդանի կիրճի Կորեայի ձորի կամուրջ</w:t>
            </w:r>
          </w:p>
        </w:tc>
      </w:tr>
      <w:tr w:rsidR="001A1D3D" w:rsidRPr="001C3AA4" w14:paraId="1EEC6F4E" w14:textId="77777777" w:rsidTr="00DD0737">
        <w:tc>
          <w:tcPr>
            <w:tcW w:w="648" w:type="dxa"/>
          </w:tcPr>
          <w:p w14:paraId="23891E92" w14:textId="77777777" w:rsidR="001A1D3D" w:rsidRPr="001C3AA4" w:rsidRDefault="001A1D3D" w:rsidP="00DD0737">
            <w:pPr>
              <w:jc w:val="center"/>
              <w:rPr>
                <w:rFonts w:ascii="Sylfaen" w:hAnsi="Sylfaen"/>
                <w:lang w:val="hy-AM"/>
              </w:rPr>
            </w:pPr>
            <w:r w:rsidRPr="001C3AA4">
              <w:rPr>
                <w:rFonts w:ascii="Sylfaen" w:hAnsi="Sylfaen"/>
                <w:lang w:val="hy-AM"/>
              </w:rPr>
              <w:t>44</w:t>
            </w:r>
          </w:p>
        </w:tc>
        <w:tc>
          <w:tcPr>
            <w:tcW w:w="10512" w:type="dxa"/>
            <w:vAlign w:val="center"/>
          </w:tcPr>
          <w:p w14:paraId="5E668AEC" w14:textId="77777777" w:rsidR="001A1D3D" w:rsidRPr="001C3AA4" w:rsidRDefault="001A1D3D" w:rsidP="00DD0737">
            <w:pPr>
              <w:rPr>
                <w:rFonts w:ascii="Sylfaen" w:hAnsi="Sylfaen"/>
                <w:lang w:val="hy-AM"/>
              </w:rPr>
            </w:pPr>
            <w:r>
              <w:rPr>
                <w:rFonts w:ascii="Sylfaen" w:hAnsi="Sylfaen"/>
                <w:lang w:val="hy-AM"/>
              </w:rPr>
              <w:t>Այնթափի</w:t>
            </w:r>
            <w:r w:rsidRPr="001C3AA4">
              <w:rPr>
                <w:rFonts w:ascii="Sylfaen" w:hAnsi="Sylfaen"/>
                <w:lang w:val="hy-AM"/>
              </w:rPr>
              <w:t xml:space="preserve"> գերեզմանոց տանող կամուրջ</w:t>
            </w:r>
          </w:p>
        </w:tc>
      </w:tr>
    </w:tbl>
    <w:p w14:paraId="01B17772" w14:textId="77777777" w:rsidR="0008386A" w:rsidRDefault="0008386A" w:rsidP="00EE54EE">
      <w:pPr>
        <w:widowControl w:val="0"/>
        <w:jc w:val="center"/>
        <w:rPr>
          <w:rFonts w:ascii="GHEA Grapalat" w:hAnsi="GHEA Grapalat"/>
        </w:rPr>
      </w:pPr>
    </w:p>
    <w:p w14:paraId="30B3570C" w14:textId="77777777" w:rsidR="001A1D3D" w:rsidRDefault="001A1D3D" w:rsidP="00EE54EE">
      <w:pPr>
        <w:widowControl w:val="0"/>
        <w:jc w:val="center"/>
        <w:rPr>
          <w:rFonts w:ascii="GHEA Grapalat" w:hAnsi="GHEA Grapalat"/>
        </w:rPr>
      </w:pPr>
    </w:p>
    <w:p w14:paraId="695F8838" w14:textId="77777777" w:rsidR="00AC53A8" w:rsidRDefault="00AC53A8" w:rsidP="00AC53A8">
      <w:pPr>
        <w:jc w:val="center"/>
        <w:rPr>
          <w:rFonts w:ascii="GHEA Grapalat" w:hAnsi="GHEA Grapalat" w:cs="Calibri"/>
          <w:b/>
          <w:bCs/>
          <w:iCs/>
          <w:szCs w:val="16"/>
          <w:lang w:val="hy-AM"/>
        </w:rPr>
      </w:pPr>
      <w:r w:rsidRPr="00BC2E21">
        <w:rPr>
          <w:rFonts w:ascii="GHEA Grapalat" w:hAnsi="GHEA Grapalat" w:cs="Calibri"/>
          <w:b/>
          <w:bCs/>
          <w:iCs/>
          <w:szCs w:val="16"/>
          <w:lang w:val="hy-AM"/>
        </w:rPr>
        <w:t>Այլ սահմանված պայմաններ</w:t>
      </w:r>
    </w:p>
    <w:p w14:paraId="10F9B925" w14:textId="77777777" w:rsidR="00AC53A8" w:rsidRPr="00E434C7" w:rsidRDefault="00AC53A8" w:rsidP="00AC53A8">
      <w:pPr>
        <w:jc w:val="center"/>
        <w:rPr>
          <w:rFonts w:ascii="GHEA Grapalat" w:hAnsi="GHEA Grapalat"/>
          <w:b/>
          <w:sz w:val="22"/>
          <w:szCs w:val="22"/>
          <w:lang w:val="hy-AM"/>
        </w:rPr>
      </w:pPr>
    </w:p>
    <w:p w14:paraId="57406A07" w14:textId="77777777" w:rsidR="00AC53A8" w:rsidRDefault="00AC53A8" w:rsidP="00AC53A8">
      <w:pPr>
        <w:rPr>
          <w:rFonts w:ascii="GHEA Grapalat" w:hAnsi="GHEA Grapalat"/>
          <w:b/>
          <w:sz w:val="22"/>
          <w:szCs w:val="22"/>
          <w:lang w:val="hy-AM"/>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6"/>
      </w:tblGrid>
      <w:tr w:rsidR="00AC53A8" w:rsidRPr="00E759CE" w14:paraId="4A6A0AD5" w14:textId="77777777" w:rsidTr="00DD0737">
        <w:trPr>
          <w:trHeight w:val="971"/>
          <w:jc w:val="center"/>
        </w:trPr>
        <w:tc>
          <w:tcPr>
            <w:tcW w:w="10296" w:type="dxa"/>
            <w:tcBorders>
              <w:top w:val="single" w:sz="4" w:space="0" w:color="auto"/>
              <w:left w:val="single" w:sz="4" w:space="0" w:color="auto"/>
              <w:bottom w:val="single" w:sz="4" w:space="0" w:color="auto"/>
              <w:right w:val="single" w:sz="4" w:space="0" w:color="auto"/>
            </w:tcBorders>
            <w:vAlign w:val="center"/>
            <w:hideMark/>
          </w:tcPr>
          <w:p w14:paraId="5A8771D8" w14:textId="77777777" w:rsidR="00AC53A8" w:rsidRPr="00DD0073" w:rsidRDefault="00AC53A8" w:rsidP="00DD0737">
            <w:pPr>
              <w:rPr>
                <w:rFonts w:ascii="GHEA Grapalat" w:hAnsi="GHEA Grapalat"/>
                <w:sz w:val="20"/>
                <w:szCs w:val="20"/>
                <w:lang w:val="hy-AM"/>
              </w:rPr>
            </w:pPr>
            <w:r w:rsidRPr="003E6D27">
              <w:rPr>
                <w:rFonts w:ascii="Sylfaen" w:hAnsi="Sylfaen"/>
                <w:color w:val="000000"/>
                <w:sz w:val="20"/>
                <w:szCs w:val="17"/>
                <w:lang w:val="hy-AM"/>
              </w:rPr>
              <w:t>*</w:t>
            </w:r>
            <w:r w:rsidRPr="00DD0073">
              <w:rPr>
                <w:rFonts w:ascii="GHEA Grapalat" w:hAnsi="GHEA Grapalat"/>
                <w:sz w:val="20"/>
                <w:szCs w:val="20"/>
                <w:lang w:val="hy-AM"/>
              </w:rPr>
              <w:t xml:space="preserve">Մասնակիցը պետք է </w:t>
            </w:r>
            <w:r>
              <w:rPr>
                <w:rFonts w:ascii="GHEA Grapalat" w:hAnsi="GHEA Grapalat"/>
                <w:sz w:val="20"/>
                <w:szCs w:val="20"/>
                <w:lang w:val="hy-AM"/>
              </w:rPr>
              <w:t>ունենա</w:t>
            </w:r>
            <w:r w:rsidRPr="00DD0073">
              <w:rPr>
                <w:rFonts w:ascii="GHEA Grapalat" w:hAnsi="GHEA Grapalat"/>
                <w:sz w:val="20"/>
                <w:szCs w:val="20"/>
                <w:lang w:val="hy-AM"/>
              </w:rPr>
              <w:t xml:space="preserve"> շինարարության իրականացման գործունեության լիցենզիա՝ ըստ քաղաքաշինության հետևյալ ոլորտների`</w:t>
            </w:r>
          </w:p>
          <w:p w14:paraId="192759EA" w14:textId="77777777" w:rsidR="00AC53A8" w:rsidRPr="00F50EB6" w:rsidRDefault="00AC53A8" w:rsidP="00DD0737">
            <w:pPr>
              <w:rPr>
                <w:rFonts w:ascii="GHEA Grapalat" w:hAnsi="GHEA Grapalat"/>
                <w:sz w:val="20"/>
                <w:szCs w:val="20"/>
                <w:lang w:val="hy-AM"/>
              </w:rPr>
            </w:pPr>
            <w:r w:rsidRPr="00DD0073">
              <w:rPr>
                <w:rFonts w:ascii="GHEA Grapalat" w:hAnsi="GHEA Grapalat"/>
                <w:sz w:val="20"/>
                <w:szCs w:val="20"/>
                <w:lang w:val="hy-AM"/>
              </w:rPr>
              <w:t xml:space="preserve">1) </w:t>
            </w:r>
            <w:r>
              <w:rPr>
                <w:rFonts w:ascii="GHEA Grapalat" w:hAnsi="GHEA Grapalat"/>
                <w:sz w:val="20"/>
                <w:szCs w:val="20"/>
                <w:lang w:val="hy-AM"/>
              </w:rPr>
              <w:t>տրանսպորտային</w:t>
            </w:r>
          </w:p>
          <w:p w14:paraId="15B135CF" w14:textId="77777777" w:rsidR="00AC53A8" w:rsidRPr="003E6D27" w:rsidRDefault="00AC53A8" w:rsidP="00DD0737">
            <w:pPr>
              <w:rPr>
                <w:rFonts w:ascii="GHEA Grapalat" w:hAnsi="GHEA Grapalat" w:cs="Sylfaen"/>
                <w:bCs/>
                <w:sz w:val="20"/>
                <w:szCs w:val="20"/>
                <w:lang w:val="hy-AM"/>
              </w:rPr>
            </w:pPr>
            <w:r w:rsidRPr="00DD0073">
              <w:rPr>
                <w:rFonts w:ascii="GHEA Grapalat" w:hAnsi="GHEA Grapalat"/>
                <w:sz w:val="20"/>
                <w:szCs w:val="20"/>
                <w:lang w:val="hy-AM"/>
              </w:rPr>
              <w:t xml:space="preserve">Շինարարության իրականացման գործունեության լիցենզավորման հարաբերությունները կանոնակարգվում </w:t>
            </w:r>
            <w:r w:rsidRPr="00DD0073">
              <w:rPr>
                <w:rFonts w:ascii="GHEA Grapalat" w:hAnsi="GHEA Grapalat"/>
                <w:sz w:val="20"/>
                <w:szCs w:val="20"/>
                <w:lang w:val="hy-AM"/>
              </w:rPr>
              <w:lastRenderedPageBreak/>
              <w:t>են «Լիցենզավորման մասին», «Քաղաքաշինության մասին» Հայաստանի Հանրապետության օրենքներով, սույն կարգով և այլ իրավական ակտերով</w:t>
            </w:r>
            <w:r w:rsidRPr="003E6D27">
              <w:rPr>
                <w:rFonts w:ascii="Arial Unicode" w:hAnsi="Arial Unicode"/>
                <w:color w:val="000000"/>
                <w:sz w:val="17"/>
                <w:szCs w:val="17"/>
                <w:shd w:val="clear" w:color="auto" w:fill="FFFFFF"/>
                <w:lang w:val="hy-AM"/>
              </w:rPr>
              <w:t>:</w:t>
            </w:r>
          </w:p>
        </w:tc>
      </w:tr>
    </w:tbl>
    <w:p w14:paraId="2666121C" w14:textId="77777777" w:rsidR="001A1D3D" w:rsidRPr="00AC53A8" w:rsidRDefault="001A1D3D" w:rsidP="00EE54EE">
      <w:pPr>
        <w:widowControl w:val="0"/>
        <w:jc w:val="center"/>
        <w:rPr>
          <w:rFonts w:ascii="GHEA Grapalat" w:hAnsi="GHEA Grapalat"/>
          <w:lang w:val="hy-AM"/>
        </w:rPr>
      </w:pPr>
    </w:p>
    <w:p w14:paraId="65865901" w14:textId="77777777" w:rsidR="001A1D3D" w:rsidRPr="00AC53A8" w:rsidRDefault="001A1D3D" w:rsidP="00EE54EE">
      <w:pPr>
        <w:widowControl w:val="0"/>
        <w:jc w:val="center"/>
        <w:rPr>
          <w:rFonts w:ascii="GHEA Grapalat" w:hAnsi="GHEA Grapalat"/>
          <w:lang w:val="hy-AM"/>
        </w:rPr>
      </w:pPr>
    </w:p>
    <w:p w14:paraId="2CAA9EC9" w14:textId="77777777" w:rsidR="001A1D3D" w:rsidRPr="00AC53A8" w:rsidRDefault="001A1D3D" w:rsidP="00EE54EE">
      <w:pPr>
        <w:widowControl w:val="0"/>
        <w:jc w:val="center"/>
        <w:rPr>
          <w:rFonts w:ascii="GHEA Grapalat" w:hAnsi="GHEA Grapalat"/>
          <w:lang w:val="hy-AM"/>
        </w:rPr>
      </w:pPr>
    </w:p>
    <w:p w14:paraId="016C6452" w14:textId="77777777" w:rsidR="0008386A" w:rsidRPr="00AC53A8" w:rsidRDefault="0008386A" w:rsidP="00EE54EE">
      <w:pPr>
        <w:widowControl w:val="0"/>
        <w:jc w:val="center"/>
        <w:rPr>
          <w:rFonts w:ascii="GHEA Grapalat" w:hAnsi="GHEA Grapalat"/>
          <w:lang w:val="hy-AM"/>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097506D2" w14:textId="77777777" w:rsidTr="005B7138">
        <w:trPr>
          <w:jc w:val="center"/>
        </w:trPr>
        <w:tc>
          <w:tcPr>
            <w:tcW w:w="4536" w:type="dxa"/>
          </w:tcPr>
          <w:p w14:paraId="2B94B51B" w14:textId="77777777" w:rsidR="003B2F27" w:rsidRPr="00AD29CE" w:rsidRDefault="003B2F27" w:rsidP="00EE54EE">
            <w:pPr>
              <w:widowControl w:val="0"/>
              <w:jc w:val="center"/>
              <w:rPr>
                <w:rFonts w:ascii="GHEA Grapalat" w:hAnsi="GHEA Grapalat" w:cs="Sylfaen"/>
                <w:b/>
                <w:bCs/>
              </w:rPr>
            </w:pPr>
            <w:r w:rsidRPr="00AD29CE">
              <w:rPr>
                <w:rFonts w:ascii="GHEA Grapalat" w:hAnsi="GHEA Grapalat"/>
                <w:b/>
              </w:rPr>
              <w:t>ЗАКАЗЧИК</w:t>
            </w:r>
          </w:p>
          <w:p w14:paraId="02F495B8" w14:textId="77777777" w:rsidR="003B2F27" w:rsidRPr="00E40AC8" w:rsidRDefault="003B2F27" w:rsidP="00EE54EE">
            <w:pPr>
              <w:widowControl w:val="0"/>
              <w:jc w:val="center"/>
              <w:rPr>
                <w:rFonts w:ascii="GHEA Grapalat" w:hAnsi="GHEA Grapalat"/>
                <w:lang w:val="en-US"/>
              </w:rPr>
            </w:pPr>
            <w:r>
              <w:rPr>
                <w:rFonts w:ascii="GHEA Grapalat" w:hAnsi="GHEA Grapalat"/>
                <w:lang w:val="en-US"/>
              </w:rPr>
              <w:t>___________________________</w:t>
            </w:r>
          </w:p>
          <w:p w14:paraId="7C205D33" w14:textId="77777777" w:rsidR="003B2F27" w:rsidRPr="00E40AC8" w:rsidRDefault="003B2F27" w:rsidP="00EE54EE">
            <w:pPr>
              <w:widowControl w:val="0"/>
              <w:jc w:val="center"/>
              <w:rPr>
                <w:rFonts w:ascii="GHEA Grapalat" w:hAnsi="GHEA Grapalat"/>
                <w:vertAlign w:val="superscript"/>
              </w:rPr>
            </w:pPr>
            <w:r w:rsidRPr="00E40AC8">
              <w:rPr>
                <w:rFonts w:ascii="GHEA Grapalat" w:hAnsi="GHEA Grapalat"/>
                <w:vertAlign w:val="superscript"/>
              </w:rPr>
              <w:t>/подпись/</w:t>
            </w:r>
          </w:p>
          <w:p w14:paraId="00A477ED" w14:textId="77777777" w:rsidR="003B2F27" w:rsidRPr="00AD29CE" w:rsidRDefault="003B2F27" w:rsidP="00EE54EE">
            <w:pPr>
              <w:widowControl w:val="0"/>
              <w:jc w:val="center"/>
              <w:rPr>
                <w:rFonts w:ascii="GHEA Grapalat" w:hAnsi="GHEA Grapalat"/>
              </w:rPr>
            </w:pPr>
            <w:r w:rsidRPr="00AD29CE">
              <w:rPr>
                <w:rFonts w:ascii="GHEA Grapalat" w:hAnsi="GHEA Grapalat"/>
              </w:rPr>
              <w:t>М. П.</w:t>
            </w:r>
          </w:p>
        </w:tc>
        <w:tc>
          <w:tcPr>
            <w:tcW w:w="760" w:type="dxa"/>
          </w:tcPr>
          <w:p w14:paraId="40997605" w14:textId="77777777" w:rsidR="003B2F27" w:rsidRPr="00AD29CE" w:rsidRDefault="003B2F27" w:rsidP="00EE54EE">
            <w:pPr>
              <w:widowControl w:val="0"/>
              <w:jc w:val="center"/>
              <w:rPr>
                <w:rFonts w:ascii="GHEA Grapalat" w:hAnsi="GHEA Grapalat"/>
              </w:rPr>
            </w:pPr>
          </w:p>
        </w:tc>
        <w:tc>
          <w:tcPr>
            <w:tcW w:w="4343" w:type="dxa"/>
          </w:tcPr>
          <w:p w14:paraId="5A517D20" w14:textId="77777777" w:rsidR="003B2F27" w:rsidRPr="00AD29CE" w:rsidRDefault="003B2F27" w:rsidP="00EE54EE">
            <w:pPr>
              <w:widowControl w:val="0"/>
              <w:jc w:val="center"/>
              <w:rPr>
                <w:rFonts w:ascii="GHEA Grapalat" w:hAnsi="GHEA Grapalat" w:cs="Sylfaen"/>
                <w:b/>
                <w:bCs/>
              </w:rPr>
            </w:pPr>
            <w:r w:rsidRPr="00AD29CE">
              <w:rPr>
                <w:rFonts w:ascii="GHEA Grapalat" w:hAnsi="GHEA Grapalat"/>
                <w:b/>
              </w:rPr>
              <w:t>ИСПОЛНИТЕЛЬ</w:t>
            </w:r>
          </w:p>
          <w:p w14:paraId="033A1BBB" w14:textId="77777777" w:rsidR="003B2F27" w:rsidRPr="00E40AC8" w:rsidRDefault="003B2F27" w:rsidP="00EE54EE">
            <w:pPr>
              <w:widowControl w:val="0"/>
              <w:jc w:val="center"/>
              <w:rPr>
                <w:rFonts w:ascii="GHEA Grapalat" w:hAnsi="GHEA Grapalat"/>
                <w:lang w:val="en-US"/>
              </w:rPr>
            </w:pPr>
            <w:r>
              <w:rPr>
                <w:rFonts w:ascii="GHEA Grapalat" w:hAnsi="GHEA Grapalat"/>
                <w:lang w:val="en-US"/>
              </w:rPr>
              <w:t>__________________________</w:t>
            </w:r>
          </w:p>
          <w:p w14:paraId="67468602" w14:textId="77777777" w:rsidR="003B2F27" w:rsidRPr="00E40AC8" w:rsidRDefault="003B2F27" w:rsidP="00EE54EE">
            <w:pPr>
              <w:widowControl w:val="0"/>
              <w:jc w:val="center"/>
              <w:rPr>
                <w:rFonts w:ascii="GHEA Grapalat" w:hAnsi="GHEA Grapalat"/>
                <w:vertAlign w:val="superscript"/>
              </w:rPr>
            </w:pPr>
            <w:r w:rsidRPr="00E40AC8">
              <w:rPr>
                <w:rFonts w:ascii="GHEA Grapalat" w:hAnsi="GHEA Grapalat"/>
                <w:vertAlign w:val="superscript"/>
              </w:rPr>
              <w:t>/подпись/</w:t>
            </w:r>
          </w:p>
          <w:p w14:paraId="178FF9F6" w14:textId="77777777" w:rsidR="003B2F27" w:rsidRPr="00AD29CE" w:rsidRDefault="003B2F27" w:rsidP="00EE54EE">
            <w:pPr>
              <w:widowControl w:val="0"/>
              <w:jc w:val="center"/>
              <w:rPr>
                <w:rFonts w:ascii="GHEA Grapalat" w:hAnsi="GHEA Grapalat"/>
              </w:rPr>
            </w:pPr>
            <w:r w:rsidRPr="00AD29CE">
              <w:rPr>
                <w:rFonts w:ascii="GHEA Grapalat" w:hAnsi="GHEA Grapalat"/>
              </w:rPr>
              <w:t>М. П.</w:t>
            </w:r>
          </w:p>
        </w:tc>
      </w:tr>
    </w:tbl>
    <w:p w14:paraId="69935F75" w14:textId="77777777" w:rsidR="003B2F27" w:rsidRPr="00AD29CE" w:rsidRDefault="003B2F27" w:rsidP="00EE54EE">
      <w:pPr>
        <w:widowControl w:val="0"/>
        <w:jc w:val="center"/>
        <w:rPr>
          <w:rFonts w:ascii="GHEA Grapalat" w:hAnsi="GHEA Grapalat"/>
        </w:rPr>
      </w:pPr>
      <w:r w:rsidRPr="00AD29CE">
        <w:rPr>
          <w:rFonts w:ascii="GHEA Grapalat" w:hAnsi="GHEA Grapalat"/>
        </w:rPr>
        <w:br w:type="page"/>
      </w:r>
    </w:p>
    <w:p w14:paraId="55C1FC0C" w14:textId="77777777" w:rsidR="00554D44" w:rsidRDefault="00554D44" w:rsidP="00EE54EE">
      <w:pPr>
        <w:widowControl w:val="0"/>
        <w:ind w:firstLine="567"/>
        <w:jc w:val="right"/>
        <w:rPr>
          <w:rFonts w:ascii="GHEA Grapalat" w:hAnsi="GHEA Grapalat"/>
          <w:i/>
        </w:rPr>
      </w:pPr>
    </w:p>
    <w:p w14:paraId="0DEF2B75" w14:textId="77777777" w:rsidR="003B2F27" w:rsidRPr="00AD29CE" w:rsidRDefault="003B2F27" w:rsidP="00EE54EE">
      <w:pPr>
        <w:widowControl w:val="0"/>
        <w:jc w:val="right"/>
        <w:rPr>
          <w:rFonts w:ascii="GHEA Grapalat" w:hAnsi="GHEA Grapalat"/>
          <w:i/>
        </w:rPr>
      </w:pPr>
      <w:r w:rsidRPr="00AD29CE">
        <w:rPr>
          <w:rFonts w:ascii="GHEA Grapalat" w:hAnsi="GHEA Grapalat"/>
          <w:i/>
        </w:rPr>
        <w:t>Приложение № 2</w:t>
      </w:r>
    </w:p>
    <w:p w14:paraId="2B62EBD7" w14:textId="77777777" w:rsidR="003B2F27" w:rsidRPr="00AD29CE" w:rsidRDefault="003B2F27" w:rsidP="00EE54EE">
      <w:pPr>
        <w:widowControl w:val="0"/>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0CFE63C3" w14:textId="77777777" w:rsidR="003B2F27" w:rsidRPr="00AD29CE" w:rsidRDefault="003B2F27" w:rsidP="00EE54EE">
      <w:pPr>
        <w:widowControl w:val="0"/>
        <w:tabs>
          <w:tab w:val="left" w:pos="9540"/>
        </w:tabs>
        <w:jc w:val="center"/>
        <w:rPr>
          <w:rFonts w:ascii="GHEA Grapalat" w:hAnsi="GHEA Grapalat"/>
        </w:rPr>
      </w:pPr>
    </w:p>
    <w:p w14:paraId="1645DC5A" w14:textId="77777777" w:rsidR="003B2F27" w:rsidRPr="00CA2754" w:rsidRDefault="003B2F27" w:rsidP="00EE54EE">
      <w:pPr>
        <w:widowControl w:val="0"/>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6"/>
        <w:t>*</w:t>
      </w:r>
    </w:p>
    <w:p w14:paraId="11231821" w14:textId="77777777" w:rsidR="003B2F27" w:rsidRPr="00AD29CE" w:rsidRDefault="003B2F27" w:rsidP="00EE54EE">
      <w:pPr>
        <w:widowControl w:val="0"/>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14:paraId="542BD153" w14:textId="77777777" w:rsidTr="005B7138">
        <w:trPr>
          <w:trHeight w:val="363"/>
          <w:jc w:val="center"/>
        </w:trPr>
        <w:tc>
          <w:tcPr>
            <w:tcW w:w="11627" w:type="dxa"/>
            <w:gridSpan w:val="16"/>
          </w:tcPr>
          <w:p w14:paraId="0A615CA5" w14:textId="77777777" w:rsidR="003B2F27" w:rsidRPr="00F412AC" w:rsidRDefault="003B2F27" w:rsidP="00EE54EE">
            <w:pPr>
              <w:widowControl w:val="0"/>
              <w:jc w:val="center"/>
              <w:rPr>
                <w:rFonts w:ascii="GHEA Grapalat" w:hAnsi="GHEA Grapalat"/>
                <w:sz w:val="16"/>
              </w:rPr>
            </w:pPr>
            <w:r w:rsidRPr="00F412AC">
              <w:rPr>
                <w:rFonts w:ascii="GHEA Grapalat" w:hAnsi="GHEA Grapalat"/>
                <w:sz w:val="16"/>
              </w:rPr>
              <w:t>Услуги</w:t>
            </w:r>
          </w:p>
        </w:tc>
      </w:tr>
      <w:tr w:rsidR="003B2F27" w:rsidRPr="00F412AC" w14:paraId="6434972A" w14:textId="77777777" w:rsidTr="005B7138">
        <w:trPr>
          <w:trHeight w:val="1781"/>
          <w:jc w:val="center"/>
        </w:trPr>
        <w:tc>
          <w:tcPr>
            <w:tcW w:w="1006" w:type="dxa"/>
            <w:vAlign w:val="center"/>
          </w:tcPr>
          <w:p w14:paraId="300A3D83" w14:textId="77777777" w:rsidR="003B2F27" w:rsidRPr="00F412AC" w:rsidRDefault="003B2F27" w:rsidP="00EE54EE">
            <w:pPr>
              <w:widowControl w:val="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13E694B2" w14:textId="77777777" w:rsidR="003B2F27" w:rsidRPr="00F412AC" w:rsidRDefault="003B2F27" w:rsidP="00EE54EE">
            <w:pPr>
              <w:widowControl w:val="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0FE33CCB" w14:textId="77777777" w:rsidR="003B2F27" w:rsidRPr="00F412AC" w:rsidRDefault="003B2F27" w:rsidP="00EE54EE">
            <w:pPr>
              <w:widowControl w:val="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1BA00034" w14:textId="37297FDB" w:rsidR="003B2F27" w:rsidRPr="00CA2754" w:rsidRDefault="003B2F27" w:rsidP="00EE54EE">
            <w:pPr>
              <w:widowControl w:val="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w:t>
            </w:r>
            <w:r w:rsidR="00764224">
              <w:rPr>
                <w:rFonts w:ascii="GHEA Grapalat" w:hAnsi="GHEA Grapalat"/>
                <w:sz w:val="16"/>
              </w:rPr>
              <w:t>едусматривается произвести в 202</w:t>
            </w:r>
            <w:r w:rsidR="00921107">
              <w:rPr>
                <w:rFonts w:ascii="GHEA Grapalat" w:hAnsi="GHEA Grapalat"/>
                <w:sz w:val="16"/>
              </w:rPr>
              <w:t>4</w:t>
            </w:r>
            <w:r>
              <w:rPr>
                <w:rFonts w:ascii="GHEA Grapalat" w:hAnsi="GHEA Grapalat"/>
                <w:sz w:val="16"/>
              </w:rPr>
              <w:t>г., по месяцам, в том числе</w:t>
            </w:r>
            <w:r>
              <w:rPr>
                <w:rStyle w:val="FootnoteReference"/>
                <w:rFonts w:ascii="GHEA Grapalat" w:hAnsi="GHEA Grapalat"/>
                <w:sz w:val="16"/>
              </w:rPr>
              <w:footnoteReference w:customMarkFollows="1" w:id="17"/>
              <w:t>**</w:t>
            </w:r>
          </w:p>
        </w:tc>
      </w:tr>
      <w:tr w:rsidR="003B2F27" w:rsidRPr="00F412AC" w14:paraId="4D3B4530" w14:textId="77777777" w:rsidTr="005B7138">
        <w:trPr>
          <w:trHeight w:val="742"/>
          <w:jc w:val="center"/>
        </w:trPr>
        <w:tc>
          <w:tcPr>
            <w:tcW w:w="1006" w:type="dxa"/>
          </w:tcPr>
          <w:p w14:paraId="50982303" w14:textId="1E42DC15" w:rsidR="003B2F27" w:rsidRPr="00764224" w:rsidRDefault="003B2F27" w:rsidP="00EE54EE">
            <w:pPr>
              <w:widowControl w:val="0"/>
              <w:jc w:val="center"/>
              <w:rPr>
                <w:rFonts w:ascii="GHEA Grapalat" w:hAnsi="GHEA Grapalat"/>
                <w:sz w:val="16"/>
                <w:lang w:val="hy-AM"/>
              </w:rPr>
            </w:pPr>
          </w:p>
        </w:tc>
        <w:tc>
          <w:tcPr>
            <w:tcW w:w="1212" w:type="dxa"/>
          </w:tcPr>
          <w:p w14:paraId="7784147C" w14:textId="73FAB5CC" w:rsidR="003B2F27" w:rsidRPr="00F412AC" w:rsidRDefault="003B2F27" w:rsidP="00EE54EE">
            <w:pPr>
              <w:widowControl w:val="0"/>
              <w:jc w:val="center"/>
              <w:rPr>
                <w:rFonts w:ascii="GHEA Grapalat" w:hAnsi="GHEA Grapalat"/>
                <w:sz w:val="16"/>
              </w:rPr>
            </w:pPr>
          </w:p>
        </w:tc>
        <w:tc>
          <w:tcPr>
            <w:tcW w:w="843" w:type="dxa"/>
          </w:tcPr>
          <w:p w14:paraId="2112D68E" w14:textId="77777777" w:rsidR="003B2F27" w:rsidRPr="00F412AC" w:rsidRDefault="003B2F27" w:rsidP="00EE54EE">
            <w:pPr>
              <w:widowControl w:val="0"/>
              <w:jc w:val="center"/>
              <w:rPr>
                <w:rFonts w:ascii="GHEA Grapalat" w:hAnsi="GHEA Grapalat"/>
                <w:sz w:val="16"/>
              </w:rPr>
            </w:pPr>
          </w:p>
        </w:tc>
        <w:tc>
          <w:tcPr>
            <w:tcW w:w="682" w:type="dxa"/>
            <w:vAlign w:val="center"/>
          </w:tcPr>
          <w:p w14:paraId="6ABDC2A6" w14:textId="77777777" w:rsidR="003B2F27" w:rsidRPr="00F412AC" w:rsidRDefault="003B2F27" w:rsidP="00EE54EE">
            <w:pPr>
              <w:widowControl w:val="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0CE15BEF" w14:textId="77777777" w:rsidR="003B2F27" w:rsidRPr="00F412AC" w:rsidRDefault="003B2F27" w:rsidP="00EE54EE">
            <w:pPr>
              <w:widowControl w:val="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3C909C71" w14:textId="77777777" w:rsidR="003B2F27" w:rsidRPr="00F412AC" w:rsidRDefault="003B2F27" w:rsidP="00EE54EE">
            <w:pPr>
              <w:widowControl w:val="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12CE72DF" w14:textId="77777777" w:rsidR="003B2F27" w:rsidRPr="00F412AC" w:rsidRDefault="003B2F27" w:rsidP="00EE54EE">
            <w:pPr>
              <w:widowControl w:val="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151983FF" w14:textId="77777777" w:rsidR="003B2F27" w:rsidRPr="00F412AC" w:rsidRDefault="003B2F27" w:rsidP="00EE54EE">
            <w:pPr>
              <w:widowControl w:val="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0EE97CD8" w14:textId="77777777" w:rsidR="003B2F27" w:rsidRPr="00F412AC" w:rsidRDefault="003B2F27" w:rsidP="00EE54EE">
            <w:pPr>
              <w:widowControl w:val="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2E672E94" w14:textId="77777777" w:rsidR="003B2F27" w:rsidRPr="00F412AC" w:rsidRDefault="003B2F27" w:rsidP="00EE54EE">
            <w:pPr>
              <w:widowControl w:val="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4772C1E0" w14:textId="77777777" w:rsidR="003B2F27" w:rsidRPr="00F412AC" w:rsidRDefault="003B2F27" w:rsidP="00EE54EE">
            <w:pPr>
              <w:widowControl w:val="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18848D9D" w14:textId="77777777" w:rsidR="003B2F27" w:rsidRPr="00F412AC" w:rsidRDefault="003B2F27" w:rsidP="00EE54EE">
            <w:pPr>
              <w:widowControl w:val="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30396E58" w14:textId="77777777" w:rsidR="003B2F27" w:rsidRPr="00F412AC" w:rsidRDefault="003B2F27" w:rsidP="00EE54EE">
            <w:pPr>
              <w:widowControl w:val="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264AE330" w14:textId="77777777" w:rsidR="003B2F27" w:rsidRPr="00F412AC" w:rsidRDefault="003B2F27" w:rsidP="00EE54EE">
            <w:pPr>
              <w:widowControl w:val="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21FA6B47" w14:textId="77777777" w:rsidR="003B2F27" w:rsidRPr="00F412AC" w:rsidRDefault="003B2F27" w:rsidP="00EE54EE">
            <w:pPr>
              <w:widowControl w:val="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1EF2372C" w14:textId="77777777" w:rsidR="003B2F27" w:rsidRPr="00764224" w:rsidRDefault="003B2F27" w:rsidP="00EE54EE">
            <w:pPr>
              <w:widowControl w:val="0"/>
              <w:ind w:right="-1"/>
              <w:jc w:val="center"/>
              <w:rPr>
                <w:rFonts w:ascii="GHEA Grapalat" w:hAnsi="GHEA Grapalat"/>
                <w:sz w:val="16"/>
              </w:rPr>
            </w:pPr>
            <w:r w:rsidRPr="00F412AC">
              <w:rPr>
                <w:rFonts w:ascii="GHEA Grapalat" w:hAnsi="GHEA Grapalat"/>
                <w:sz w:val="16"/>
              </w:rPr>
              <w:t>Всего</w:t>
            </w:r>
          </w:p>
        </w:tc>
      </w:tr>
      <w:tr w:rsidR="00921107" w:rsidRPr="00F412AC" w14:paraId="78DD4341" w14:textId="77777777" w:rsidTr="00210328">
        <w:trPr>
          <w:trHeight w:val="742"/>
          <w:jc w:val="center"/>
        </w:trPr>
        <w:tc>
          <w:tcPr>
            <w:tcW w:w="1006" w:type="dxa"/>
          </w:tcPr>
          <w:p w14:paraId="75DA10BC" w14:textId="0601DEF5" w:rsidR="00921107" w:rsidRDefault="00921107" w:rsidP="00921107">
            <w:pPr>
              <w:widowControl w:val="0"/>
              <w:jc w:val="center"/>
              <w:rPr>
                <w:rFonts w:ascii="GHEA Grapalat" w:hAnsi="GHEA Grapalat"/>
                <w:sz w:val="16"/>
                <w:lang w:val="hy-AM"/>
              </w:rPr>
            </w:pPr>
            <w:r>
              <w:rPr>
                <w:rFonts w:ascii="GHEA Grapalat" w:hAnsi="GHEA Grapalat"/>
                <w:sz w:val="16"/>
                <w:lang w:val="hy-AM"/>
              </w:rPr>
              <w:t>1</w:t>
            </w:r>
          </w:p>
        </w:tc>
        <w:tc>
          <w:tcPr>
            <w:tcW w:w="1212" w:type="dxa"/>
          </w:tcPr>
          <w:p w14:paraId="09660C1B" w14:textId="77777777" w:rsidR="00921107" w:rsidRPr="00921107" w:rsidRDefault="00921107" w:rsidP="00921107">
            <w:pPr>
              <w:jc w:val="center"/>
              <w:rPr>
                <w:rFonts w:ascii="GHEA Grapalat" w:hAnsi="GHEA Grapalat" w:cs="Calibri"/>
                <w:sz w:val="16"/>
                <w:szCs w:val="16"/>
                <w:lang w:val="hy-AM"/>
              </w:rPr>
            </w:pPr>
            <w:r w:rsidRPr="00921107">
              <w:rPr>
                <w:rFonts w:ascii="GHEA Grapalat" w:hAnsi="GHEA Grapalat" w:cs="Calibri"/>
                <w:sz w:val="16"/>
                <w:szCs w:val="16"/>
                <w:lang w:val="hy-AM"/>
              </w:rPr>
              <w:t>63711180/2</w:t>
            </w:r>
          </w:p>
          <w:p w14:paraId="49C0F561" w14:textId="208E2D21" w:rsidR="00921107" w:rsidRPr="00FF1138" w:rsidRDefault="00921107" w:rsidP="00921107">
            <w:pPr>
              <w:widowControl w:val="0"/>
              <w:jc w:val="center"/>
              <w:rPr>
                <w:rFonts w:ascii="GHEA Grapalat" w:hAnsi="GHEA Grapalat"/>
                <w:b/>
                <w:sz w:val="20"/>
                <w:szCs w:val="20"/>
              </w:rPr>
            </w:pPr>
          </w:p>
        </w:tc>
        <w:tc>
          <w:tcPr>
            <w:tcW w:w="843" w:type="dxa"/>
          </w:tcPr>
          <w:p w14:paraId="0A927876" w14:textId="06AFE2E2" w:rsidR="00921107" w:rsidRPr="00AC6DB3" w:rsidRDefault="00AC6DB3" w:rsidP="00921107">
            <w:pPr>
              <w:widowControl w:val="0"/>
              <w:jc w:val="center"/>
              <w:rPr>
                <w:rFonts w:ascii="GHEA Grapalat" w:hAnsi="GHEA Grapalat"/>
                <w:sz w:val="16"/>
                <w:szCs w:val="16"/>
              </w:rPr>
            </w:pPr>
            <w:r w:rsidRPr="00AC6DB3">
              <w:rPr>
                <w:rFonts w:ascii="GHEA Grapalat" w:hAnsi="GHEA Grapalat"/>
                <w:sz w:val="16"/>
                <w:szCs w:val="16"/>
              </w:rPr>
              <w:t xml:space="preserve">оказание услуг по </w:t>
            </w:r>
            <w:r w:rsidRPr="00AC6DB3">
              <w:rPr>
                <w:rFonts w:ascii="GHEA Grapalat" w:hAnsi="GHEA Grapalat"/>
                <w:i/>
                <w:sz w:val="16"/>
                <w:szCs w:val="16"/>
              </w:rPr>
              <w:t>эксплуатациии и сохранению  мостов, мостовых  сооружений, транпортных узлов и надземных переходов</w:t>
            </w:r>
          </w:p>
        </w:tc>
        <w:tc>
          <w:tcPr>
            <w:tcW w:w="682" w:type="dxa"/>
          </w:tcPr>
          <w:p w14:paraId="43AF4C5A" w14:textId="77777777" w:rsidR="00921107" w:rsidRPr="00F566BF" w:rsidRDefault="00921107" w:rsidP="00921107">
            <w:pPr>
              <w:jc w:val="center"/>
              <w:rPr>
                <w:rFonts w:ascii="GHEA Grapalat" w:hAnsi="GHEA Grapalat"/>
                <w:sz w:val="20"/>
                <w:lang w:val="pt-BR"/>
              </w:rPr>
            </w:pPr>
          </w:p>
          <w:p w14:paraId="3710FB28" w14:textId="77777777" w:rsidR="00921107" w:rsidRPr="00F566BF" w:rsidRDefault="00921107" w:rsidP="00921107">
            <w:pPr>
              <w:jc w:val="center"/>
              <w:rPr>
                <w:rFonts w:ascii="GHEA Grapalat" w:hAnsi="GHEA Grapalat"/>
                <w:sz w:val="20"/>
                <w:lang w:val="pt-BR"/>
              </w:rPr>
            </w:pPr>
          </w:p>
          <w:p w14:paraId="302401C3" w14:textId="217FEB93" w:rsidR="00921107" w:rsidRPr="00F412AC" w:rsidRDefault="00921107" w:rsidP="00921107">
            <w:pPr>
              <w:widowControl w:val="0"/>
              <w:ind w:left="-161" w:right="-148"/>
              <w:jc w:val="center"/>
              <w:rPr>
                <w:rFonts w:ascii="GHEA Grapalat" w:hAnsi="GHEA Grapalat"/>
                <w:sz w:val="16"/>
              </w:rPr>
            </w:pPr>
            <w:r w:rsidRPr="00F566BF">
              <w:rPr>
                <w:rFonts w:ascii="GHEA Grapalat" w:hAnsi="GHEA Grapalat"/>
                <w:sz w:val="20"/>
                <w:lang w:val="pt-BR"/>
              </w:rPr>
              <w:t>... %</w:t>
            </w:r>
          </w:p>
        </w:tc>
        <w:tc>
          <w:tcPr>
            <w:tcW w:w="813" w:type="dxa"/>
          </w:tcPr>
          <w:p w14:paraId="437D292A" w14:textId="77777777" w:rsidR="00921107" w:rsidRPr="00F566BF" w:rsidRDefault="00921107" w:rsidP="00921107">
            <w:pPr>
              <w:jc w:val="center"/>
              <w:rPr>
                <w:rFonts w:ascii="GHEA Grapalat" w:hAnsi="GHEA Grapalat"/>
                <w:sz w:val="20"/>
                <w:lang w:val="pt-BR"/>
              </w:rPr>
            </w:pPr>
          </w:p>
          <w:p w14:paraId="33A10407" w14:textId="77777777" w:rsidR="00921107" w:rsidRPr="00F566BF" w:rsidRDefault="00921107" w:rsidP="00921107">
            <w:pPr>
              <w:jc w:val="center"/>
              <w:rPr>
                <w:rFonts w:ascii="GHEA Grapalat" w:hAnsi="GHEA Grapalat"/>
                <w:sz w:val="20"/>
                <w:lang w:val="pt-BR"/>
              </w:rPr>
            </w:pPr>
          </w:p>
          <w:p w14:paraId="706466D6" w14:textId="43245D3B" w:rsidR="00921107" w:rsidRPr="00F412AC" w:rsidRDefault="00921107" w:rsidP="00921107">
            <w:pPr>
              <w:widowControl w:val="0"/>
              <w:ind w:left="-68" w:right="-108"/>
              <w:jc w:val="center"/>
              <w:rPr>
                <w:rFonts w:ascii="GHEA Grapalat" w:hAnsi="GHEA Grapalat"/>
                <w:sz w:val="16"/>
              </w:rPr>
            </w:pPr>
            <w:r w:rsidRPr="00F566BF">
              <w:rPr>
                <w:rFonts w:ascii="GHEA Grapalat" w:hAnsi="GHEA Grapalat"/>
                <w:sz w:val="20"/>
                <w:lang w:val="pt-BR"/>
              </w:rPr>
              <w:t>... %</w:t>
            </w:r>
          </w:p>
        </w:tc>
        <w:tc>
          <w:tcPr>
            <w:tcW w:w="563" w:type="dxa"/>
          </w:tcPr>
          <w:p w14:paraId="65196E5B" w14:textId="77777777" w:rsidR="00921107" w:rsidRPr="00F566BF" w:rsidRDefault="00921107" w:rsidP="00921107">
            <w:pPr>
              <w:jc w:val="center"/>
              <w:rPr>
                <w:rFonts w:ascii="GHEA Grapalat" w:hAnsi="GHEA Grapalat"/>
                <w:sz w:val="20"/>
                <w:lang w:val="pt-BR"/>
              </w:rPr>
            </w:pPr>
          </w:p>
          <w:p w14:paraId="1BAB95AB" w14:textId="77777777" w:rsidR="00921107" w:rsidRPr="00F566BF" w:rsidRDefault="00921107" w:rsidP="00921107">
            <w:pPr>
              <w:jc w:val="center"/>
              <w:rPr>
                <w:rFonts w:ascii="GHEA Grapalat" w:hAnsi="GHEA Grapalat"/>
                <w:sz w:val="20"/>
                <w:lang w:val="pt-BR"/>
              </w:rPr>
            </w:pPr>
          </w:p>
          <w:p w14:paraId="56CA0724" w14:textId="20997739" w:rsidR="00921107" w:rsidRPr="00F412AC" w:rsidRDefault="00921107" w:rsidP="00921107">
            <w:pPr>
              <w:widowControl w:val="0"/>
              <w:ind w:left="-73" w:right="-73"/>
              <w:jc w:val="center"/>
              <w:rPr>
                <w:rFonts w:ascii="GHEA Grapalat" w:hAnsi="GHEA Grapalat"/>
                <w:sz w:val="16"/>
              </w:rPr>
            </w:pPr>
            <w:r>
              <w:rPr>
                <w:rFonts w:ascii="GHEA Grapalat" w:hAnsi="GHEA Grapalat"/>
                <w:sz w:val="20"/>
                <w:lang w:val="hy-AM"/>
              </w:rPr>
              <w:t>20</w:t>
            </w:r>
            <w:r w:rsidRPr="00F566BF">
              <w:rPr>
                <w:rFonts w:ascii="GHEA Grapalat" w:hAnsi="GHEA Grapalat"/>
                <w:sz w:val="20"/>
                <w:lang w:val="pt-BR"/>
              </w:rPr>
              <w:t xml:space="preserve"> %</w:t>
            </w:r>
          </w:p>
        </w:tc>
        <w:tc>
          <w:tcPr>
            <w:tcW w:w="681" w:type="dxa"/>
          </w:tcPr>
          <w:p w14:paraId="3A7F7EBA" w14:textId="77777777" w:rsidR="00921107" w:rsidRPr="00F566BF" w:rsidRDefault="00921107" w:rsidP="00921107">
            <w:pPr>
              <w:jc w:val="center"/>
              <w:rPr>
                <w:rFonts w:ascii="GHEA Grapalat" w:hAnsi="GHEA Grapalat"/>
                <w:sz w:val="20"/>
                <w:lang w:val="pt-BR"/>
              </w:rPr>
            </w:pPr>
          </w:p>
          <w:p w14:paraId="482D882D" w14:textId="77777777" w:rsidR="00921107" w:rsidRPr="00F566BF" w:rsidRDefault="00921107" w:rsidP="00921107">
            <w:pPr>
              <w:jc w:val="center"/>
              <w:rPr>
                <w:rFonts w:ascii="GHEA Grapalat" w:hAnsi="GHEA Grapalat"/>
                <w:sz w:val="20"/>
                <w:lang w:val="pt-BR"/>
              </w:rPr>
            </w:pPr>
          </w:p>
          <w:p w14:paraId="1F80E365" w14:textId="15CE01B0" w:rsidR="00921107" w:rsidRPr="00F412AC" w:rsidRDefault="00921107" w:rsidP="00921107">
            <w:pPr>
              <w:widowControl w:val="0"/>
              <w:ind w:left="-94" w:right="-80"/>
              <w:jc w:val="center"/>
              <w:rPr>
                <w:rFonts w:ascii="GHEA Grapalat" w:hAnsi="GHEA Grapalat"/>
                <w:sz w:val="16"/>
              </w:rPr>
            </w:pPr>
            <w:r>
              <w:rPr>
                <w:rFonts w:ascii="GHEA Grapalat" w:hAnsi="GHEA Grapalat"/>
                <w:sz w:val="20"/>
                <w:lang w:val="hy-AM"/>
              </w:rPr>
              <w:t>50</w:t>
            </w:r>
            <w:r w:rsidRPr="00F566BF">
              <w:rPr>
                <w:rFonts w:ascii="GHEA Grapalat" w:hAnsi="GHEA Grapalat"/>
                <w:sz w:val="20"/>
                <w:lang w:val="pt-BR"/>
              </w:rPr>
              <w:t xml:space="preserve"> %</w:t>
            </w:r>
          </w:p>
        </w:tc>
        <w:tc>
          <w:tcPr>
            <w:tcW w:w="582" w:type="dxa"/>
          </w:tcPr>
          <w:p w14:paraId="1B238087" w14:textId="77777777" w:rsidR="00921107" w:rsidRPr="00F566BF" w:rsidRDefault="00921107" w:rsidP="00921107">
            <w:pPr>
              <w:jc w:val="center"/>
              <w:rPr>
                <w:rFonts w:ascii="GHEA Grapalat" w:hAnsi="GHEA Grapalat"/>
                <w:sz w:val="20"/>
                <w:lang w:val="pt-BR"/>
              </w:rPr>
            </w:pPr>
          </w:p>
          <w:p w14:paraId="3C066860" w14:textId="77777777" w:rsidR="00921107" w:rsidRPr="00F566BF" w:rsidRDefault="00921107" w:rsidP="00921107">
            <w:pPr>
              <w:jc w:val="center"/>
              <w:rPr>
                <w:rFonts w:ascii="GHEA Grapalat" w:hAnsi="GHEA Grapalat"/>
                <w:sz w:val="20"/>
                <w:lang w:val="pt-BR"/>
              </w:rPr>
            </w:pPr>
          </w:p>
          <w:p w14:paraId="2EA06213" w14:textId="5CDF0097" w:rsidR="00921107" w:rsidRPr="00F412AC" w:rsidRDefault="00921107" w:rsidP="00921107">
            <w:pPr>
              <w:widowControl w:val="0"/>
              <w:ind w:left="-122" w:right="-94"/>
              <w:jc w:val="center"/>
              <w:rPr>
                <w:rFonts w:ascii="GHEA Grapalat" w:hAnsi="GHEA Grapalat"/>
                <w:sz w:val="16"/>
              </w:rPr>
            </w:pPr>
            <w:r>
              <w:rPr>
                <w:rFonts w:ascii="GHEA Grapalat" w:hAnsi="GHEA Grapalat"/>
                <w:sz w:val="20"/>
                <w:lang w:val="hy-AM"/>
              </w:rPr>
              <w:t>50</w:t>
            </w:r>
            <w:r w:rsidRPr="00F566BF">
              <w:rPr>
                <w:rFonts w:ascii="GHEA Grapalat" w:hAnsi="GHEA Grapalat"/>
                <w:sz w:val="20"/>
                <w:lang w:val="pt-BR"/>
              </w:rPr>
              <w:t xml:space="preserve"> %</w:t>
            </w:r>
          </w:p>
        </w:tc>
        <w:tc>
          <w:tcPr>
            <w:tcW w:w="566" w:type="dxa"/>
          </w:tcPr>
          <w:p w14:paraId="72269943" w14:textId="77777777" w:rsidR="00921107" w:rsidRPr="00F566BF" w:rsidRDefault="00921107" w:rsidP="00921107">
            <w:pPr>
              <w:jc w:val="center"/>
              <w:rPr>
                <w:rFonts w:ascii="GHEA Grapalat" w:hAnsi="GHEA Grapalat"/>
                <w:sz w:val="20"/>
                <w:lang w:val="pt-BR"/>
              </w:rPr>
            </w:pPr>
          </w:p>
          <w:p w14:paraId="4DD29B92" w14:textId="77777777" w:rsidR="00921107" w:rsidRPr="00F566BF" w:rsidRDefault="00921107" w:rsidP="00921107">
            <w:pPr>
              <w:jc w:val="center"/>
              <w:rPr>
                <w:rFonts w:ascii="GHEA Grapalat" w:hAnsi="GHEA Grapalat"/>
                <w:sz w:val="20"/>
                <w:lang w:val="pt-BR"/>
              </w:rPr>
            </w:pPr>
          </w:p>
          <w:p w14:paraId="59DF3836" w14:textId="23A7102D" w:rsidR="00921107" w:rsidRPr="00F412AC" w:rsidRDefault="00921107" w:rsidP="00921107">
            <w:pPr>
              <w:widowControl w:val="0"/>
              <w:ind w:left="-94" w:right="-128"/>
              <w:jc w:val="center"/>
              <w:rPr>
                <w:rFonts w:ascii="GHEA Grapalat" w:hAnsi="GHEA Grapalat"/>
                <w:sz w:val="16"/>
              </w:rPr>
            </w:pPr>
            <w:r>
              <w:rPr>
                <w:rFonts w:ascii="GHEA Grapalat" w:hAnsi="GHEA Grapalat"/>
                <w:sz w:val="20"/>
                <w:lang w:val="hy-AM"/>
              </w:rPr>
              <w:t>50</w:t>
            </w:r>
            <w:r w:rsidRPr="00F566BF">
              <w:rPr>
                <w:rFonts w:ascii="GHEA Grapalat" w:hAnsi="GHEA Grapalat"/>
                <w:sz w:val="20"/>
                <w:lang w:val="pt-BR"/>
              </w:rPr>
              <w:t xml:space="preserve"> %</w:t>
            </w:r>
          </w:p>
        </w:tc>
        <w:tc>
          <w:tcPr>
            <w:tcW w:w="601" w:type="dxa"/>
          </w:tcPr>
          <w:p w14:paraId="5B24438C" w14:textId="77777777" w:rsidR="00921107" w:rsidRPr="00F566BF" w:rsidRDefault="00921107" w:rsidP="00921107">
            <w:pPr>
              <w:jc w:val="center"/>
              <w:rPr>
                <w:rFonts w:ascii="GHEA Grapalat" w:hAnsi="GHEA Grapalat"/>
                <w:sz w:val="20"/>
                <w:lang w:val="pt-BR"/>
              </w:rPr>
            </w:pPr>
          </w:p>
          <w:p w14:paraId="19402A5A" w14:textId="77777777" w:rsidR="00921107" w:rsidRPr="00F566BF" w:rsidRDefault="00921107" w:rsidP="00921107">
            <w:pPr>
              <w:jc w:val="center"/>
              <w:rPr>
                <w:rFonts w:ascii="GHEA Grapalat" w:hAnsi="GHEA Grapalat"/>
                <w:sz w:val="20"/>
                <w:lang w:val="pt-BR"/>
              </w:rPr>
            </w:pPr>
          </w:p>
          <w:p w14:paraId="637C4A21" w14:textId="4DA58607" w:rsidR="00921107" w:rsidRPr="00F412AC" w:rsidRDefault="00921107" w:rsidP="00921107">
            <w:pPr>
              <w:widowControl w:val="0"/>
              <w:ind w:left="-118" w:right="-122"/>
              <w:jc w:val="center"/>
              <w:rPr>
                <w:rFonts w:ascii="GHEA Grapalat" w:hAnsi="GHEA Grapalat"/>
                <w:sz w:val="16"/>
              </w:rPr>
            </w:pPr>
            <w:r>
              <w:rPr>
                <w:rFonts w:ascii="GHEA Grapalat" w:hAnsi="GHEA Grapalat"/>
                <w:sz w:val="20"/>
                <w:lang w:val="hy-AM"/>
              </w:rPr>
              <w:t>70</w:t>
            </w:r>
            <w:r w:rsidRPr="00F566BF">
              <w:rPr>
                <w:rFonts w:ascii="GHEA Grapalat" w:hAnsi="GHEA Grapalat"/>
                <w:sz w:val="20"/>
                <w:lang w:val="pt-BR"/>
              </w:rPr>
              <w:t xml:space="preserve"> %</w:t>
            </w:r>
          </w:p>
        </w:tc>
        <w:tc>
          <w:tcPr>
            <w:tcW w:w="611" w:type="dxa"/>
          </w:tcPr>
          <w:p w14:paraId="62139162" w14:textId="77777777" w:rsidR="00921107" w:rsidRPr="00F566BF" w:rsidRDefault="00921107" w:rsidP="00921107">
            <w:pPr>
              <w:jc w:val="center"/>
              <w:rPr>
                <w:rFonts w:ascii="GHEA Grapalat" w:hAnsi="GHEA Grapalat"/>
                <w:sz w:val="20"/>
                <w:lang w:val="pt-BR"/>
              </w:rPr>
            </w:pPr>
          </w:p>
          <w:p w14:paraId="23BD4A73" w14:textId="77777777" w:rsidR="00921107" w:rsidRPr="00F566BF" w:rsidRDefault="00921107" w:rsidP="00921107">
            <w:pPr>
              <w:jc w:val="center"/>
              <w:rPr>
                <w:rFonts w:ascii="GHEA Grapalat" w:hAnsi="GHEA Grapalat"/>
                <w:sz w:val="20"/>
                <w:lang w:val="pt-BR"/>
              </w:rPr>
            </w:pPr>
          </w:p>
          <w:p w14:paraId="3234BE03" w14:textId="2FDDDC32" w:rsidR="00921107" w:rsidRPr="00F412AC" w:rsidRDefault="00921107" w:rsidP="00921107">
            <w:pPr>
              <w:widowControl w:val="0"/>
              <w:ind w:left="-94" w:right="-124"/>
              <w:jc w:val="center"/>
              <w:rPr>
                <w:rFonts w:ascii="GHEA Grapalat" w:hAnsi="GHEA Grapalat"/>
                <w:sz w:val="16"/>
              </w:rPr>
            </w:pPr>
            <w:r>
              <w:rPr>
                <w:rFonts w:ascii="GHEA Grapalat" w:hAnsi="GHEA Grapalat"/>
                <w:sz w:val="20"/>
                <w:lang w:val="hy-AM"/>
              </w:rPr>
              <w:t>70</w:t>
            </w:r>
            <w:r w:rsidRPr="00F566BF">
              <w:rPr>
                <w:rFonts w:ascii="GHEA Grapalat" w:hAnsi="GHEA Grapalat"/>
                <w:sz w:val="20"/>
                <w:lang w:val="pt-BR"/>
              </w:rPr>
              <w:t xml:space="preserve"> %</w:t>
            </w:r>
          </w:p>
        </w:tc>
        <w:tc>
          <w:tcPr>
            <w:tcW w:w="871" w:type="dxa"/>
          </w:tcPr>
          <w:p w14:paraId="6D552967" w14:textId="77777777" w:rsidR="00921107" w:rsidRPr="00F566BF" w:rsidRDefault="00921107" w:rsidP="00921107">
            <w:pPr>
              <w:jc w:val="center"/>
              <w:rPr>
                <w:rFonts w:ascii="GHEA Grapalat" w:hAnsi="GHEA Grapalat"/>
                <w:sz w:val="20"/>
                <w:lang w:val="pt-BR"/>
              </w:rPr>
            </w:pPr>
          </w:p>
          <w:p w14:paraId="772239F1" w14:textId="77777777" w:rsidR="00921107" w:rsidRPr="00F566BF" w:rsidRDefault="00921107" w:rsidP="00921107">
            <w:pPr>
              <w:jc w:val="center"/>
              <w:rPr>
                <w:rFonts w:ascii="GHEA Grapalat" w:hAnsi="GHEA Grapalat"/>
                <w:sz w:val="20"/>
                <w:lang w:val="pt-BR"/>
              </w:rPr>
            </w:pPr>
          </w:p>
          <w:p w14:paraId="2C6A53C1" w14:textId="7715D78C" w:rsidR="00921107" w:rsidRPr="00F412AC" w:rsidRDefault="00921107" w:rsidP="00921107">
            <w:pPr>
              <w:widowControl w:val="0"/>
              <w:ind w:left="-108" w:right="-119"/>
              <w:jc w:val="center"/>
              <w:rPr>
                <w:rFonts w:ascii="GHEA Grapalat" w:hAnsi="GHEA Grapalat"/>
                <w:sz w:val="16"/>
              </w:rPr>
            </w:pPr>
            <w:r>
              <w:rPr>
                <w:rFonts w:ascii="GHEA Grapalat" w:hAnsi="GHEA Grapalat"/>
                <w:sz w:val="20"/>
                <w:lang w:val="hy-AM"/>
              </w:rPr>
              <w:t>70</w:t>
            </w:r>
            <w:r w:rsidRPr="00F566BF">
              <w:rPr>
                <w:rFonts w:ascii="GHEA Grapalat" w:hAnsi="GHEA Grapalat"/>
                <w:sz w:val="20"/>
                <w:lang w:val="pt-BR"/>
              </w:rPr>
              <w:t xml:space="preserve"> %</w:t>
            </w:r>
          </w:p>
        </w:tc>
        <w:tc>
          <w:tcPr>
            <w:tcW w:w="676" w:type="dxa"/>
          </w:tcPr>
          <w:p w14:paraId="1BFAFF96" w14:textId="77777777" w:rsidR="00921107" w:rsidRPr="00F566BF" w:rsidRDefault="00921107" w:rsidP="00921107">
            <w:pPr>
              <w:jc w:val="center"/>
              <w:rPr>
                <w:rFonts w:ascii="GHEA Grapalat" w:hAnsi="GHEA Grapalat"/>
                <w:sz w:val="20"/>
                <w:lang w:val="pt-BR"/>
              </w:rPr>
            </w:pPr>
          </w:p>
          <w:p w14:paraId="072BDC5C" w14:textId="77777777" w:rsidR="00921107" w:rsidRPr="00F566BF" w:rsidRDefault="00921107" w:rsidP="00921107">
            <w:pPr>
              <w:jc w:val="center"/>
              <w:rPr>
                <w:rFonts w:ascii="GHEA Grapalat" w:hAnsi="GHEA Grapalat"/>
                <w:sz w:val="20"/>
                <w:lang w:val="pt-BR"/>
              </w:rPr>
            </w:pPr>
          </w:p>
          <w:p w14:paraId="061BE4B7" w14:textId="38B1781C" w:rsidR="00921107" w:rsidRPr="00F412AC" w:rsidRDefault="00921107" w:rsidP="00921107">
            <w:pPr>
              <w:widowControl w:val="0"/>
              <w:ind w:left="-113" w:right="-124"/>
              <w:jc w:val="center"/>
              <w:rPr>
                <w:rFonts w:ascii="GHEA Grapalat" w:hAnsi="GHEA Grapalat"/>
                <w:sz w:val="16"/>
              </w:rPr>
            </w:pPr>
            <w:r>
              <w:rPr>
                <w:rFonts w:ascii="GHEA Grapalat" w:hAnsi="GHEA Grapalat"/>
                <w:sz w:val="20"/>
                <w:lang w:val="hy-AM"/>
              </w:rPr>
              <w:t>100</w:t>
            </w:r>
            <w:r w:rsidRPr="00F566BF">
              <w:rPr>
                <w:rFonts w:ascii="GHEA Grapalat" w:hAnsi="GHEA Grapalat"/>
                <w:sz w:val="20"/>
                <w:lang w:val="pt-BR"/>
              </w:rPr>
              <w:t xml:space="preserve"> %</w:t>
            </w:r>
          </w:p>
        </w:tc>
        <w:tc>
          <w:tcPr>
            <w:tcW w:w="643" w:type="dxa"/>
          </w:tcPr>
          <w:p w14:paraId="0B5996FA" w14:textId="77777777" w:rsidR="00921107" w:rsidRPr="00F566BF" w:rsidRDefault="00921107" w:rsidP="00921107">
            <w:pPr>
              <w:jc w:val="center"/>
              <w:rPr>
                <w:rFonts w:ascii="GHEA Grapalat" w:hAnsi="GHEA Grapalat"/>
                <w:sz w:val="20"/>
                <w:lang w:val="pt-BR"/>
              </w:rPr>
            </w:pPr>
          </w:p>
          <w:p w14:paraId="0701AF45" w14:textId="77777777" w:rsidR="00921107" w:rsidRPr="00F566BF" w:rsidRDefault="00921107" w:rsidP="00921107">
            <w:pPr>
              <w:jc w:val="center"/>
              <w:rPr>
                <w:rFonts w:ascii="GHEA Grapalat" w:hAnsi="GHEA Grapalat"/>
                <w:sz w:val="20"/>
                <w:lang w:val="pt-BR"/>
              </w:rPr>
            </w:pPr>
          </w:p>
          <w:p w14:paraId="7721EC89" w14:textId="66AD9140" w:rsidR="00921107" w:rsidRPr="00F412AC" w:rsidRDefault="00921107" w:rsidP="00921107">
            <w:pPr>
              <w:widowControl w:val="0"/>
              <w:ind w:left="-94" w:right="-108"/>
              <w:jc w:val="center"/>
              <w:rPr>
                <w:rFonts w:ascii="GHEA Grapalat" w:hAnsi="GHEA Grapalat"/>
                <w:sz w:val="16"/>
              </w:rPr>
            </w:pPr>
            <w:r>
              <w:rPr>
                <w:rFonts w:ascii="GHEA Grapalat" w:hAnsi="GHEA Grapalat"/>
                <w:sz w:val="20"/>
                <w:lang w:val="hy-AM"/>
              </w:rPr>
              <w:t>100</w:t>
            </w:r>
            <w:r w:rsidRPr="00F566BF">
              <w:rPr>
                <w:rFonts w:ascii="GHEA Grapalat" w:hAnsi="GHEA Grapalat"/>
                <w:sz w:val="20"/>
                <w:lang w:val="pt-BR"/>
              </w:rPr>
              <w:t xml:space="preserve"> %</w:t>
            </w:r>
          </w:p>
        </w:tc>
        <w:tc>
          <w:tcPr>
            <w:tcW w:w="611" w:type="dxa"/>
          </w:tcPr>
          <w:p w14:paraId="2BAA4461" w14:textId="77777777" w:rsidR="00921107" w:rsidRPr="00F566BF" w:rsidRDefault="00921107" w:rsidP="00921107">
            <w:pPr>
              <w:jc w:val="center"/>
              <w:rPr>
                <w:rFonts w:ascii="GHEA Grapalat" w:hAnsi="GHEA Grapalat"/>
                <w:sz w:val="20"/>
                <w:lang w:val="pt-BR"/>
              </w:rPr>
            </w:pPr>
          </w:p>
          <w:p w14:paraId="3E0E07F1" w14:textId="77777777" w:rsidR="00921107" w:rsidRPr="00F566BF" w:rsidRDefault="00921107" w:rsidP="00921107">
            <w:pPr>
              <w:jc w:val="center"/>
              <w:rPr>
                <w:rFonts w:ascii="GHEA Grapalat" w:hAnsi="GHEA Grapalat"/>
                <w:sz w:val="20"/>
                <w:lang w:val="pt-BR"/>
              </w:rPr>
            </w:pPr>
          </w:p>
          <w:p w14:paraId="6B7C3C7A" w14:textId="3B538610" w:rsidR="00921107" w:rsidRPr="00F412AC" w:rsidRDefault="00921107" w:rsidP="00921107">
            <w:pPr>
              <w:widowControl w:val="0"/>
              <w:ind w:left="-136" w:right="-80"/>
              <w:jc w:val="center"/>
              <w:rPr>
                <w:rFonts w:ascii="GHEA Grapalat" w:hAnsi="GHEA Grapalat"/>
                <w:sz w:val="16"/>
              </w:rPr>
            </w:pPr>
            <w:r>
              <w:rPr>
                <w:rFonts w:ascii="GHEA Grapalat" w:hAnsi="GHEA Grapalat"/>
                <w:sz w:val="20"/>
                <w:lang w:val="hy-AM"/>
              </w:rPr>
              <w:t>100</w:t>
            </w:r>
            <w:r w:rsidRPr="00F566BF">
              <w:rPr>
                <w:rFonts w:ascii="GHEA Grapalat" w:hAnsi="GHEA Grapalat"/>
                <w:sz w:val="20"/>
                <w:lang w:val="pt-BR"/>
              </w:rPr>
              <w:t xml:space="preserve"> %</w:t>
            </w:r>
          </w:p>
        </w:tc>
        <w:tc>
          <w:tcPr>
            <w:tcW w:w="666" w:type="dxa"/>
          </w:tcPr>
          <w:p w14:paraId="0E4AE1AB" w14:textId="77777777" w:rsidR="00921107" w:rsidRPr="00F566BF" w:rsidRDefault="00921107" w:rsidP="00921107">
            <w:pPr>
              <w:jc w:val="center"/>
              <w:rPr>
                <w:rFonts w:ascii="GHEA Grapalat" w:hAnsi="GHEA Grapalat"/>
                <w:sz w:val="20"/>
                <w:lang w:val="pt-BR"/>
              </w:rPr>
            </w:pPr>
          </w:p>
          <w:p w14:paraId="69C00608" w14:textId="77777777" w:rsidR="00921107" w:rsidRPr="00F566BF" w:rsidRDefault="00921107" w:rsidP="00921107">
            <w:pPr>
              <w:ind w:right="50"/>
              <w:jc w:val="center"/>
              <w:rPr>
                <w:rFonts w:ascii="GHEA Grapalat" w:hAnsi="GHEA Grapalat"/>
                <w:sz w:val="20"/>
                <w:lang w:val="pt-BR"/>
              </w:rPr>
            </w:pPr>
          </w:p>
          <w:p w14:paraId="18290624" w14:textId="06B4417E" w:rsidR="00921107" w:rsidRPr="00F412AC" w:rsidRDefault="00921107" w:rsidP="00921107">
            <w:pPr>
              <w:widowControl w:val="0"/>
              <w:ind w:right="-1"/>
              <w:jc w:val="center"/>
              <w:rPr>
                <w:rFonts w:ascii="GHEA Grapalat" w:hAnsi="GHEA Grapalat"/>
                <w:sz w:val="16"/>
              </w:rPr>
            </w:pPr>
            <w:r>
              <w:rPr>
                <w:rFonts w:ascii="GHEA Grapalat" w:hAnsi="GHEA Grapalat"/>
                <w:sz w:val="20"/>
                <w:lang w:val="hy-AM"/>
              </w:rPr>
              <w:t>100</w:t>
            </w:r>
            <w:r w:rsidRPr="00F566BF">
              <w:rPr>
                <w:rFonts w:ascii="GHEA Grapalat" w:hAnsi="GHEA Grapalat"/>
                <w:sz w:val="20"/>
                <w:lang w:val="pt-BR"/>
              </w:rPr>
              <w:t xml:space="preserve"> %</w:t>
            </w:r>
          </w:p>
        </w:tc>
      </w:tr>
    </w:tbl>
    <w:p w14:paraId="5B6A0CF2" w14:textId="77777777" w:rsidR="003B2F27" w:rsidRPr="00AD29CE" w:rsidRDefault="003B2F27" w:rsidP="00EE54EE">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0A40EF46" w14:textId="77777777" w:rsidTr="005B7138">
        <w:trPr>
          <w:jc w:val="center"/>
        </w:trPr>
        <w:tc>
          <w:tcPr>
            <w:tcW w:w="4536" w:type="dxa"/>
          </w:tcPr>
          <w:p w14:paraId="0E7F9554" w14:textId="77777777" w:rsidR="003B2F27" w:rsidRPr="00AD29CE" w:rsidRDefault="003B2F27" w:rsidP="00EE54EE">
            <w:pPr>
              <w:widowControl w:val="0"/>
              <w:jc w:val="center"/>
              <w:rPr>
                <w:rFonts w:ascii="GHEA Grapalat" w:hAnsi="GHEA Grapalat" w:cs="Sylfaen"/>
                <w:b/>
                <w:bCs/>
              </w:rPr>
            </w:pPr>
            <w:r w:rsidRPr="00AD29CE">
              <w:rPr>
                <w:rFonts w:ascii="GHEA Grapalat" w:hAnsi="GHEA Grapalat"/>
                <w:b/>
              </w:rPr>
              <w:t>ЗАКАЗЧИК</w:t>
            </w:r>
          </w:p>
          <w:p w14:paraId="4F908331" w14:textId="77777777" w:rsidR="003B2F27" w:rsidRPr="00CA2754" w:rsidRDefault="003B2F27" w:rsidP="00EE54EE">
            <w:pPr>
              <w:widowControl w:val="0"/>
              <w:jc w:val="center"/>
              <w:rPr>
                <w:rFonts w:ascii="GHEA Grapalat" w:hAnsi="GHEA Grapalat"/>
                <w:lang w:val="en-US"/>
              </w:rPr>
            </w:pPr>
            <w:r w:rsidRPr="00764224">
              <w:rPr>
                <w:rFonts w:ascii="GHEA Grapalat" w:hAnsi="GHEA Grapalat"/>
              </w:rPr>
              <w:t>________</w:t>
            </w:r>
            <w:r>
              <w:rPr>
                <w:rFonts w:ascii="GHEA Grapalat" w:hAnsi="GHEA Grapalat"/>
                <w:lang w:val="en-US"/>
              </w:rPr>
              <w:t>_________________</w:t>
            </w:r>
          </w:p>
          <w:p w14:paraId="7605DA2C" w14:textId="77777777" w:rsidR="003B2F27" w:rsidRPr="00CA2754" w:rsidRDefault="003B2F27" w:rsidP="00EE54EE">
            <w:pPr>
              <w:widowControl w:val="0"/>
              <w:jc w:val="center"/>
              <w:rPr>
                <w:rFonts w:ascii="GHEA Grapalat" w:hAnsi="GHEA Grapalat"/>
                <w:vertAlign w:val="superscript"/>
              </w:rPr>
            </w:pPr>
            <w:r w:rsidRPr="00CA2754">
              <w:rPr>
                <w:rFonts w:ascii="GHEA Grapalat" w:hAnsi="GHEA Grapalat"/>
                <w:vertAlign w:val="superscript"/>
              </w:rPr>
              <w:t>/подпись/</w:t>
            </w:r>
          </w:p>
          <w:p w14:paraId="598FAEFD" w14:textId="77777777" w:rsidR="003B2F27" w:rsidRPr="00AD29CE" w:rsidRDefault="003B2F27" w:rsidP="00EE54EE">
            <w:pPr>
              <w:widowControl w:val="0"/>
              <w:jc w:val="center"/>
              <w:rPr>
                <w:rFonts w:ascii="GHEA Grapalat" w:hAnsi="GHEA Grapalat"/>
              </w:rPr>
            </w:pPr>
            <w:r w:rsidRPr="00AD29CE">
              <w:rPr>
                <w:rFonts w:ascii="GHEA Grapalat" w:hAnsi="GHEA Grapalat"/>
              </w:rPr>
              <w:t>М. П.</w:t>
            </w:r>
          </w:p>
        </w:tc>
        <w:tc>
          <w:tcPr>
            <w:tcW w:w="760" w:type="dxa"/>
          </w:tcPr>
          <w:p w14:paraId="7838F40D" w14:textId="77777777" w:rsidR="003B2F27" w:rsidRPr="00AD29CE" w:rsidRDefault="003B2F27" w:rsidP="00EE54EE">
            <w:pPr>
              <w:widowControl w:val="0"/>
              <w:jc w:val="center"/>
              <w:rPr>
                <w:rFonts w:ascii="GHEA Grapalat" w:hAnsi="GHEA Grapalat"/>
              </w:rPr>
            </w:pPr>
          </w:p>
        </w:tc>
        <w:tc>
          <w:tcPr>
            <w:tcW w:w="4343" w:type="dxa"/>
          </w:tcPr>
          <w:p w14:paraId="3BF79640" w14:textId="77777777" w:rsidR="003B2F27" w:rsidRPr="00AD29CE" w:rsidRDefault="003B2F27" w:rsidP="00EE54EE">
            <w:pPr>
              <w:widowControl w:val="0"/>
              <w:jc w:val="center"/>
              <w:rPr>
                <w:rFonts w:ascii="GHEA Grapalat" w:hAnsi="GHEA Grapalat" w:cs="Sylfaen"/>
                <w:b/>
                <w:bCs/>
              </w:rPr>
            </w:pPr>
            <w:r w:rsidRPr="00AD29CE">
              <w:rPr>
                <w:rFonts w:ascii="GHEA Grapalat" w:hAnsi="GHEA Grapalat"/>
                <w:b/>
              </w:rPr>
              <w:t>ИСПОЛНИТЕЛЬ</w:t>
            </w:r>
          </w:p>
          <w:p w14:paraId="244BF516" w14:textId="77777777" w:rsidR="003B2F27" w:rsidRPr="00CA2754" w:rsidRDefault="003B2F27" w:rsidP="00EE54EE">
            <w:pPr>
              <w:widowControl w:val="0"/>
              <w:jc w:val="center"/>
              <w:rPr>
                <w:rFonts w:ascii="GHEA Grapalat" w:hAnsi="GHEA Grapalat"/>
                <w:lang w:val="en-US"/>
              </w:rPr>
            </w:pPr>
            <w:r>
              <w:rPr>
                <w:rFonts w:ascii="GHEA Grapalat" w:hAnsi="GHEA Grapalat"/>
                <w:lang w:val="en-US"/>
              </w:rPr>
              <w:t>_________________________</w:t>
            </w:r>
          </w:p>
          <w:p w14:paraId="11060CAF" w14:textId="77777777" w:rsidR="003B2F27" w:rsidRPr="00CA2754" w:rsidRDefault="003B2F27" w:rsidP="00EE54EE">
            <w:pPr>
              <w:widowControl w:val="0"/>
              <w:jc w:val="center"/>
              <w:rPr>
                <w:rFonts w:ascii="GHEA Grapalat" w:hAnsi="GHEA Grapalat"/>
                <w:vertAlign w:val="superscript"/>
              </w:rPr>
            </w:pPr>
            <w:r w:rsidRPr="00CA2754">
              <w:rPr>
                <w:rFonts w:ascii="GHEA Grapalat" w:hAnsi="GHEA Grapalat"/>
                <w:vertAlign w:val="superscript"/>
              </w:rPr>
              <w:t>/подпись/</w:t>
            </w:r>
          </w:p>
          <w:p w14:paraId="30215830" w14:textId="77777777" w:rsidR="003B2F27" w:rsidRPr="00AD29CE" w:rsidRDefault="003B2F27" w:rsidP="00EE54EE">
            <w:pPr>
              <w:widowControl w:val="0"/>
              <w:jc w:val="center"/>
              <w:rPr>
                <w:rFonts w:ascii="GHEA Grapalat" w:hAnsi="GHEA Grapalat"/>
              </w:rPr>
            </w:pPr>
            <w:r w:rsidRPr="00AD29CE">
              <w:rPr>
                <w:rFonts w:ascii="GHEA Grapalat" w:hAnsi="GHEA Grapalat"/>
              </w:rPr>
              <w:t>М. П.</w:t>
            </w:r>
          </w:p>
        </w:tc>
      </w:tr>
    </w:tbl>
    <w:p w14:paraId="78280EFE" w14:textId="77777777" w:rsidR="003B2F27" w:rsidRPr="00AD29CE" w:rsidRDefault="003B2F27" w:rsidP="00EE54EE">
      <w:pPr>
        <w:widowControl w:val="0"/>
        <w:rPr>
          <w:rFonts w:ascii="GHEA Grapalat" w:hAnsi="GHEA Grapalat"/>
        </w:rPr>
        <w:sectPr w:rsidR="003B2F27" w:rsidRPr="00AD29CE" w:rsidSect="00171169">
          <w:footerReference w:type="default" r:id="rId11"/>
          <w:footnotePr>
            <w:pos w:val="beneathText"/>
          </w:footnotePr>
          <w:pgSz w:w="11907" w:h="16840" w:code="9"/>
          <w:pgMar w:top="426" w:right="1017" w:bottom="851" w:left="990" w:header="561" w:footer="561" w:gutter="0"/>
          <w:cols w:space="720"/>
          <w:titlePg/>
          <w:docGrid w:linePitch="326"/>
        </w:sectPr>
      </w:pPr>
    </w:p>
    <w:p w14:paraId="33D419D0" w14:textId="77777777" w:rsidR="003B2F27" w:rsidRPr="00AD29CE" w:rsidRDefault="003B2F27" w:rsidP="00EE54EE">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w:t>
      </w:r>
    </w:p>
    <w:p w14:paraId="6AEF1DFF" w14:textId="77777777" w:rsidR="003B2F27" w:rsidRPr="00AD29CE" w:rsidRDefault="003B2F27" w:rsidP="00EE54EE">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25EACE1" w14:textId="77777777" w:rsidR="003B2F27" w:rsidRPr="00AD29CE" w:rsidRDefault="003B2F27" w:rsidP="00EE54EE">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64406326" w14:textId="77777777" w:rsidTr="005B7138">
        <w:trPr>
          <w:tblCellSpacing w:w="7" w:type="dxa"/>
          <w:jc w:val="center"/>
        </w:trPr>
        <w:tc>
          <w:tcPr>
            <w:tcW w:w="0" w:type="auto"/>
            <w:gridSpan w:val="2"/>
            <w:vAlign w:val="center"/>
          </w:tcPr>
          <w:p w14:paraId="351B2DA6" w14:textId="77777777" w:rsidR="003B2F27" w:rsidRPr="00AD29CE" w:rsidDel="004B29A5" w:rsidRDefault="003B2F27" w:rsidP="00EE54EE">
            <w:pPr>
              <w:widowControl w:val="0"/>
              <w:rPr>
                <w:rFonts w:ascii="GHEA Grapalat" w:hAnsi="GHEA Grapalat"/>
                <w:iCs/>
                <w:color w:val="000000"/>
              </w:rPr>
            </w:pPr>
          </w:p>
        </w:tc>
        <w:tc>
          <w:tcPr>
            <w:tcW w:w="0" w:type="auto"/>
            <w:vAlign w:val="center"/>
          </w:tcPr>
          <w:p w14:paraId="6EB30129" w14:textId="77777777" w:rsidR="003B2F27" w:rsidRPr="00AD29CE" w:rsidDel="004B29A5" w:rsidRDefault="003B2F27" w:rsidP="00EE54EE">
            <w:pPr>
              <w:widowControl w:val="0"/>
              <w:rPr>
                <w:rFonts w:ascii="GHEA Grapalat" w:hAnsi="GHEA Grapalat" w:cs="Arial"/>
                <w:iCs/>
                <w:color w:val="000000"/>
              </w:rPr>
            </w:pPr>
          </w:p>
        </w:tc>
      </w:tr>
      <w:tr w:rsidR="003B2F27" w:rsidRPr="00AD29CE" w14:paraId="1E0AA798" w14:textId="77777777" w:rsidTr="005B7138">
        <w:trPr>
          <w:tblCellSpacing w:w="7" w:type="dxa"/>
          <w:jc w:val="center"/>
        </w:trPr>
        <w:tc>
          <w:tcPr>
            <w:tcW w:w="0" w:type="auto"/>
            <w:vAlign w:val="center"/>
          </w:tcPr>
          <w:p w14:paraId="1528A051"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529B1266"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221DBE21"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6A13C11E"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12E48088" w14:textId="77777777" w:rsidR="003B2F27" w:rsidRPr="00CA2754" w:rsidRDefault="003B2F27" w:rsidP="00EE54EE">
            <w:pPr>
              <w:widowControl w:val="0"/>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632392B5"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66C01786" w14:textId="77777777" w:rsidR="003B2F27" w:rsidRPr="00CA2754" w:rsidRDefault="003B2F27" w:rsidP="00EE54EE">
            <w:pPr>
              <w:widowControl w:val="0"/>
              <w:jc w:val="center"/>
              <w:rPr>
                <w:rFonts w:ascii="GHEA Grapalat" w:hAnsi="GHEA Grapalat"/>
                <w:iCs/>
                <w:color w:val="000000"/>
              </w:rPr>
            </w:pPr>
            <w:r>
              <w:rPr>
                <w:rFonts w:ascii="GHEA Grapalat" w:hAnsi="GHEA Grapalat"/>
                <w:color w:val="000000"/>
              </w:rPr>
              <w:t>Заказчик</w:t>
            </w:r>
          </w:p>
          <w:p w14:paraId="72534D7D"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00D09E23"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5E4F6394" w14:textId="77777777" w:rsidR="003B2F27" w:rsidRPr="00CA2754" w:rsidRDefault="003B2F27" w:rsidP="00EE54EE">
            <w:pPr>
              <w:widowControl w:val="0"/>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26AC0DD1"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319AE331"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19CC2F10" w14:textId="77777777" w:rsidR="003B2F27" w:rsidRPr="00AD29CE" w:rsidRDefault="003B2F27" w:rsidP="00EE54EE">
      <w:pPr>
        <w:widowControl w:val="0"/>
        <w:ind w:firstLine="375"/>
        <w:rPr>
          <w:rFonts w:ascii="GHEA Grapalat" w:hAnsi="GHEA Grapalat"/>
          <w:iCs/>
          <w:color w:val="000000"/>
        </w:rPr>
      </w:pPr>
    </w:p>
    <w:p w14:paraId="49363F2C" w14:textId="77777777" w:rsidR="003B2F27" w:rsidRPr="00AD29CE" w:rsidRDefault="003B2F27" w:rsidP="00EE54EE">
      <w:pPr>
        <w:widowControl w:val="0"/>
        <w:ind w:left="567" w:right="566"/>
        <w:jc w:val="center"/>
        <w:rPr>
          <w:rFonts w:ascii="GHEA Grapalat" w:hAnsi="GHEA Grapalat"/>
          <w:iCs/>
          <w:color w:val="000000"/>
        </w:rPr>
      </w:pPr>
      <w:r w:rsidRPr="00AD29CE">
        <w:rPr>
          <w:rFonts w:ascii="GHEA Grapalat" w:hAnsi="GHEA Grapalat"/>
          <w:b/>
          <w:color w:val="000000"/>
        </w:rPr>
        <w:t>АКТ №</w:t>
      </w:r>
    </w:p>
    <w:p w14:paraId="412243F7" w14:textId="77777777" w:rsidR="003B2F27" w:rsidRPr="00CA2754" w:rsidRDefault="003B2F27" w:rsidP="00EE54EE">
      <w:pPr>
        <w:widowControl w:val="0"/>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5A96316C" w14:textId="77777777" w:rsidR="003B2F27" w:rsidRPr="00AD29CE" w:rsidRDefault="003B2F27" w:rsidP="00EE54EE">
      <w:pPr>
        <w:pStyle w:val="BodyTextIndent"/>
        <w:widowControl w:val="0"/>
        <w:spacing w:line="240" w:lineRule="auto"/>
        <w:ind w:firstLine="0"/>
        <w:jc w:val="center"/>
        <w:rPr>
          <w:rFonts w:ascii="GHEA Grapalat" w:hAnsi="GHEA Grapalat"/>
          <w:b/>
          <w:bCs/>
          <w:iCs/>
          <w:sz w:val="24"/>
          <w:szCs w:val="24"/>
        </w:rPr>
      </w:pPr>
    </w:p>
    <w:p w14:paraId="4EF2DC24" w14:textId="77777777" w:rsidR="003B2F27" w:rsidRPr="00AD29CE" w:rsidRDefault="003B2F27" w:rsidP="00EE54EE">
      <w:pPr>
        <w:pStyle w:val="BodyTextIndent"/>
        <w:widowControl w:val="0"/>
        <w:tabs>
          <w:tab w:val="left" w:pos="1134"/>
          <w:tab w:val="left" w:pos="1985"/>
        </w:tabs>
        <w:spacing w:line="240" w:lineRule="auto"/>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55F43E19" w14:textId="77777777" w:rsidR="003B2F27" w:rsidRPr="00AD29CE" w:rsidRDefault="003B2F27" w:rsidP="00EE54EE">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15FF29F0" w14:textId="77777777" w:rsidR="003B2F27" w:rsidRPr="00AD29CE" w:rsidRDefault="003B2F27" w:rsidP="00EE54EE">
      <w:pPr>
        <w:pStyle w:val="NormalWeb"/>
        <w:widowControl w:val="0"/>
        <w:tabs>
          <w:tab w:val="left" w:pos="8789"/>
        </w:tabs>
        <w:spacing w:before="0" w:beforeAutospacing="0" w:after="0" w:afterAutospacing="0"/>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78F8A264" w14:textId="77777777" w:rsidR="003B2F27" w:rsidRPr="00AD29CE" w:rsidRDefault="003B2F27" w:rsidP="00EE54EE">
      <w:pPr>
        <w:pStyle w:val="NormalWeb"/>
        <w:widowControl w:val="0"/>
        <w:spacing w:before="0" w:beforeAutospacing="0" w:after="0" w:afterAutospacing="0"/>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757ADE18" w14:textId="77777777" w:rsidR="003B2F27" w:rsidRPr="00AD29CE" w:rsidRDefault="003B2F27" w:rsidP="00EE54EE">
      <w:pPr>
        <w:widowControl w:val="0"/>
        <w:tabs>
          <w:tab w:val="left" w:pos="5387"/>
          <w:tab w:val="left" w:pos="6237"/>
        </w:tabs>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05A74405" w14:textId="77777777" w:rsidR="003B2F27" w:rsidRPr="00AD29CE" w:rsidRDefault="003B2F27" w:rsidP="00EE54EE">
      <w:pPr>
        <w:widowControl w:val="0"/>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56A98E09" w14:textId="77777777" w:rsidTr="005B7138">
        <w:trPr>
          <w:jc w:val="center"/>
        </w:trPr>
        <w:tc>
          <w:tcPr>
            <w:tcW w:w="357" w:type="dxa"/>
            <w:vMerge w:val="restart"/>
            <w:shd w:val="clear" w:color="auto" w:fill="auto"/>
            <w:vAlign w:val="center"/>
          </w:tcPr>
          <w:p w14:paraId="7CE92CAF"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1864309C"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11436DA4" w14:textId="77777777" w:rsidTr="005B7138">
        <w:trPr>
          <w:jc w:val="center"/>
        </w:trPr>
        <w:tc>
          <w:tcPr>
            <w:tcW w:w="357" w:type="dxa"/>
            <w:vMerge/>
            <w:shd w:val="clear" w:color="auto" w:fill="auto"/>
          </w:tcPr>
          <w:p w14:paraId="41BAE668"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14:paraId="3A25F647"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5D65DB1B"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2793886E"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61E5B3D5"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4430E458"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22B4E860"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4B2E3C51" w14:textId="77777777" w:rsidTr="005B7138">
        <w:trPr>
          <w:trHeight w:val="1105"/>
          <w:jc w:val="center"/>
        </w:trPr>
        <w:tc>
          <w:tcPr>
            <w:tcW w:w="357" w:type="dxa"/>
            <w:vMerge/>
            <w:tcBorders>
              <w:bottom w:val="single" w:sz="4" w:space="0" w:color="auto"/>
            </w:tcBorders>
            <w:shd w:val="clear" w:color="auto" w:fill="auto"/>
          </w:tcPr>
          <w:p w14:paraId="62D1D9FC"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27A4753C"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6B324CB8"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03B62B74"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7EADB74F"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695E5E6A"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458E724"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41A839BA"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6DBB72C1"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r>
      <w:tr w:rsidR="003B2F27" w:rsidRPr="00CA2754" w14:paraId="3311EFEE" w14:textId="77777777" w:rsidTr="005B7138">
        <w:trPr>
          <w:jc w:val="center"/>
        </w:trPr>
        <w:tc>
          <w:tcPr>
            <w:tcW w:w="357" w:type="dxa"/>
            <w:shd w:val="clear" w:color="auto" w:fill="auto"/>
            <w:vAlign w:val="center"/>
          </w:tcPr>
          <w:p w14:paraId="47CCBFF9"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73" w:type="dxa"/>
            <w:shd w:val="clear" w:color="auto" w:fill="auto"/>
            <w:vAlign w:val="center"/>
          </w:tcPr>
          <w:p w14:paraId="14ED976A"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440" w:type="dxa"/>
            <w:shd w:val="clear" w:color="auto" w:fill="auto"/>
            <w:vAlign w:val="center"/>
          </w:tcPr>
          <w:p w14:paraId="79D67CD2"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00" w:type="dxa"/>
            <w:shd w:val="clear" w:color="auto" w:fill="auto"/>
            <w:vAlign w:val="center"/>
          </w:tcPr>
          <w:p w14:paraId="347F70C9"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16" w:type="dxa"/>
            <w:shd w:val="clear" w:color="auto" w:fill="auto"/>
            <w:vAlign w:val="center"/>
          </w:tcPr>
          <w:p w14:paraId="1816A976"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42" w:type="dxa"/>
            <w:shd w:val="clear" w:color="auto" w:fill="auto"/>
            <w:vAlign w:val="center"/>
          </w:tcPr>
          <w:p w14:paraId="386FD08F"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34" w:type="dxa"/>
            <w:shd w:val="clear" w:color="auto" w:fill="auto"/>
            <w:vAlign w:val="center"/>
          </w:tcPr>
          <w:p w14:paraId="34A0DCBC"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68" w:type="dxa"/>
            <w:shd w:val="clear" w:color="auto" w:fill="auto"/>
            <w:vAlign w:val="center"/>
          </w:tcPr>
          <w:p w14:paraId="1A40E986"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675" w:type="dxa"/>
            <w:shd w:val="clear" w:color="auto" w:fill="auto"/>
            <w:vAlign w:val="center"/>
          </w:tcPr>
          <w:p w14:paraId="474B6942"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r>
      <w:tr w:rsidR="003B2F27" w:rsidRPr="00CA2754" w14:paraId="108CD70F" w14:textId="77777777" w:rsidTr="005B7138">
        <w:trPr>
          <w:jc w:val="center"/>
        </w:trPr>
        <w:tc>
          <w:tcPr>
            <w:tcW w:w="357" w:type="dxa"/>
            <w:shd w:val="clear" w:color="auto" w:fill="auto"/>
          </w:tcPr>
          <w:p w14:paraId="522E46F7"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73" w:type="dxa"/>
            <w:shd w:val="clear" w:color="auto" w:fill="auto"/>
          </w:tcPr>
          <w:p w14:paraId="546552D6"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440" w:type="dxa"/>
            <w:shd w:val="clear" w:color="auto" w:fill="auto"/>
          </w:tcPr>
          <w:p w14:paraId="4E27C52A"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00" w:type="dxa"/>
            <w:shd w:val="clear" w:color="auto" w:fill="auto"/>
          </w:tcPr>
          <w:p w14:paraId="66C3CBE6"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16" w:type="dxa"/>
            <w:shd w:val="clear" w:color="auto" w:fill="auto"/>
          </w:tcPr>
          <w:p w14:paraId="00722920"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842" w:type="dxa"/>
            <w:shd w:val="clear" w:color="auto" w:fill="auto"/>
          </w:tcPr>
          <w:p w14:paraId="36A059B0"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34" w:type="dxa"/>
            <w:shd w:val="clear" w:color="auto" w:fill="auto"/>
          </w:tcPr>
          <w:p w14:paraId="409D7D18"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1168" w:type="dxa"/>
            <w:shd w:val="clear" w:color="auto" w:fill="auto"/>
          </w:tcPr>
          <w:p w14:paraId="74D4E3F2"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c>
          <w:tcPr>
            <w:tcW w:w="675" w:type="dxa"/>
            <w:shd w:val="clear" w:color="auto" w:fill="auto"/>
          </w:tcPr>
          <w:p w14:paraId="2639C023" w14:textId="77777777" w:rsidR="003B2F27" w:rsidRPr="00CA2754" w:rsidRDefault="003B2F27" w:rsidP="00EE54EE">
            <w:pPr>
              <w:pStyle w:val="NormalWeb"/>
              <w:widowControl w:val="0"/>
              <w:spacing w:before="0" w:beforeAutospacing="0" w:after="0" w:afterAutospacing="0"/>
              <w:jc w:val="center"/>
              <w:rPr>
                <w:rFonts w:ascii="GHEA Grapalat" w:hAnsi="GHEA Grapalat"/>
                <w:sz w:val="20"/>
              </w:rPr>
            </w:pPr>
          </w:p>
        </w:tc>
      </w:tr>
    </w:tbl>
    <w:p w14:paraId="062313D9" w14:textId="77777777" w:rsidR="003B2F27" w:rsidRPr="00CA2754" w:rsidRDefault="003B2F27" w:rsidP="00EE54EE">
      <w:pPr>
        <w:widowControl w:val="0"/>
        <w:ind w:firstLine="375"/>
        <w:jc w:val="both"/>
        <w:rPr>
          <w:rFonts w:ascii="GHEA Grapalat" w:hAnsi="GHEA Grapalat" w:cs="Arial"/>
          <w:iCs/>
          <w:color w:val="000000"/>
          <w:lang w:val="en-US"/>
        </w:rPr>
      </w:pPr>
    </w:p>
    <w:p w14:paraId="0ABD248E" w14:textId="77777777" w:rsidR="003B2F27" w:rsidRPr="00AD29CE" w:rsidRDefault="003B2F27" w:rsidP="00EE54EE">
      <w:pPr>
        <w:widowControl w:val="0"/>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354F7E56" w14:textId="77777777" w:rsidTr="005B7138">
        <w:trPr>
          <w:trHeight w:val="266"/>
          <w:tblCellSpacing w:w="7" w:type="dxa"/>
          <w:jc w:val="center"/>
        </w:trPr>
        <w:tc>
          <w:tcPr>
            <w:tcW w:w="0" w:type="auto"/>
            <w:vAlign w:val="center"/>
          </w:tcPr>
          <w:p w14:paraId="15302252"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72A1693F"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6B85A1B1" w14:textId="77777777" w:rsidTr="005B7138">
        <w:trPr>
          <w:trHeight w:val="473"/>
          <w:tblCellSpacing w:w="7" w:type="dxa"/>
          <w:jc w:val="center"/>
        </w:trPr>
        <w:tc>
          <w:tcPr>
            <w:tcW w:w="0" w:type="auto"/>
            <w:vAlign w:val="center"/>
          </w:tcPr>
          <w:p w14:paraId="45AE8B2C" w14:textId="77777777" w:rsidR="003B2F27" w:rsidRPr="00AD29CE" w:rsidRDefault="003B2F27" w:rsidP="00EE54EE">
            <w:pPr>
              <w:widowControl w:val="0"/>
              <w:jc w:val="center"/>
              <w:rPr>
                <w:rFonts w:ascii="GHEA Grapalat" w:hAnsi="GHEA Grapalat"/>
                <w:iCs/>
              </w:rPr>
            </w:pPr>
            <w:r w:rsidRPr="00AD29CE">
              <w:rPr>
                <w:rFonts w:ascii="GHEA Grapalat" w:hAnsi="GHEA Grapalat"/>
              </w:rPr>
              <w:t xml:space="preserve">___________________________ </w:t>
            </w:r>
          </w:p>
          <w:p w14:paraId="541E0055" w14:textId="77777777" w:rsidR="003B2F27" w:rsidRPr="00CA2754" w:rsidRDefault="003B2F27" w:rsidP="00EE54EE">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1DFFA58E" w14:textId="77777777" w:rsidR="003B2F27" w:rsidRPr="00AD29CE" w:rsidRDefault="003B2F27" w:rsidP="00EE54EE">
            <w:pPr>
              <w:widowControl w:val="0"/>
              <w:jc w:val="center"/>
              <w:rPr>
                <w:rFonts w:ascii="GHEA Grapalat" w:hAnsi="GHEA Grapalat"/>
                <w:iCs/>
              </w:rPr>
            </w:pPr>
            <w:r w:rsidRPr="00AD29CE">
              <w:rPr>
                <w:rFonts w:ascii="GHEA Grapalat" w:hAnsi="GHEA Grapalat"/>
              </w:rPr>
              <w:t>___________________________</w:t>
            </w:r>
          </w:p>
          <w:p w14:paraId="737F08E8" w14:textId="77777777" w:rsidR="003B2F27" w:rsidRPr="00CA2754" w:rsidRDefault="003B2F27" w:rsidP="00EE54EE">
            <w:pPr>
              <w:widowControl w:val="0"/>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1D30751C" w14:textId="77777777" w:rsidTr="005B7138">
        <w:trPr>
          <w:trHeight w:val="503"/>
          <w:tblCellSpacing w:w="7" w:type="dxa"/>
          <w:jc w:val="center"/>
        </w:trPr>
        <w:tc>
          <w:tcPr>
            <w:tcW w:w="0" w:type="auto"/>
            <w:vAlign w:val="center"/>
          </w:tcPr>
          <w:p w14:paraId="0098F56C" w14:textId="77777777" w:rsidR="003B2F27" w:rsidRPr="00AD29CE" w:rsidRDefault="003B2F27" w:rsidP="00EE54EE">
            <w:pPr>
              <w:widowControl w:val="0"/>
              <w:jc w:val="center"/>
              <w:rPr>
                <w:rFonts w:ascii="GHEA Grapalat" w:hAnsi="GHEA Grapalat"/>
                <w:iCs/>
              </w:rPr>
            </w:pPr>
            <w:r w:rsidRPr="00AD29CE">
              <w:rPr>
                <w:rFonts w:ascii="GHEA Grapalat" w:hAnsi="GHEA Grapalat"/>
              </w:rPr>
              <w:t xml:space="preserve">___________________________ </w:t>
            </w:r>
          </w:p>
          <w:p w14:paraId="070BD5ED" w14:textId="77777777" w:rsidR="003B2F27" w:rsidRPr="00CA2754" w:rsidRDefault="003B2F27" w:rsidP="00EE54EE">
            <w:pPr>
              <w:widowControl w:val="0"/>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6C1AA695" w14:textId="77777777" w:rsidR="003B2F27" w:rsidRPr="00AD29CE" w:rsidRDefault="003B2F27" w:rsidP="00EE54EE">
            <w:pPr>
              <w:widowControl w:val="0"/>
              <w:jc w:val="center"/>
              <w:rPr>
                <w:rFonts w:ascii="GHEA Grapalat" w:hAnsi="GHEA Grapalat"/>
                <w:iCs/>
              </w:rPr>
            </w:pPr>
            <w:r w:rsidRPr="00AD29CE">
              <w:rPr>
                <w:rFonts w:ascii="GHEA Grapalat" w:hAnsi="GHEA Grapalat"/>
              </w:rPr>
              <w:t>___________________________</w:t>
            </w:r>
          </w:p>
          <w:p w14:paraId="5575A464" w14:textId="77777777" w:rsidR="003B2F27" w:rsidRPr="00CA2754" w:rsidRDefault="003B2F27" w:rsidP="00EE54EE">
            <w:pPr>
              <w:widowControl w:val="0"/>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2207A40C" w14:textId="77777777" w:rsidTr="005B7138">
        <w:trPr>
          <w:trHeight w:val="281"/>
          <w:tblCellSpacing w:w="7" w:type="dxa"/>
          <w:jc w:val="center"/>
        </w:trPr>
        <w:tc>
          <w:tcPr>
            <w:tcW w:w="0" w:type="auto"/>
            <w:vAlign w:val="center"/>
          </w:tcPr>
          <w:p w14:paraId="67097269"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70770BAB" w14:textId="77777777" w:rsidR="003B2F27" w:rsidRPr="00AD29CE" w:rsidRDefault="003B2F27" w:rsidP="00EE54EE">
            <w:pPr>
              <w:widowControl w:val="0"/>
              <w:jc w:val="center"/>
              <w:rPr>
                <w:rFonts w:ascii="GHEA Grapalat" w:hAnsi="GHEA Grapalat"/>
                <w:iCs/>
                <w:color w:val="000000"/>
              </w:rPr>
            </w:pPr>
            <w:r w:rsidRPr="00AD29CE">
              <w:rPr>
                <w:rFonts w:ascii="GHEA Grapalat" w:hAnsi="GHEA Grapalat"/>
                <w:color w:val="000000"/>
              </w:rPr>
              <w:t>М. П.</w:t>
            </w:r>
          </w:p>
        </w:tc>
      </w:tr>
    </w:tbl>
    <w:p w14:paraId="1A2D1CD4" w14:textId="77777777" w:rsidR="003B2F27" w:rsidRPr="00AD29CE" w:rsidRDefault="003B2F27" w:rsidP="00EE54EE">
      <w:pPr>
        <w:widowControl w:val="0"/>
        <w:autoSpaceDE w:val="0"/>
        <w:autoSpaceDN w:val="0"/>
        <w:adjustRightInd w:val="0"/>
        <w:jc w:val="right"/>
        <w:rPr>
          <w:rFonts w:ascii="GHEA Grapalat" w:hAnsi="GHEA Grapalat" w:cs="TimesArmenianPSMT"/>
        </w:rPr>
      </w:pPr>
    </w:p>
    <w:p w14:paraId="4FB7BAE5" w14:textId="77777777" w:rsidR="003B2F27" w:rsidRDefault="003B2F27" w:rsidP="00EE54EE">
      <w:pPr>
        <w:rPr>
          <w:rFonts w:ascii="GHEA Grapalat" w:hAnsi="GHEA Grapalat"/>
        </w:rPr>
      </w:pPr>
      <w:r>
        <w:rPr>
          <w:rFonts w:ascii="GHEA Grapalat" w:hAnsi="GHEA Grapalat"/>
        </w:rPr>
        <w:lastRenderedPageBreak/>
        <w:br w:type="page"/>
      </w:r>
    </w:p>
    <w:p w14:paraId="5689C0C7" w14:textId="77777777" w:rsidR="003B2F27" w:rsidRPr="00AD29CE" w:rsidRDefault="003B2F27" w:rsidP="00EE54EE">
      <w:pPr>
        <w:widowControl w:val="0"/>
        <w:autoSpaceDE w:val="0"/>
        <w:autoSpaceDN w:val="0"/>
        <w:adjustRightInd w:val="0"/>
        <w:jc w:val="right"/>
        <w:rPr>
          <w:rFonts w:ascii="GHEA Grapalat" w:hAnsi="GHEA Grapalat" w:cs="TimesArmenianPSMT"/>
          <w:i/>
        </w:rPr>
      </w:pPr>
      <w:r w:rsidRPr="00AD29CE">
        <w:rPr>
          <w:rFonts w:ascii="GHEA Grapalat" w:hAnsi="GHEA Grapalat"/>
          <w:i/>
        </w:rPr>
        <w:lastRenderedPageBreak/>
        <w:t>Приложение № 3.1</w:t>
      </w:r>
    </w:p>
    <w:p w14:paraId="7DB5671C" w14:textId="77777777" w:rsidR="003B2F27" w:rsidRPr="00AD29CE" w:rsidRDefault="003B2F27" w:rsidP="00EE54EE">
      <w:pPr>
        <w:widowControl w:val="0"/>
        <w:autoSpaceDE w:val="0"/>
        <w:autoSpaceDN w:val="0"/>
        <w:adjustRightInd w:val="0"/>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3418EB0" w14:textId="77777777" w:rsidR="003B2F27" w:rsidRPr="00AD29CE" w:rsidRDefault="003B2F27" w:rsidP="00EE54EE">
      <w:pPr>
        <w:widowControl w:val="0"/>
        <w:rPr>
          <w:rFonts w:ascii="GHEA Grapalat" w:hAnsi="GHEA Grapalat"/>
        </w:rPr>
      </w:pPr>
    </w:p>
    <w:p w14:paraId="750BD6F7" w14:textId="77777777" w:rsidR="003B2F27" w:rsidRPr="00565EAA" w:rsidRDefault="003B2F27" w:rsidP="00EE54EE">
      <w:pPr>
        <w:widowControl w:val="0"/>
        <w:tabs>
          <w:tab w:val="left" w:pos="2250"/>
        </w:tabs>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6242CA8C" w14:textId="77777777" w:rsidR="003B2F27" w:rsidRPr="00007AA4" w:rsidRDefault="003B2F27" w:rsidP="00EE54EE">
      <w:pPr>
        <w:widowControl w:val="0"/>
        <w:tabs>
          <w:tab w:val="left" w:pos="360"/>
          <w:tab w:val="left" w:pos="540"/>
          <w:tab w:val="left" w:pos="2250"/>
        </w:tabs>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376150C6" w14:textId="77777777" w:rsidR="003B2F27" w:rsidRPr="00F65D1E" w:rsidRDefault="003B2F27" w:rsidP="00EE54EE">
      <w:pPr>
        <w:widowControl w:val="0"/>
        <w:tabs>
          <w:tab w:val="left" w:pos="360"/>
          <w:tab w:val="left" w:pos="540"/>
          <w:tab w:val="left" w:pos="2250"/>
        </w:tabs>
        <w:jc w:val="center"/>
        <w:rPr>
          <w:rFonts w:ascii="GHEA Grapalat" w:hAnsi="GHEA Grapalat" w:cs="Sylfaen"/>
          <w:bCs/>
        </w:rPr>
      </w:pPr>
    </w:p>
    <w:p w14:paraId="2B6495B2" w14:textId="77777777" w:rsidR="003B2F27" w:rsidRPr="005A78CD" w:rsidRDefault="003B2F27" w:rsidP="00EE54EE">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4CCF985E" w14:textId="77777777" w:rsidR="003B2F27" w:rsidRPr="0096584B" w:rsidRDefault="003B2F27" w:rsidP="00EE54EE">
      <w:pPr>
        <w:widowControl w:val="0"/>
        <w:ind w:left="7371" w:hanging="141"/>
        <w:jc w:val="both"/>
        <w:rPr>
          <w:rFonts w:ascii="GHEA Grapalat" w:hAnsi="GHEA Grapalat"/>
          <w:sz w:val="16"/>
        </w:rPr>
      </w:pPr>
      <w:r w:rsidRPr="00A979AE">
        <w:rPr>
          <w:rFonts w:ascii="GHEA Grapalat" w:hAnsi="GHEA Grapalat"/>
          <w:sz w:val="16"/>
        </w:rPr>
        <w:t>номер договора</w:t>
      </w:r>
    </w:p>
    <w:p w14:paraId="53152BA8" w14:textId="77777777" w:rsidR="003B2F27" w:rsidRPr="00C7119C" w:rsidRDefault="003B2F27" w:rsidP="00EE54EE">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E38C03E" w14:textId="77777777" w:rsidR="003B2F27" w:rsidRPr="005A78CD" w:rsidRDefault="003B2F27" w:rsidP="00EE54EE">
      <w:pPr>
        <w:widowControl w:val="0"/>
        <w:tabs>
          <w:tab w:val="left" w:pos="6379"/>
        </w:tabs>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234002A" w14:textId="77777777" w:rsidR="003B2F27" w:rsidRPr="0096584B" w:rsidRDefault="003B2F27" w:rsidP="00EE54EE">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6FF705A0" w14:textId="77777777" w:rsidR="003B2F27" w:rsidRPr="00A979AE" w:rsidRDefault="003B2F27" w:rsidP="00EE54EE">
      <w:pPr>
        <w:widowControl w:val="0"/>
        <w:ind w:left="3544" w:right="-360"/>
        <w:jc w:val="both"/>
        <w:rPr>
          <w:rFonts w:ascii="GHEA Grapalat" w:hAnsi="GHEA Grapalat"/>
          <w:sz w:val="16"/>
        </w:rPr>
      </w:pPr>
      <w:r w:rsidRPr="00410F7A">
        <w:rPr>
          <w:rFonts w:ascii="GHEA Grapalat" w:hAnsi="GHEA Grapalat"/>
          <w:sz w:val="16"/>
        </w:rPr>
        <w:t>имя Исполнителя</w:t>
      </w:r>
    </w:p>
    <w:p w14:paraId="729FB811" w14:textId="77777777" w:rsidR="003B2F27" w:rsidRPr="00E467E3" w:rsidRDefault="003B2F27" w:rsidP="00EE54EE">
      <w:pPr>
        <w:widowControl w:val="0"/>
        <w:tabs>
          <w:tab w:val="left" w:pos="360"/>
          <w:tab w:val="left" w:pos="540"/>
        </w:tabs>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7169A7BD"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4656892" w14:textId="77777777" w:rsidR="003B2F27" w:rsidRPr="00AD29CE" w:rsidRDefault="003B2F27" w:rsidP="00EE54EE">
            <w:pPr>
              <w:widowControl w:val="0"/>
              <w:jc w:val="center"/>
              <w:rPr>
                <w:rFonts w:ascii="GHEA Grapalat" w:hAnsi="GHEA Grapalat" w:cs="Sylfaen"/>
                <w:bCs/>
              </w:rPr>
            </w:pPr>
            <w:r w:rsidRPr="00AD29CE">
              <w:rPr>
                <w:rFonts w:ascii="GHEA Grapalat" w:hAnsi="GHEA Grapalat"/>
              </w:rPr>
              <w:t>Услуги</w:t>
            </w:r>
          </w:p>
        </w:tc>
      </w:tr>
      <w:tr w:rsidR="003B2F27" w:rsidRPr="00AD29CE" w14:paraId="3E7432E6"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D5503DA" w14:textId="77777777" w:rsidR="003B2F27" w:rsidRPr="00AD29CE" w:rsidRDefault="003B2F27" w:rsidP="00EE54EE">
            <w:pPr>
              <w:widowControl w:val="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181CEB0" w14:textId="77777777" w:rsidR="003B2F27" w:rsidRPr="00AD29CE" w:rsidRDefault="003B2F27" w:rsidP="00EE54EE">
            <w:pPr>
              <w:widowControl w:val="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BE2FF98" w14:textId="77777777" w:rsidR="003B2F27" w:rsidRPr="00AD29CE" w:rsidRDefault="003B2F27" w:rsidP="00EE54EE">
            <w:pPr>
              <w:widowControl w:val="0"/>
              <w:jc w:val="center"/>
              <w:rPr>
                <w:rFonts w:ascii="GHEA Grapalat" w:hAnsi="GHEA Grapalat"/>
              </w:rPr>
            </w:pPr>
            <w:r w:rsidRPr="00AD29CE">
              <w:rPr>
                <w:rFonts w:ascii="GHEA Grapalat" w:hAnsi="GHEA Grapalat"/>
              </w:rPr>
              <w:t>объем (фактический)</w:t>
            </w:r>
          </w:p>
        </w:tc>
      </w:tr>
      <w:tr w:rsidR="003B2F27" w:rsidRPr="00AD29CE" w14:paraId="6821407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AD182BE" w14:textId="77777777" w:rsidR="003B2F27" w:rsidRPr="00AD29CE" w:rsidRDefault="003B2F27" w:rsidP="00EE54EE">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229156B1" w14:textId="77777777" w:rsidR="003B2F27" w:rsidRPr="00AD29CE" w:rsidRDefault="003B2F27" w:rsidP="00EE54EE">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3CB78976" w14:textId="77777777" w:rsidR="003B2F27" w:rsidRPr="00AD29CE" w:rsidRDefault="003B2F27" w:rsidP="00EE54EE">
            <w:pPr>
              <w:widowControl w:val="0"/>
              <w:rPr>
                <w:rFonts w:ascii="GHEA Grapalat" w:hAnsi="GHEA Grapalat" w:cs="Sylfaen"/>
              </w:rPr>
            </w:pPr>
          </w:p>
        </w:tc>
      </w:tr>
      <w:tr w:rsidR="003B2F27" w:rsidRPr="00AD29CE" w14:paraId="7DB3AA3A"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EB22151" w14:textId="77777777" w:rsidR="003B2F27" w:rsidRPr="00AD29CE" w:rsidRDefault="003B2F27" w:rsidP="00EE54EE">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72B4FA56" w14:textId="77777777" w:rsidR="003B2F27" w:rsidRPr="00AD29CE" w:rsidRDefault="003B2F27" w:rsidP="00EE54EE">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23F4B43F" w14:textId="77777777" w:rsidR="003B2F27" w:rsidRPr="00AD29CE" w:rsidRDefault="003B2F27" w:rsidP="00EE54EE">
            <w:pPr>
              <w:widowControl w:val="0"/>
              <w:rPr>
                <w:rFonts w:ascii="GHEA Grapalat" w:hAnsi="GHEA Grapalat" w:cs="Sylfaen"/>
              </w:rPr>
            </w:pPr>
          </w:p>
        </w:tc>
      </w:tr>
    </w:tbl>
    <w:p w14:paraId="70966F00" w14:textId="77777777" w:rsidR="003B2F27" w:rsidRPr="00AD29CE" w:rsidRDefault="003B2F27" w:rsidP="00EE54EE">
      <w:pPr>
        <w:widowControl w:val="0"/>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562D3D9F" w14:textId="77777777" w:rsidR="003B2F27" w:rsidRDefault="003B2F27" w:rsidP="00EE54EE">
      <w:pPr>
        <w:rPr>
          <w:rFonts w:ascii="GHEA Grapalat" w:hAnsi="GHEA Grapalat" w:cs="Sylfaen"/>
        </w:rPr>
      </w:pPr>
      <w:r>
        <w:rPr>
          <w:rFonts w:ascii="GHEA Grapalat" w:hAnsi="GHEA Grapalat" w:cs="Sylfaen"/>
        </w:rPr>
        <w:br w:type="page"/>
      </w:r>
    </w:p>
    <w:p w14:paraId="20A1E8E3" w14:textId="77777777" w:rsidR="003B2F27" w:rsidRPr="00AD29CE" w:rsidRDefault="003B2F27" w:rsidP="00EE54EE">
      <w:pPr>
        <w:widowControl w:val="0"/>
        <w:jc w:val="center"/>
        <w:rPr>
          <w:rFonts w:ascii="GHEA Grapalat" w:hAnsi="GHEA Grapalat" w:cs="Sylfaen"/>
        </w:rPr>
      </w:pPr>
      <w:r w:rsidRPr="00AD29CE">
        <w:rPr>
          <w:rFonts w:ascii="GHEA Grapalat" w:hAnsi="GHEA Grapalat"/>
        </w:rPr>
        <w:lastRenderedPageBreak/>
        <w:t>СТОРОНЫ</w:t>
      </w:r>
    </w:p>
    <w:p w14:paraId="7E70040F" w14:textId="77777777" w:rsidR="003B2F27" w:rsidRPr="00AD29CE" w:rsidRDefault="003B2F27" w:rsidP="00EE54EE">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435C9E55" w14:textId="77777777" w:rsidTr="005B7138">
        <w:tc>
          <w:tcPr>
            <w:tcW w:w="4785" w:type="dxa"/>
          </w:tcPr>
          <w:p w14:paraId="2A58AB1D" w14:textId="77777777" w:rsidR="003B2F27" w:rsidRPr="00AD29CE" w:rsidRDefault="003B2F27" w:rsidP="00EE54EE">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14:paraId="26A92E29" w14:textId="77777777" w:rsidR="003B2F27" w:rsidRPr="00AD29CE" w:rsidRDefault="003B2F27" w:rsidP="00EE54EE">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5332E8A3" w14:textId="77777777" w:rsidR="003B2F27" w:rsidRPr="00AD29CE" w:rsidRDefault="003B2F27" w:rsidP="00EE54EE">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14:paraId="6313932C" w14:textId="77777777" w:rsidR="003B2F27" w:rsidRPr="00AD29CE" w:rsidRDefault="003B2F27" w:rsidP="00EE54EE">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4CB9D908" w14:textId="77777777" w:rsidTr="005B7138">
        <w:trPr>
          <w:tblCellSpacing w:w="7" w:type="dxa"/>
          <w:jc w:val="center"/>
        </w:trPr>
        <w:tc>
          <w:tcPr>
            <w:tcW w:w="0" w:type="auto"/>
            <w:vAlign w:val="center"/>
          </w:tcPr>
          <w:p w14:paraId="0101F6A6" w14:textId="77777777" w:rsidR="003B2F27" w:rsidRPr="00AD29CE" w:rsidRDefault="003B2F27" w:rsidP="00EE54EE">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435FF4DA" w14:textId="77777777" w:rsidR="003B2F27" w:rsidRPr="00114F34" w:rsidRDefault="003B2F27" w:rsidP="00EE54EE">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53413207" w14:textId="77777777" w:rsidR="003B2F27" w:rsidRPr="00AD29CE" w:rsidRDefault="003B2F27" w:rsidP="00EE54EE">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07290BE4" w14:textId="77777777" w:rsidR="003B2F27" w:rsidRPr="00114F34" w:rsidRDefault="003B2F27" w:rsidP="00EE54EE">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7E32388C" w14:textId="77777777" w:rsidTr="005B7138">
        <w:trPr>
          <w:tblCellSpacing w:w="7" w:type="dxa"/>
          <w:jc w:val="center"/>
        </w:trPr>
        <w:tc>
          <w:tcPr>
            <w:tcW w:w="0" w:type="auto"/>
            <w:vAlign w:val="center"/>
          </w:tcPr>
          <w:p w14:paraId="10C7F262" w14:textId="77777777" w:rsidR="003B2F27" w:rsidRPr="00AD29CE" w:rsidRDefault="003B2F27" w:rsidP="00EE54EE">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61AA5159" w14:textId="77777777" w:rsidR="003B2F27" w:rsidRPr="00114F34" w:rsidRDefault="003B2F27" w:rsidP="00EE54EE">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5DFFA290" w14:textId="77777777" w:rsidR="003B2F27" w:rsidRPr="00AD29CE" w:rsidRDefault="003B2F27" w:rsidP="00EE54EE">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30C6959" w14:textId="77777777" w:rsidR="003B2F27" w:rsidRPr="00114F34" w:rsidRDefault="003B2F27" w:rsidP="00EE54EE">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77179800" w14:textId="77777777" w:rsidTr="005B7138">
        <w:trPr>
          <w:tblCellSpacing w:w="7" w:type="dxa"/>
          <w:jc w:val="center"/>
        </w:trPr>
        <w:tc>
          <w:tcPr>
            <w:tcW w:w="0" w:type="auto"/>
            <w:vAlign w:val="center"/>
          </w:tcPr>
          <w:p w14:paraId="67B03C0E" w14:textId="77777777" w:rsidR="003B2F27" w:rsidRPr="00AD29CE" w:rsidRDefault="003B2F27" w:rsidP="00EE54EE">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14:paraId="6EFCE62F" w14:textId="77777777" w:rsidR="003B2F27" w:rsidRPr="00AD29CE" w:rsidRDefault="003B2F27" w:rsidP="00EE54EE">
            <w:pPr>
              <w:widowControl w:val="0"/>
              <w:rPr>
                <w:rFonts w:ascii="GHEA Grapalat" w:hAnsi="GHEA Grapalat" w:cs="GHEA Grapalat"/>
                <w:color w:val="000000"/>
              </w:rPr>
            </w:pPr>
          </w:p>
        </w:tc>
      </w:tr>
    </w:tbl>
    <w:p w14:paraId="5F2F2CD0" w14:textId="77777777" w:rsidR="003B2F27" w:rsidRPr="00AD29CE" w:rsidRDefault="003B2F27" w:rsidP="00EE54EE">
      <w:pPr>
        <w:widowControl w:val="0"/>
        <w:ind w:left="-142" w:firstLine="142"/>
        <w:jc w:val="center"/>
        <w:rPr>
          <w:rFonts w:ascii="GHEA Grapalat" w:hAnsi="GHEA Grapalat" w:cs="Sylfaen"/>
          <w:b/>
        </w:rPr>
      </w:pPr>
    </w:p>
    <w:p w14:paraId="2FD7084C" w14:textId="77777777" w:rsidR="003B2F27" w:rsidRPr="00AD29CE" w:rsidRDefault="003B2F27" w:rsidP="00EE54EE">
      <w:pPr>
        <w:pStyle w:val="norm"/>
        <w:widowControl w:val="0"/>
        <w:spacing w:line="240" w:lineRule="auto"/>
        <w:ind w:firstLine="284"/>
        <w:jc w:val="center"/>
        <w:rPr>
          <w:rFonts w:ascii="GHEA Grapalat" w:hAnsi="GHEA Grapalat"/>
          <w:b/>
          <w:sz w:val="24"/>
          <w:szCs w:val="24"/>
        </w:rPr>
      </w:pPr>
    </w:p>
    <w:p w14:paraId="67661231" w14:textId="77777777" w:rsidR="008D352C" w:rsidRPr="003B2F27" w:rsidRDefault="008D352C" w:rsidP="00EE54EE">
      <w:pPr>
        <w:widowControl w:val="0"/>
        <w:ind w:left="-142" w:firstLine="142"/>
        <w:jc w:val="center"/>
        <w:rPr>
          <w:rFonts w:ascii="GHEA Grapalat" w:hAnsi="GHEA Grapalat"/>
          <w:i/>
          <w:lang w:val="en-US"/>
        </w:rPr>
      </w:pPr>
    </w:p>
    <w:sectPr w:rsidR="008D352C" w:rsidRPr="003B2F27" w:rsidSect="00171169">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E4E09" w14:textId="77777777" w:rsidR="00171169" w:rsidRDefault="00171169">
      <w:r>
        <w:separator/>
      </w:r>
    </w:p>
  </w:endnote>
  <w:endnote w:type="continuationSeparator" w:id="0">
    <w:p w14:paraId="72B91BB9" w14:textId="77777777" w:rsidR="00171169" w:rsidRDefault="00171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203" w:usb1="00000000" w:usb2="00000000" w:usb3="00000000" w:csb0="00000005"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Armenian Unicode">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800004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Times Unicode">
    <w:altName w:val="Times New Roman"/>
    <w:charset w:val="CC"/>
    <w:family w:val="roman"/>
    <w:pitch w:val="variable"/>
    <w:sig w:usb0="00000287" w:usb1="00000000" w:usb2="00000000" w:usb3="00000000" w:csb0="0000009F" w:csb1="00000000"/>
  </w:font>
  <w:font w:name="Arial LatArm Unicode">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7491543"/>
      <w:docPartObj>
        <w:docPartGallery w:val="Page Numbers (Bottom of Page)"/>
        <w:docPartUnique/>
      </w:docPartObj>
    </w:sdtPr>
    <w:sdtEndPr>
      <w:rPr>
        <w:rFonts w:ascii="GHEA Grapalat" w:hAnsi="GHEA Grapalat"/>
        <w:sz w:val="24"/>
        <w:szCs w:val="24"/>
      </w:rPr>
    </w:sdtEndPr>
    <w:sdtContent>
      <w:p w14:paraId="1EC39FA6" w14:textId="77777777" w:rsidR="00172C97" w:rsidRPr="00305BEC" w:rsidRDefault="00172C97">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1720DC">
          <w:rPr>
            <w:rFonts w:ascii="GHEA Grapalat" w:hAnsi="GHEA Grapalat"/>
            <w:noProof/>
            <w:sz w:val="24"/>
            <w:szCs w:val="24"/>
          </w:rPr>
          <w:t>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9D626" w14:textId="77777777" w:rsidR="00171169" w:rsidRDefault="00171169">
      <w:r>
        <w:separator/>
      </w:r>
    </w:p>
  </w:footnote>
  <w:footnote w:type="continuationSeparator" w:id="0">
    <w:p w14:paraId="4CC81189" w14:textId="77777777" w:rsidR="00171169" w:rsidRDefault="00171169">
      <w:r>
        <w:continuationSeparator/>
      </w:r>
    </w:p>
  </w:footnote>
  <w:footnote w:id="1">
    <w:p w14:paraId="76EABEB4" w14:textId="77777777" w:rsidR="005957E6" w:rsidRPr="00ED3BA4" w:rsidRDefault="005957E6" w:rsidP="005957E6">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p>
  </w:footnote>
  <w:footnote w:id="2">
    <w:p w14:paraId="5ECF5070" w14:textId="77777777" w:rsidR="00172C97" w:rsidRDefault="00172C97" w:rsidP="00720627">
      <w:pPr>
        <w:pStyle w:val="FootnoteText"/>
        <w:jc w:val="both"/>
        <w:rPr>
          <w:rFonts w:asciiTheme="minorHAnsi" w:hAnsiTheme="minorHAnsi"/>
        </w:rPr>
      </w:pPr>
    </w:p>
    <w:p w14:paraId="524DB5E6" w14:textId="77777777" w:rsidR="00172C97" w:rsidRPr="004D0297" w:rsidRDefault="00172C97" w:rsidP="00BC47C4">
      <w:pPr>
        <w:pStyle w:val="FootnoteText"/>
        <w:jc w:val="both"/>
        <w:rPr>
          <w:rFonts w:ascii="GHEA Grapalat" w:hAnsi="GHEA Grapalat"/>
          <w:i/>
        </w:rPr>
      </w:pPr>
      <w:r w:rsidRPr="004D0297">
        <w:rPr>
          <w:rStyle w:val="FootnoteReference"/>
        </w:rPr>
        <w:t>5</w:t>
      </w:r>
      <w:r w:rsidRPr="004D0297">
        <w:t xml:space="preserve"> </w:t>
      </w:r>
      <w:r w:rsidRPr="004D0297">
        <w:rPr>
          <w:rFonts w:ascii="GHEA Grapalat" w:hAnsi="GHEA Grapalat"/>
          <w:i/>
        </w:rPr>
        <w:t>Если закупка осуществляется в форме закупки у одного лица, обусловленная безотлагательностью, то:</w:t>
      </w:r>
    </w:p>
    <w:p w14:paraId="0A4810E6" w14:textId="77777777" w:rsidR="00172C97" w:rsidRPr="004D0297" w:rsidRDefault="00172C97"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4D0297">
        <w:rPr>
          <w:rFonts w:ascii="GHEA Grapalat" w:hAnsi="GHEA Grapalat" w:hint="eastAsia"/>
          <w:i/>
          <w:sz w:val="20"/>
          <w:szCs w:val="20"/>
        </w:rPr>
        <w:t>комиссии</w:t>
      </w:r>
      <w:r w:rsidRPr="004D0297">
        <w:rPr>
          <w:rFonts w:ascii="GHEA Grapalat" w:hAnsi="GHEA Grapalat"/>
          <w:i/>
          <w:sz w:val="20"/>
          <w:szCs w:val="20"/>
        </w:rPr>
        <w:t xml:space="preserve"> </w:t>
      </w:r>
      <w:r w:rsidRPr="004D0297">
        <w:rPr>
          <w:rFonts w:ascii="GHEA Grapalat" w:hAnsi="GHEA Grapalat" w:hint="eastAsia"/>
          <w:i/>
          <w:sz w:val="20"/>
          <w:szCs w:val="20"/>
        </w:rPr>
        <w:t>разъяснения</w:t>
      </w:r>
      <w:r w:rsidRPr="004D0297">
        <w:rPr>
          <w:rFonts w:ascii="GHEA Grapalat" w:hAnsi="GHEA Grapalat"/>
          <w:i/>
          <w:sz w:val="20"/>
          <w:szCs w:val="20"/>
        </w:rPr>
        <w:t xml:space="preserve"> </w:t>
      </w:r>
      <w:r w:rsidRPr="004D0297">
        <w:rPr>
          <w:rFonts w:ascii="GHEA Grapalat" w:hAnsi="GHEA Grapalat" w:hint="eastAsia"/>
          <w:i/>
          <w:sz w:val="20"/>
          <w:szCs w:val="20"/>
        </w:rPr>
        <w:t>приглашения</w:t>
      </w:r>
      <w:r w:rsidRPr="004D0297">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4D0297">
        <w:rPr>
          <w:rFonts w:ascii="GHEA Grapalat" w:hAnsi="GHEA Grapalat" w:hint="eastAsia"/>
          <w:i/>
          <w:sz w:val="20"/>
          <w:szCs w:val="20"/>
        </w:rPr>
        <w:t>При</w:t>
      </w:r>
      <w:r w:rsidRPr="004D0297">
        <w:rPr>
          <w:rFonts w:ascii="GHEA Grapalat" w:hAnsi="GHEA Grapalat"/>
          <w:i/>
          <w:sz w:val="20"/>
          <w:szCs w:val="20"/>
        </w:rPr>
        <w:t xml:space="preserve"> </w:t>
      </w:r>
      <w:r w:rsidRPr="004D0297">
        <w:rPr>
          <w:rFonts w:ascii="GHEA Grapalat" w:hAnsi="GHEA Grapalat" w:hint="eastAsia"/>
          <w:i/>
          <w:sz w:val="20"/>
          <w:szCs w:val="20"/>
        </w:rPr>
        <w:t>этом</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может</w:t>
      </w:r>
      <w:r w:rsidRPr="004D0297">
        <w:rPr>
          <w:rFonts w:ascii="GHEA Grapalat" w:hAnsi="GHEA Grapalat"/>
          <w:i/>
          <w:sz w:val="20"/>
          <w:szCs w:val="20"/>
        </w:rPr>
        <w:t xml:space="preserve">  быть </w:t>
      </w:r>
      <w:r w:rsidRPr="004D0297">
        <w:rPr>
          <w:rFonts w:ascii="GHEA Grapalat" w:hAnsi="GHEA Grapalat" w:hint="eastAsia"/>
          <w:i/>
          <w:sz w:val="20"/>
          <w:szCs w:val="20"/>
        </w:rPr>
        <w:t>потребовано</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17:00 (</w:t>
      </w:r>
      <w:r w:rsidRPr="004D0297">
        <w:rPr>
          <w:rFonts w:ascii="GHEA Grapalat" w:hAnsi="GHEA Grapalat" w:hint="eastAsia"/>
          <w:i/>
          <w:sz w:val="20"/>
          <w:szCs w:val="20"/>
        </w:rPr>
        <w:t>по</w:t>
      </w:r>
      <w:r w:rsidRPr="004D0297">
        <w:rPr>
          <w:rFonts w:ascii="GHEA Grapalat" w:hAnsi="GHEA Grapalat"/>
          <w:i/>
          <w:sz w:val="20"/>
          <w:szCs w:val="20"/>
        </w:rPr>
        <w:t xml:space="preserve"> </w:t>
      </w:r>
      <w:r w:rsidRPr="004D0297">
        <w:rPr>
          <w:rFonts w:ascii="GHEA Grapalat" w:hAnsi="GHEA Grapalat" w:hint="eastAsia"/>
          <w:i/>
          <w:sz w:val="20"/>
          <w:szCs w:val="20"/>
        </w:rPr>
        <w:t>ереванскому</w:t>
      </w:r>
      <w:r w:rsidRPr="004D0297">
        <w:rPr>
          <w:rFonts w:ascii="GHEA Grapalat" w:hAnsi="GHEA Grapalat"/>
          <w:i/>
          <w:sz w:val="20"/>
          <w:szCs w:val="20"/>
        </w:rPr>
        <w:t xml:space="preserve"> </w:t>
      </w:r>
      <w:r w:rsidRPr="004D0297">
        <w:rPr>
          <w:rFonts w:ascii="GHEA Grapalat" w:hAnsi="GHEA Grapalat" w:hint="eastAsia"/>
          <w:i/>
          <w:sz w:val="20"/>
          <w:szCs w:val="20"/>
        </w:rPr>
        <w:t>времени</w:t>
      </w:r>
      <w:r w:rsidRPr="004D0297">
        <w:rPr>
          <w:rFonts w:ascii="GHEA Grapalat" w:hAnsi="GHEA Grapalat"/>
          <w:i/>
          <w:sz w:val="20"/>
          <w:szCs w:val="20"/>
        </w:rPr>
        <w:t xml:space="preserve">), </w:t>
      </w:r>
      <w:r w:rsidRPr="004D0297">
        <w:rPr>
          <w:rFonts w:ascii="GHEA Grapalat" w:hAnsi="GHEA Grapalat" w:hint="eastAsia"/>
          <w:i/>
          <w:sz w:val="20"/>
          <w:szCs w:val="20"/>
        </w:rPr>
        <w:t>указанного</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настоящем</w:t>
      </w:r>
      <w:r w:rsidRPr="004D0297">
        <w:rPr>
          <w:rFonts w:ascii="GHEA Grapalat" w:hAnsi="GHEA Grapalat"/>
          <w:i/>
          <w:sz w:val="20"/>
          <w:szCs w:val="20"/>
        </w:rPr>
        <w:t xml:space="preserve"> </w:t>
      </w:r>
      <w:r w:rsidRPr="004D0297">
        <w:rPr>
          <w:rFonts w:ascii="GHEA Grapalat" w:hAnsi="GHEA Grapalat" w:hint="eastAsia"/>
          <w:i/>
          <w:sz w:val="20"/>
          <w:szCs w:val="20"/>
        </w:rPr>
        <w:t>пункте</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4D0297">
        <w:rPr>
          <w:rFonts w:ascii="GHEA Grapalat" w:hAnsi="GHEA Grapalat" w:hint="eastAsia"/>
          <w:i/>
          <w:sz w:val="20"/>
          <w:szCs w:val="20"/>
        </w:rPr>
        <w:t>Комиссия</w:t>
      </w:r>
      <w:r w:rsidRPr="004D0297">
        <w:rPr>
          <w:rFonts w:ascii="GHEA Grapalat" w:hAnsi="GHEA Grapalat"/>
          <w:i/>
          <w:sz w:val="20"/>
          <w:szCs w:val="20"/>
        </w:rPr>
        <w:t xml:space="preserve"> </w:t>
      </w:r>
      <w:r w:rsidRPr="004D0297">
        <w:rPr>
          <w:rFonts w:ascii="GHEA Grapalat" w:hAnsi="GHEA Grapalat" w:hint="eastAsia"/>
          <w:i/>
          <w:sz w:val="20"/>
          <w:szCs w:val="20"/>
        </w:rPr>
        <w:t>предоставляет</w:t>
      </w:r>
      <w:r w:rsidRPr="004D0297">
        <w:rPr>
          <w:rFonts w:ascii="GHEA Grapalat" w:hAnsi="GHEA Grapalat"/>
          <w:i/>
          <w:sz w:val="20"/>
          <w:szCs w:val="20"/>
        </w:rPr>
        <w:t xml:space="preserve"> </w:t>
      </w:r>
      <w:r w:rsidRPr="004D0297">
        <w:rPr>
          <w:rFonts w:ascii="GHEA Grapalat" w:hAnsi="GHEA Grapalat" w:hint="eastAsia"/>
          <w:i/>
          <w:sz w:val="20"/>
          <w:szCs w:val="20"/>
        </w:rPr>
        <w:t>разъяснение</w:t>
      </w:r>
      <w:r w:rsidRPr="004D0297">
        <w:rPr>
          <w:rFonts w:ascii="GHEA Grapalat" w:hAnsi="GHEA Grapalat"/>
          <w:i/>
          <w:sz w:val="20"/>
          <w:szCs w:val="20"/>
        </w:rPr>
        <w:t xml:space="preserve"> </w:t>
      </w:r>
      <w:r w:rsidRPr="004D0297">
        <w:rPr>
          <w:rFonts w:ascii="GHEA Grapalat" w:hAnsi="GHEA Grapalat" w:hint="eastAsia"/>
          <w:i/>
          <w:sz w:val="20"/>
          <w:szCs w:val="20"/>
        </w:rPr>
        <w:t>представившему</w:t>
      </w:r>
      <w:r w:rsidRPr="004D0297">
        <w:rPr>
          <w:rFonts w:ascii="GHEA Grapalat" w:hAnsi="GHEA Grapalat"/>
          <w:i/>
          <w:sz w:val="20"/>
          <w:szCs w:val="20"/>
        </w:rPr>
        <w:t xml:space="preserve"> </w:t>
      </w:r>
      <w:r w:rsidRPr="004D0297">
        <w:rPr>
          <w:rFonts w:ascii="GHEA Grapalat" w:hAnsi="GHEA Grapalat" w:hint="eastAsia"/>
          <w:i/>
          <w:sz w:val="20"/>
          <w:szCs w:val="20"/>
        </w:rPr>
        <w:t>запрос</w:t>
      </w:r>
      <w:r w:rsidRPr="004D0297">
        <w:rPr>
          <w:rFonts w:ascii="GHEA Grapalat" w:hAnsi="GHEA Grapalat"/>
          <w:i/>
          <w:sz w:val="20"/>
          <w:szCs w:val="20"/>
        </w:rPr>
        <w:t xml:space="preserve"> </w:t>
      </w:r>
      <w:r w:rsidRPr="004D0297">
        <w:rPr>
          <w:rFonts w:ascii="GHEA Grapalat" w:hAnsi="GHEA Grapalat" w:hint="eastAsia"/>
          <w:i/>
          <w:sz w:val="20"/>
          <w:szCs w:val="20"/>
        </w:rPr>
        <w:t>участнику</w:t>
      </w:r>
      <w:r w:rsidRPr="004D0297">
        <w:rPr>
          <w:rFonts w:ascii="GHEA Grapalat" w:hAnsi="GHEA Grapalat"/>
          <w:i/>
          <w:sz w:val="20"/>
          <w:szCs w:val="20"/>
        </w:rPr>
        <w:t xml:space="preserve"> </w:t>
      </w:r>
      <w:r w:rsidRPr="004D0297">
        <w:rPr>
          <w:rFonts w:ascii="GHEA Grapalat" w:hAnsi="GHEA Grapalat" w:hint="eastAsia"/>
          <w:i/>
          <w:sz w:val="20"/>
          <w:szCs w:val="20"/>
        </w:rPr>
        <w:t>в</w:t>
      </w:r>
      <w:r w:rsidRPr="004D0297">
        <w:rPr>
          <w:rFonts w:ascii="GHEA Grapalat" w:hAnsi="GHEA Grapalat"/>
          <w:i/>
          <w:sz w:val="20"/>
          <w:szCs w:val="20"/>
        </w:rPr>
        <w:t xml:space="preserve"> </w:t>
      </w:r>
      <w:r w:rsidRPr="004D0297">
        <w:rPr>
          <w:rFonts w:ascii="GHEA Grapalat" w:hAnsi="GHEA Grapalat" w:hint="eastAsia"/>
          <w:i/>
          <w:sz w:val="20"/>
          <w:szCs w:val="20"/>
        </w:rPr>
        <w:t>течение</w:t>
      </w:r>
      <w:r w:rsidRPr="004D0297">
        <w:rPr>
          <w:rFonts w:ascii="GHEA Grapalat" w:hAnsi="GHEA Grapalat"/>
          <w:i/>
          <w:sz w:val="20"/>
          <w:szCs w:val="20"/>
        </w:rPr>
        <w:t xml:space="preserve"> </w:t>
      </w:r>
      <w:r w:rsidRPr="004D0297">
        <w:rPr>
          <w:rFonts w:ascii="GHEA Grapalat" w:hAnsi="GHEA Grapalat" w:hint="eastAsia"/>
          <w:i/>
          <w:sz w:val="20"/>
          <w:szCs w:val="20"/>
        </w:rPr>
        <w:t>календарного</w:t>
      </w:r>
      <w:r w:rsidRPr="004D0297">
        <w:rPr>
          <w:rFonts w:ascii="GHEA Grapalat" w:hAnsi="GHEA Grapalat"/>
          <w:i/>
          <w:sz w:val="20"/>
          <w:szCs w:val="20"/>
        </w:rPr>
        <w:t xml:space="preserve"> </w:t>
      </w:r>
      <w:r w:rsidRPr="004D0297">
        <w:rPr>
          <w:rFonts w:ascii="GHEA Grapalat" w:hAnsi="GHEA Grapalat" w:hint="eastAsia"/>
          <w:i/>
          <w:sz w:val="20"/>
          <w:szCs w:val="20"/>
        </w:rPr>
        <w:t>дня</w:t>
      </w:r>
      <w:r w:rsidRPr="004D0297">
        <w:rPr>
          <w:rFonts w:ascii="GHEA Grapalat" w:hAnsi="GHEA Grapalat"/>
          <w:i/>
          <w:sz w:val="20"/>
          <w:szCs w:val="20"/>
        </w:rPr>
        <w:t xml:space="preserve">, </w:t>
      </w:r>
      <w:r w:rsidRPr="004D0297">
        <w:rPr>
          <w:rFonts w:ascii="GHEA Grapalat" w:hAnsi="GHEA Grapalat" w:hint="eastAsia"/>
          <w:i/>
          <w:sz w:val="20"/>
          <w:szCs w:val="20"/>
        </w:rPr>
        <w:t>следующего</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w:t>
      </w:r>
      <w:r w:rsidRPr="004D0297">
        <w:rPr>
          <w:rFonts w:ascii="GHEA Grapalat" w:hAnsi="GHEA Grapalat" w:hint="eastAsia"/>
          <w:i/>
          <w:sz w:val="20"/>
          <w:szCs w:val="20"/>
        </w:rPr>
        <w:t>днем</w:t>
      </w:r>
      <w:r w:rsidRPr="004D0297">
        <w:rPr>
          <w:rFonts w:ascii="GHEA Grapalat" w:hAnsi="GHEA Grapalat"/>
          <w:i/>
          <w:sz w:val="20"/>
          <w:szCs w:val="20"/>
        </w:rPr>
        <w:t xml:space="preserve"> </w:t>
      </w:r>
      <w:r w:rsidRPr="004D0297">
        <w:rPr>
          <w:rFonts w:ascii="GHEA Grapalat" w:hAnsi="GHEA Grapalat" w:hint="eastAsia"/>
          <w:i/>
          <w:sz w:val="20"/>
          <w:szCs w:val="20"/>
        </w:rPr>
        <w:t>получения</w:t>
      </w:r>
      <w:r w:rsidRPr="004D0297">
        <w:rPr>
          <w:rFonts w:ascii="GHEA Grapalat" w:hAnsi="GHEA Grapalat"/>
          <w:i/>
          <w:sz w:val="20"/>
          <w:szCs w:val="20"/>
        </w:rPr>
        <w:t xml:space="preserve"> </w:t>
      </w:r>
      <w:r w:rsidRPr="004D0297">
        <w:rPr>
          <w:rFonts w:ascii="GHEA Grapalat" w:hAnsi="GHEA Grapalat" w:hint="eastAsia"/>
          <w:i/>
          <w:sz w:val="20"/>
          <w:szCs w:val="20"/>
        </w:rPr>
        <w:t>запроса</w:t>
      </w:r>
      <w:r w:rsidRPr="004D0297">
        <w:rPr>
          <w:rFonts w:ascii="GHEA Grapalat" w:hAnsi="GHEA Grapalat"/>
          <w:i/>
          <w:sz w:val="20"/>
          <w:szCs w:val="20"/>
        </w:rPr>
        <w:t xml:space="preserve">, </w:t>
      </w:r>
      <w:r w:rsidRPr="004D0297">
        <w:rPr>
          <w:rFonts w:ascii="GHEA Grapalat" w:hAnsi="GHEA Grapalat" w:hint="eastAsia"/>
          <w:i/>
          <w:sz w:val="20"/>
          <w:szCs w:val="20"/>
        </w:rPr>
        <w:t>но</w:t>
      </w:r>
      <w:r w:rsidRPr="004D0297">
        <w:rPr>
          <w:rFonts w:ascii="GHEA Grapalat" w:hAnsi="GHEA Grapalat"/>
          <w:i/>
          <w:sz w:val="20"/>
          <w:szCs w:val="20"/>
        </w:rPr>
        <w:t xml:space="preserve"> </w:t>
      </w:r>
      <w:r w:rsidRPr="004D0297">
        <w:rPr>
          <w:rFonts w:ascii="GHEA Grapalat" w:hAnsi="GHEA Grapalat" w:hint="eastAsia"/>
          <w:i/>
          <w:sz w:val="20"/>
          <w:szCs w:val="20"/>
        </w:rPr>
        <w:t>не</w:t>
      </w:r>
      <w:r w:rsidRPr="004D0297">
        <w:rPr>
          <w:rFonts w:ascii="GHEA Grapalat" w:hAnsi="GHEA Grapalat"/>
          <w:i/>
          <w:sz w:val="20"/>
          <w:szCs w:val="20"/>
        </w:rPr>
        <w:t xml:space="preserve"> </w:t>
      </w:r>
      <w:r w:rsidRPr="004D0297">
        <w:rPr>
          <w:rFonts w:ascii="GHEA Grapalat" w:hAnsi="GHEA Grapalat" w:hint="eastAsia"/>
          <w:i/>
          <w:sz w:val="20"/>
          <w:szCs w:val="20"/>
        </w:rPr>
        <w:t>позднее</w:t>
      </w:r>
      <w:r w:rsidRPr="004D0297">
        <w:rPr>
          <w:rFonts w:ascii="GHEA Grapalat" w:hAnsi="GHEA Grapalat"/>
          <w:i/>
          <w:sz w:val="20"/>
          <w:szCs w:val="20"/>
        </w:rPr>
        <w:t xml:space="preserve"> </w:t>
      </w:r>
      <w:r w:rsidRPr="004D0297">
        <w:rPr>
          <w:rFonts w:ascii="GHEA Grapalat" w:hAnsi="GHEA Grapalat" w:hint="eastAsia"/>
          <w:i/>
          <w:sz w:val="20"/>
          <w:szCs w:val="20"/>
        </w:rPr>
        <w:t>чем</w:t>
      </w:r>
      <w:r w:rsidRPr="004D0297">
        <w:rPr>
          <w:rFonts w:ascii="GHEA Grapalat" w:hAnsi="GHEA Grapalat"/>
          <w:i/>
          <w:sz w:val="20"/>
          <w:szCs w:val="20"/>
        </w:rPr>
        <w:t xml:space="preserve"> </w:t>
      </w:r>
      <w:r w:rsidRPr="004D0297">
        <w:rPr>
          <w:rFonts w:ascii="GHEA Grapalat" w:hAnsi="GHEA Grapalat" w:hint="eastAsia"/>
          <w:i/>
          <w:sz w:val="20"/>
          <w:szCs w:val="20"/>
        </w:rPr>
        <w:t>за</w:t>
      </w:r>
      <w:r w:rsidRPr="004D0297">
        <w:rPr>
          <w:rFonts w:ascii="GHEA Grapalat" w:hAnsi="GHEA Grapalat"/>
          <w:i/>
          <w:sz w:val="20"/>
          <w:szCs w:val="20"/>
        </w:rPr>
        <w:t xml:space="preserve"> 3 </w:t>
      </w:r>
      <w:r w:rsidRPr="004D0297">
        <w:rPr>
          <w:rFonts w:ascii="GHEA Grapalat" w:hAnsi="GHEA Grapalat" w:hint="eastAsia"/>
          <w:i/>
          <w:sz w:val="20"/>
          <w:szCs w:val="20"/>
        </w:rPr>
        <w:t>часа</w:t>
      </w:r>
      <w:r w:rsidRPr="004D0297">
        <w:rPr>
          <w:rFonts w:ascii="GHEA Grapalat" w:hAnsi="GHEA Grapalat"/>
          <w:i/>
          <w:sz w:val="20"/>
          <w:szCs w:val="20"/>
        </w:rPr>
        <w:t xml:space="preserve"> </w:t>
      </w:r>
      <w:r w:rsidRPr="004D0297">
        <w:rPr>
          <w:rFonts w:ascii="GHEA Grapalat" w:hAnsi="GHEA Grapalat" w:hint="eastAsia"/>
          <w:i/>
          <w:sz w:val="20"/>
          <w:szCs w:val="20"/>
        </w:rPr>
        <w:t>до</w:t>
      </w:r>
      <w:r w:rsidRPr="004D0297">
        <w:rPr>
          <w:rFonts w:ascii="GHEA Grapalat" w:hAnsi="GHEA Grapalat"/>
          <w:i/>
          <w:sz w:val="20"/>
          <w:szCs w:val="20"/>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BD00F4" w14:textId="77777777" w:rsidR="00172C97" w:rsidRPr="004D0297" w:rsidRDefault="00172C97" w:rsidP="00BC47C4">
      <w:pPr>
        <w:widowControl w:val="0"/>
        <w:tabs>
          <w:tab w:val="left" w:pos="1134"/>
        </w:tabs>
        <w:spacing w:after="160"/>
        <w:ind w:firstLine="142"/>
        <w:jc w:val="both"/>
        <w:rPr>
          <w:rFonts w:ascii="GHEA Grapalat" w:hAnsi="GHEA Grapalat"/>
          <w:i/>
          <w:sz w:val="20"/>
          <w:szCs w:val="20"/>
        </w:rPr>
      </w:pPr>
      <w:r w:rsidRPr="004D0297">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2DA495D" w14:textId="77777777" w:rsidR="00172C97" w:rsidRPr="004D0297" w:rsidRDefault="00172C97" w:rsidP="00BC47C4">
      <w:pPr>
        <w:pStyle w:val="FootnoteText"/>
        <w:jc w:val="both"/>
        <w:rPr>
          <w:rFonts w:ascii="GHEA Grapalat" w:hAnsi="GHEA Grapalat"/>
          <w:i/>
        </w:rPr>
      </w:pPr>
      <w:r w:rsidRPr="004D0297">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p w14:paraId="7B3D3B84" w14:textId="77777777" w:rsidR="00172C97" w:rsidRPr="004D0297" w:rsidRDefault="00172C97">
      <w:pPr>
        <w:pStyle w:val="FootnoteText"/>
      </w:pPr>
    </w:p>
  </w:footnote>
  <w:footnote w:id="3">
    <w:p w14:paraId="772122C6" w14:textId="77777777" w:rsidR="00172C97" w:rsidRDefault="00172C97" w:rsidP="001144D1">
      <w:pPr>
        <w:widowControl w:val="0"/>
        <w:jc w:val="both"/>
        <w:rPr>
          <w:rFonts w:ascii="GHEA Grapalat" w:hAnsi="GHEA Grapalat"/>
          <w:i/>
          <w:sz w:val="20"/>
          <w:szCs w:val="20"/>
        </w:rPr>
      </w:pPr>
      <w:r>
        <w:rPr>
          <w:rStyle w:val="FootnoteReference"/>
        </w:rPr>
        <w:t>6</w:t>
      </w:r>
      <w: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если</w:t>
      </w:r>
      <w:r w:rsidRPr="00B56E91">
        <w:rPr>
          <w:rFonts w:ascii="GHEA Grapalat" w:hAnsi="GHEA Grapalat"/>
          <w:i/>
          <w:sz w:val="20"/>
          <w:szCs w:val="20"/>
        </w:rPr>
        <w:t>:</w:t>
      </w:r>
      <w:r w:rsidRPr="00BC07EB">
        <w:rPr>
          <w:rFonts w:ascii="GHEA Grapalat" w:hAnsi="GHEA Grapalat"/>
          <w:i/>
          <w:sz w:val="20"/>
          <w:szCs w:val="20"/>
        </w:rPr>
        <w:t xml:space="preserve"> </w:t>
      </w:r>
    </w:p>
    <w:p w14:paraId="4D3FEE74" w14:textId="77777777" w:rsidR="00172C97" w:rsidRDefault="00172C97" w:rsidP="001144D1">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процедура закупки организована на основании</w:t>
      </w:r>
      <w:ins w:id="6" w:author="Vardan" w:date="2022-10-29T21:57:00Z">
        <w:r>
          <w:rPr>
            <w:rFonts w:ascii="GHEA Grapalat" w:hAnsi="GHEA Grapalat"/>
            <w:i/>
            <w:sz w:val="20"/>
            <w:szCs w:val="20"/>
          </w:rPr>
          <w:t xml:space="preserve"> </w:t>
        </w:r>
      </w:ins>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w:t>
      </w:r>
      <w:r>
        <w:rPr>
          <w:rFonts w:ascii="GHEA Grapalat" w:hAnsi="GHEA Grapalat"/>
          <w:i/>
          <w:sz w:val="20"/>
          <w:szCs w:val="20"/>
        </w:rPr>
        <w:t xml:space="preserve"> </w:t>
      </w:r>
    </w:p>
    <w:p w14:paraId="28ABC0F8" w14:textId="77777777" w:rsidR="00172C97" w:rsidRPr="001144D1" w:rsidRDefault="00172C97" w:rsidP="00936FBF">
      <w:pPr>
        <w:widowControl w:val="0"/>
        <w:tabs>
          <w:tab w:val="left" w:pos="142"/>
        </w:tabs>
        <w:ind w:left="142" w:hanging="142"/>
        <w:jc w:val="both"/>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4">
    <w:p w14:paraId="6016A1FD" w14:textId="77777777" w:rsidR="00172C97" w:rsidRPr="008157B2" w:rsidRDefault="00172C97" w:rsidP="00B351F5">
      <w:pPr>
        <w:pStyle w:val="FootnoteText"/>
        <w:rPr>
          <w:ins w:id="10" w:author="Vardan" w:date="2022-10-29T22:04:00Z"/>
          <w:rFonts w:ascii="GHEA Grapalat" w:hAnsi="GHEA Grapalat"/>
          <w:i/>
          <w:sz w:val="18"/>
          <w:szCs w:val="18"/>
        </w:rPr>
      </w:pPr>
      <w:r w:rsidRPr="008157B2">
        <w:rPr>
          <w:rStyle w:val="FootnoteReference"/>
          <w:sz w:val="18"/>
          <w:szCs w:val="18"/>
        </w:rPr>
        <w:t>9</w:t>
      </w:r>
      <w:r w:rsidRPr="008157B2">
        <w:rPr>
          <w:sz w:val="18"/>
          <w:szCs w:val="18"/>
        </w:rPr>
        <w:t xml:space="preserve"> </w:t>
      </w:r>
      <w:r w:rsidRPr="008157B2">
        <w:rPr>
          <w:rFonts w:ascii="GHEA Grapalat" w:hAnsi="GHEA Grapalat"/>
          <w:i/>
          <w:sz w:val="18"/>
          <w:szCs w:val="18"/>
        </w:rPr>
        <w:t>Настоящий пункт исключается из приглашения, если процедура закупки не организуется по лотам</w:t>
      </w:r>
    </w:p>
    <w:p w14:paraId="5F515414" w14:textId="77777777" w:rsidR="00172C97" w:rsidRPr="008157B2" w:rsidRDefault="00172C97" w:rsidP="00B5040C">
      <w:pPr>
        <w:pStyle w:val="FootnoteText"/>
        <w:rPr>
          <w:rFonts w:ascii="GHEA Grapalat" w:hAnsi="GHEA Grapalat"/>
          <w:i/>
          <w:sz w:val="18"/>
          <w:szCs w:val="18"/>
        </w:rPr>
      </w:pPr>
      <w:r w:rsidRPr="008157B2">
        <w:rPr>
          <w:rFonts w:ascii="GHEA Grapalat" w:hAnsi="GHEA Grapalat"/>
          <w:i/>
          <w:sz w:val="18"/>
          <w:szCs w:val="18"/>
          <w:vertAlign w:val="superscript"/>
        </w:rPr>
        <w:t>9.1</w:t>
      </w:r>
      <w:r w:rsidRPr="008157B2">
        <w:rPr>
          <w:rFonts w:ascii="GHEA Grapalat" w:hAnsi="GHEA Grapalat"/>
          <w:i/>
          <w:sz w:val="18"/>
          <w:szCs w:val="18"/>
        </w:rPr>
        <w:t>Последний абзац пункта 7.1 снимается из приглашения, если процедура закупки не организована на основании пункта 2 части 6 статьи 15 Закона.</w:t>
      </w:r>
    </w:p>
    <w:p w14:paraId="4E13760E" w14:textId="77777777" w:rsidR="00172C97" w:rsidRPr="008157B2" w:rsidRDefault="00172C97" w:rsidP="00E70ECB">
      <w:pPr>
        <w:pStyle w:val="FootnoteText"/>
        <w:jc w:val="both"/>
        <w:rPr>
          <w:rFonts w:asciiTheme="minorHAnsi" w:hAnsiTheme="minorHAnsi"/>
          <w:sz w:val="18"/>
          <w:szCs w:val="18"/>
        </w:rPr>
      </w:pPr>
      <w:r w:rsidRPr="008157B2">
        <w:rPr>
          <w:rFonts w:ascii="GHEA Grapalat" w:hAnsi="GHEA Grapalat"/>
          <w:i/>
          <w:sz w:val="18"/>
          <w:szCs w:val="18"/>
          <w:vertAlign w:val="superscript"/>
        </w:rPr>
        <w:t>9.2</w:t>
      </w:r>
      <w:r w:rsidRPr="008157B2">
        <w:rPr>
          <w:rFonts w:ascii="GHEA Grapalat" w:hAnsi="GHEA Grapalat"/>
          <w:i/>
          <w:sz w:val="18"/>
          <w:szCs w:val="18"/>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закупаемой в рамках данной процедуры услуги превышает 25 млн. драмов РА, то в пункте 7.4 слова &lt;&lt;90</w:t>
      </w:r>
      <w:r w:rsidRPr="008157B2">
        <w:rPr>
          <w:rFonts w:ascii="Courier New" w:hAnsi="Courier New" w:cs="Courier New"/>
          <w:i/>
          <w:sz w:val="18"/>
          <w:szCs w:val="18"/>
        </w:rPr>
        <w:t> </w:t>
      </w:r>
      <w:r w:rsidRPr="008157B2">
        <w:rPr>
          <w:rFonts w:ascii="GHEA Grapalat" w:hAnsi="GHEA Grapalat"/>
          <w:i/>
          <w:sz w:val="18"/>
          <w:szCs w:val="18"/>
        </w:rPr>
        <w:t>(девяноста) рабочих дней&gt;&gt; заменяются  словами &lt;&lt; 120 (сто двадцати) рабочих дней&gt;&gt; .</w:t>
      </w:r>
    </w:p>
    <w:p w14:paraId="5BA4DB6A" w14:textId="77777777" w:rsidR="00172C97" w:rsidRPr="008157B2" w:rsidRDefault="00172C97" w:rsidP="00E70ECB">
      <w:pPr>
        <w:pStyle w:val="FootnoteText"/>
        <w:jc w:val="both"/>
      </w:pPr>
    </w:p>
    <w:p w14:paraId="5E8253AA" w14:textId="77777777" w:rsidR="00172C97" w:rsidRPr="000811C1" w:rsidRDefault="00172C97">
      <w:pPr>
        <w:pStyle w:val="FootnoteText"/>
        <w:rPr>
          <w:rFonts w:asciiTheme="minorHAnsi" w:hAnsiTheme="minorHAnsi"/>
        </w:rPr>
      </w:pPr>
    </w:p>
  </w:footnote>
  <w:footnote w:id="5">
    <w:p w14:paraId="48D078A6" w14:textId="77777777" w:rsidR="00172C97" w:rsidRPr="008842CE" w:rsidRDefault="00172C97"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00B1549F" w14:textId="77777777" w:rsidR="00172C97" w:rsidRPr="000811C1" w:rsidRDefault="00172C97">
      <w:pPr>
        <w:pStyle w:val="FootnoteText"/>
        <w:rPr>
          <w:lang w:val="af-ZA"/>
        </w:rPr>
      </w:pPr>
    </w:p>
  </w:footnote>
  <w:footnote w:id="6">
    <w:p w14:paraId="2E0802D9" w14:textId="77777777" w:rsidR="00172C97" w:rsidRPr="00511966" w:rsidRDefault="00172C97" w:rsidP="00C67FAB">
      <w:pPr>
        <w:pStyle w:val="FootnoteText"/>
        <w:jc w:val="both"/>
        <w:rPr>
          <w:rFonts w:ascii="GHEA Grapalat" w:hAnsi="GHEA Grapalat"/>
          <w:i/>
        </w:rPr>
      </w:pPr>
      <w:r>
        <w:rPr>
          <w:rStyle w:val="FootnoteReference"/>
        </w:rPr>
        <w:t>13</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 xml:space="preserve">25 </w:t>
      </w:r>
      <w:r w:rsidRPr="00C67FAB">
        <w:rPr>
          <w:rFonts w:ascii="GHEA Grapalat" w:hAnsi="GHEA Grapalat"/>
          <w:i/>
        </w:rPr>
        <w:t>млн. драмов РА</w:t>
      </w:r>
      <w:r>
        <w:rPr>
          <w:rFonts w:ascii="GHEA Grapalat" w:hAnsi="GHEA Grapalat"/>
          <w:i/>
        </w:rPr>
        <w:t xml:space="preserve"> </w:t>
      </w:r>
      <w:r w:rsidRPr="00604D2E">
        <w:rPr>
          <w:rFonts w:ascii="GHEA Grapalat" w:hAnsi="GHEA Grapalat"/>
          <w:i/>
        </w:rPr>
        <w:t>и предметом закупки не являются услуги по экспертизе проектной документации необходимой для выполнения строительных программ,</w:t>
      </w:r>
      <w:r>
        <w:rPr>
          <w:rFonts w:ascii="GHEA Grapalat" w:hAnsi="GHEA Grapalat"/>
          <w:i/>
        </w:rPr>
        <w:t xml:space="preserve">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5D1AD9">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7">
    <w:p w14:paraId="04620352" w14:textId="77777777" w:rsidR="00172C97" w:rsidRPr="008E4439" w:rsidRDefault="00172C97" w:rsidP="00172C97">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3F262084" w14:textId="77777777" w:rsidR="00172C97" w:rsidRPr="000811C1" w:rsidRDefault="00172C97" w:rsidP="00172C97">
      <w:pPr>
        <w:pStyle w:val="FootnoteText"/>
        <w:rPr>
          <w:rFonts w:ascii="Sylfaen" w:hAnsi="Sylfaen"/>
          <w:sz w:val="18"/>
          <w:szCs w:val="18"/>
        </w:rPr>
      </w:pPr>
    </w:p>
  </w:footnote>
  <w:footnote w:id="8">
    <w:p w14:paraId="34BA413B" w14:textId="77777777" w:rsidR="00172C97" w:rsidRPr="00A31673" w:rsidRDefault="00172C97">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14:paraId="11088A26" w14:textId="77777777" w:rsidR="00172C97" w:rsidRDefault="00172C97" w:rsidP="006B3E56">
      <w:pPr>
        <w:jc w:val="both"/>
      </w:pPr>
    </w:p>
    <w:p w14:paraId="0FA88E1A" w14:textId="77777777" w:rsidR="00172C97" w:rsidRPr="008444F1" w:rsidRDefault="00172C97" w:rsidP="006B3E56">
      <w:pPr>
        <w:jc w:val="both"/>
        <w:rPr>
          <w:i/>
        </w:rPr>
      </w:pPr>
    </w:p>
    <w:p w14:paraId="50603B0F" w14:textId="77777777" w:rsidR="00172C97" w:rsidRPr="00B1013B" w:rsidRDefault="00172C97"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16C69075" w14:textId="77777777" w:rsidR="00172C97" w:rsidRPr="00B1013B" w:rsidRDefault="00172C97"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5AA0A275" w14:textId="77777777" w:rsidR="00172C97" w:rsidRPr="00B1013B" w:rsidRDefault="00172C97"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F85470E" w14:textId="77777777" w:rsidR="00172C97" w:rsidRDefault="00172C97" w:rsidP="006B3E56">
      <w:pPr>
        <w:jc w:val="both"/>
        <w:rPr>
          <w:rFonts w:ascii="GHEA Grapalat" w:hAnsi="GHEA Grapalat"/>
          <w:sz w:val="20"/>
          <w:szCs w:val="20"/>
          <w:lang w:val="af-ZA"/>
        </w:rPr>
      </w:pPr>
    </w:p>
    <w:p w14:paraId="1703DB26" w14:textId="77777777" w:rsidR="00172C97" w:rsidRDefault="00172C97" w:rsidP="006B3E56">
      <w:pPr>
        <w:pStyle w:val="FootnoteText"/>
        <w:rPr>
          <w:rFonts w:asciiTheme="minorHAnsi" w:hAnsiTheme="minorHAnsi"/>
          <w:lang w:val="af-ZA"/>
        </w:rPr>
      </w:pPr>
    </w:p>
  </w:footnote>
  <w:footnote w:id="10">
    <w:p w14:paraId="09FB0C56" w14:textId="77777777" w:rsidR="00172C97" w:rsidRPr="00D3436F" w:rsidRDefault="00172C97"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F14F650" w14:textId="77777777" w:rsidR="00172C97" w:rsidRPr="00D3436F" w:rsidRDefault="00172C97">
      <w:pPr>
        <w:pStyle w:val="FootnoteText"/>
        <w:rPr>
          <w:lang w:val="es-ES"/>
        </w:rPr>
      </w:pPr>
    </w:p>
  </w:footnote>
  <w:footnote w:id="11">
    <w:p w14:paraId="5161A604" w14:textId="77777777" w:rsidR="00172C97" w:rsidRPr="006F5F33" w:rsidRDefault="00172C97"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14:paraId="72C10220" w14:textId="77777777" w:rsidR="00172C97" w:rsidRPr="006F5F33" w:rsidRDefault="00172C97"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14:paraId="717B7471" w14:textId="77777777" w:rsidR="00172C97" w:rsidRPr="006F5F33" w:rsidRDefault="00172C97"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14:paraId="6D546943" w14:textId="77777777" w:rsidR="00172C97" w:rsidRPr="00E40AC8" w:rsidRDefault="00172C97" w:rsidP="003B2F27">
      <w:pPr>
        <w:pStyle w:val="FootnoteText"/>
        <w:jc w:val="both"/>
      </w:pPr>
      <w:r>
        <w:rPr>
          <w:rStyle w:val="FootnoteReference"/>
        </w:rPr>
        <w:t>*</w:t>
      </w:r>
      <w:r>
        <w:t xml:space="preserve"> </w:t>
      </w:r>
      <w:r w:rsidRPr="00AD29CE">
        <w:rPr>
          <w:rFonts w:ascii="GHEA Grapalat" w:hAnsi="GHEA Grapalat"/>
          <w:i/>
        </w:rPr>
        <w:t xml:space="preserve">Oкончательный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5">
    <w:p w14:paraId="5A570F8C" w14:textId="77777777" w:rsidR="00172C97" w:rsidRPr="00E40AC8" w:rsidRDefault="00172C97" w:rsidP="003B2F27">
      <w:pPr>
        <w:pStyle w:val="FootnoteText"/>
        <w:jc w:val="both"/>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AD29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16">
    <w:p w14:paraId="58FC5064" w14:textId="77777777" w:rsidR="00172C97" w:rsidRPr="00CA2754" w:rsidRDefault="00172C97"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62A4E0B2" w14:textId="77777777" w:rsidR="00172C97" w:rsidRPr="00CA2754" w:rsidRDefault="00172C97" w:rsidP="003B2F27">
      <w:pPr>
        <w:pStyle w:val="FootnoteText"/>
        <w:jc w:val="both"/>
        <w:rPr>
          <w:sz w:val="2"/>
          <w:szCs w:val="2"/>
        </w:rPr>
      </w:pPr>
    </w:p>
  </w:footnote>
  <w:footnote w:id="17">
    <w:p w14:paraId="6A4CFABB" w14:textId="77777777" w:rsidR="00172C97" w:rsidRPr="00CA2754" w:rsidRDefault="00172C97" w:rsidP="003B2F27">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3F162FA"/>
    <w:multiLevelType w:val="hybridMultilevel"/>
    <w:tmpl w:val="1F9022DC"/>
    <w:lvl w:ilvl="0" w:tplc="718C615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6A634E3"/>
    <w:multiLevelType w:val="hybridMultilevel"/>
    <w:tmpl w:val="775209D0"/>
    <w:lvl w:ilvl="0" w:tplc="FFFFFFFF">
      <w:start w:val="1"/>
      <w:numFmt w:val="upperRoman"/>
      <w:lvlText w:val="%1."/>
      <w:lvlJc w:val="left"/>
      <w:pPr>
        <w:ind w:left="1008" w:hanging="720"/>
      </w:pPr>
      <w:rPr>
        <w:rFonts w:hint="default"/>
      </w:rPr>
    </w:lvl>
    <w:lvl w:ilvl="1" w:tplc="FFFFFFFF" w:tentative="1">
      <w:start w:val="1"/>
      <w:numFmt w:val="lowerLetter"/>
      <w:lvlText w:val="%2."/>
      <w:lvlJc w:val="left"/>
      <w:pPr>
        <w:ind w:left="1368" w:hanging="360"/>
      </w:pPr>
    </w:lvl>
    <w:lvl w:ilvl="2" w:tplc="FFFFFFFF" w:tentative="1">
      <w:start w:val="1"/>
      <w:numFmt w:val="lowerRoman"/>
      <w:lvlText w:val="%3."/>
      <w:lvlJc w:val="right"/>
      <w:pPr>
        <w:ind w:left="2088" w:hanging="180"/>
      </w:p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5" w15:restartNumberingAfterBreak="0">
    <w:nsid w:val="07BB3184"/>
    <w:multiLevelType w:val="hybridMultilevel"/>
    <w:tmpl w:val="775209D0"/>
    <w:lvl w:ilvl="0" w:tplc="D7CC51D2">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97E68D0"/>
    <w:multiLevelType w:val="hybridMultilevel"/>
    <w:tmpl w:val="7D26845C"/>
    <w:lvl w:ilvl="0" w:tplc="7E340DE4">
      <w:start w:val="1"/>
      <w:numFmt w:val="decimal"/>
      <w:lvlText w:val="%1."/>
      <w:lvlJc w:val="left"/>
      <w:pPr>
        <w:ind w:left="1080" w:hanging="360"/>
      </w:pPr>
      <w:rPr>
        <w:rFonts w:ascii="Arial Armenian" w:hAnsi="Arial Armeni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FC2805"/>
    <w:multiLevelType w:val="hybridMultilevel"/>
    <w:tmpl w:val="775209D0"/>
    <w:lvl w:ilvl="0" w:tplc="D7CC51D2">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B113117"/>
    <w:multiLevelType w:val="hybridMultilevel"/>
    <w:tmpl w:val="43349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A34D2C"/>
    <w:multiLevelType w:val="hybridMultilevel"/>
    <w:tmpl w:val="8B9208E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DC60552"/>
    <w:multiLevelType w:val="multilevel"/>
    <w:tmpl w:val="96467248"/>
    <w:lvl w:ilvl="0">
      <w:start w:val="1"/>
      <w:numFmt w:val="decimal"/>
      <w:lvlText w:val="%1"/>
      <w:lvlJc w:val="left"/>
      <w:pPr>
        <w:ind w:left="360" w:hanging="360"/>
      </w:pPr>
      <w:rPr>
        <w:rFonts w:cs="Arial Armenian" w:hint="default"/>
      </w:rPr>
    </w:lvl>
    <w:lvl w:ilvl="1">
      <w:start w:val="1"/>
      <w:numFmt w:val="decimal"/>
      <w:lvlText w:val="%1.%2"/>
      <w:lvlJc w:val="left"/>
      <w:pPr>
        <w:ind w:left="720" w:hanging="360"/>
      </w:pPr>
      <w:rPr>
        <w:rFonts w:cs="Arial Armenian" w:hint="default"/>
      </w:rPr>
    </w:lvl>
    <w:lvl w:ilvl="2">
      <w:start w:val="1"/>
      <w:numFmt w:val="decimal"/>
      <w:lvlText w:val="%1.%2.%3"/>
      <w:lvlJc w:val="left"/>
      <w:pPr>
        <w:ind w:left="1440" w:hanging="720"/>
      </w:pPr>
      <w:rPr>
        <w:rFonts w:cs="Arial Armenian" w:hint="default"/>
      </w:rPr>
    </w:lvl>
    <w:lvl w:ilvl="3">
      <w:start w:val="1"/>
      <w:numFmt w:val="decimal"/>
      <w:lvlText w:val="%1.%2.%3.%4"/>
      <w:lvlJc w:val="left"/>
      <w:pPr>
        <w:ind w:left="1800" w:hanging="720"/>
      </w:pPr>
      <w:rPr>
        <w:rFonts w:cs="Arial Armenian" w:hint="default"/>
      </w:rPr>
    </w:lvl>
    <w:lvl w:ilvl="4">
      <w:start w:val="1"/>
      <w:numFmt w:val="decimal"/>
      <w:lvlText w:val="%1.%2.%3.%4.%5"/>
      <w:lvlJc w:val="left"/>
      <w:pPr>
        <w:ind w:left="2520" w:hanging="1080"/>
      </w:pPr>
      <w:rPr>
        <w:rFonts w:cs="Arial Armenian" w:hint="default"/>
      </w:rPr>
    </w:lvl>
    <w:lvl w:ilvl="5">
      <w:start w:val="1"/>
      <w:numFmt w:val="decimal"/>
      <w:lvlText w:val="%1.%2.%3.%4.%5.%6"/>
      <w:lvlJc w:val="left"/>
      <w:pPr>
        <w:ind w:left="2880" w:hanging="1080"/>
      </w:pPr>
      <w:rPr>
        <w:rFonts w:cs="Arial Armenian" w:hint="default"/>
      </w:rPr>
    </w:lvl>
    <w:lvl w:ilvl="6">
      <w:start w:val="1"/>
      <w:numFmt w:val="decimal"/>
      <w:lvlText w:val="%1.%2.%3.%4.%5.%6.%7"/>
      <w:lvlJc w:val="left"/>
      <w:pPr>
        <w:ind w:left="3600" w:hanging="1440"/>
      </w:pPr>
      <w:rPr>
        <w:rFonts w:cs="Arial Armenian" w:hint="default"/>
      </w:rPr>
    </w:lvl>
    <w:lvl w:ilvl="7">
      <w:start w:val="1"/>
      <w:numFmt w:val="decimal"/>
      <w:lvlText w:val="%1.%2.%3.%4.%5.%6.%7.%8"/>
      <w:lvlJc w:val="left"/>
      <w:pPr>
        <w:ind w:left="3960" w:hanging="1440"/>
      </w:pPr>
      <w:rPr>
        <w:rFonts w:cs="Arial Armenian" w:hint="default"/>
      </w:rPr>
    </w:lvl>
    <w:lvl w:ilvl="8">
      <w:start w:val="1"/>
      <w:numFmt w:val="decimal"/>
      <w:lvlText w:val="%1.%2.%3.%4.%5.%6.%7.%8.%9"/>
      <w:lvlJc w:val="left"/>
      <w:pPr>
        <w:ind w:left="4680" w:hanging="1800"/>
      </w:pPr>
      <w:rPr>
        <w:rFonts w:cs="Arial Armenian" w:hint="default"/>
      </w:rPr>
    </w:lvl>
  </w:abstractNum>
  <w:abstractNum w:abstractNumId="13"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9"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06422A4"/>
    <w:multiLevelType w:val="hybridMultilevel"/>
    <w:tmpl w:val="0A20BA78"/>
    <w:lvl w:ilvl="0" w:tplc="7E340DE4">
      <w:start w:val="1"/>
      <w:numFmt w:val="decimal"/>
      <w:lvlText w:val="%1."/>
      <w:lvlJc w:val="left"/>
      <w:pPr>
        <w:ind w:left="644" w:hanging="360"/>
      </w:pPr>
      <w:rPr>
        <w:rFonts w:ascii="Arial Armenian" w:hAnsi="Arial Armeni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3B1F60E2"/>
    <w:multiLevelType w:val="hybridMultilevel"/>
    <w:tmpl w:val="8FB48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4B90187D"/>
    <w:multiLevelType w:val="hybridMultilevel"/>
    <w:tmpl w:val="775209D0"/>
    <w:lvl w:ilvl="0" w:tplc="D7CC51D2">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537B6A3D"/>
    <w:multiLevelType w:val="hybridMultilevel"/>
    <w:tmpl w:val="DC8EDE9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2" w15:restartNumberingAfterBreak="0">
    <w:nsid w:val="56D90916"/>
    <w:multiLevelType w:val="hybridMultilevel"/>
    <w:tmpl w:val="6F220C4E"/>
    <w:lvl w:ilvl="0" w:tplc="1C9CFDF6">
      <w:start w:val="2"/>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5" w15:restartNumberingAfterBreak="0">
    <w:nsid w:val="5D066AA0"/>
    <w:multiLevelType w:val="hybridMultilevel"/>
    <w:tmpl w:val="528656B6"/>
    <w:lvl w:ilvl="0" w:tplc="0419000F">
      <w:start w:val="3"/>
      <w:numFmt w:val="decimal"/>
      <w:lvlText w:val="%1."/>
      <w:lvlJc w:val="left"/>
      <w:pPr>
        <w:tabs>
          <w:tab w:val="num" w:pos="720"/>
        </w:tabs>
        <w:ind w:left="720" w:hanging="360"/>
      </w:pPr>
      <w:rPr>
        <w:rFonts w:hint="default"/>
      </w:rPr>
    </w:lvl>
    <w:lvl w:ilvl="1" w:tplc="09AEBC10">
      <w:start w:val="150"/>
      <w:numFmt w:val="bullet"/>
      <w:lvlText w:val="–"/>
      <w:lvlJc w:val="left"/>
      <w:pPr>
        <w:ind w:left="1440" w:hanging="360"/>
      </w:pPr>
      <w:rPr>
        <w:rFonts w:ascii="Times Armenian Unicode" w:eastAsia="MS Mincho" w:hAnsi="Times Armenian Unicode" w:cs="Times New Roman" w:hint="default"/>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786"/>
        </w:tabs>
        <w:ind w:left="786"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D8A3CF6"/>
    <w:multiLevelType w:val="hybridMultilevel"/>
    <w:tmpl w:val="DEDE67EC"/>
    <w:lvl w:ilvl="0" w:tplc="C45C7F04">
      <w:start w:val="30"/>
      <w:numFmt w:val="bullet"/>
      <w:lvlText w:val="–"/>
      <w:lvlJc w:val="left"/>
      <w:pPr>
        <w:ind w:left="720" w:hanging="360"/>
      </w:pPr>
      <w:rPr>
        <w:rFonts w:ascii="Times Armenian Unicode" w:eastAsia="MS Mincho" w:hAnsi="Times Armenian Unicode"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8"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3" w15:restartNumberingAfterBreak="0">
    <w:nsid w:val="6DD7177C"/>
    <w:multiLevelType w:val="hybridMultilevel"/>
    <w:tmpl w:val="4CD61868"/>
    <w:lvl w:ilvl="0" w:tplc="9DB6DE3A">
      <w:start w:val="1"/>
      <w:numFmt w:val="decimal"/>
      <w:lvlText w:val="%1)"/>
      <w:lvlJc w:val="left"/>
      <w:pPr>
        <w:ind w:left="648" w:hanging="360"/>
      </w:pPr>
      <w:rPr>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4"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FA319DD"/>
    <w:multiLevelType w:val="hybridMultilevel"/>
    <w:tmpl w:val="B91E4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7"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74131950">
    <w:abstractNumId w:val="33"/>
  </w:num>
  <w:num w:numId="2" w16cid:durableId="1169633971">
    <w:abstractNumId w:val="18"/>
  </w:num>
  <w:num w:numId="3" w16cid:durableId="731583090">
    <w:abstractNumId w:val="31"/>
  </w:num>
  <w:num w:numId="4" w16cid:durableId="35202546">
    <w:abstractNumId w:val="24"/>
  </w:num>
  <w:num w:numId="5" w16cid:durableId="1549880356">
    <w:abstractNumId w:val="39"/>
  </w:num>
  <w:num w:numId="6" w16cid:durableId="915431264">
    <w:abstractNumId w:val="33"/>
    <w:lvlOverride w:ilvl="0">
      <w:startOverride w:val="1"/>
    </w:lvlOverride>
    <w:lvlOverride w:ilvl="1"/>
    <w:lvlOverride w:ilvl="2"/>
    <w:lvlOverride w:ilvl="3"/>
    <w:lvlOverride w:ilvl="4"/>
    <w:lvlOverride w:ilvl="5"/>
    <w:lvlOverride w:ilvl="6"/>
    <w:lvlOverride w:ilvl="7"/>
    <w:lvlOverride w:ilvl="8"/>
  </w:num>
  <w:num w:numId="7" w16cid:durableId="5629553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094747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8307165">
    <w:abstractNumId w:val="27"/>
  </w:num>
  <w:num w:numId="10" w16cid:durableId="707727632">
    <w:abstractNumId w:val="13"/>
  </w:num>
  <w:num w:numId="11" w16cid:durableId="957835285">
    <w:abstractNumId w:val="16"/>
  </w:num>
  <w:num w:numId="12" w16cid:durableId="1039823314">
    <w:abstractNumId w:val="48"/>
  </w:num>
  <w:num w:numId="13" w16cid:durableId="1427072052">
    <w:abstractNumId w:val="42"/>
  </w:num>
  <w:num w:numId="14" w16cid:durableId="663969360">
    <w:abstractNumId w:val="21"/>
  </w:num>
  <w:num w:numId="15" w16cid:durableId="2030639388">
    <w:abstractNumId w:val="46"/>
  </w:num>
  <w:num w:numId="16" w16cid:durableId="2135057951">
    <w:abstractNumId w:val="23"/>
  </w:num>
  <w:num w:numId="17" w16cid:durableId="1799684639">
    <w:abstractNumId w:val="14"/>
  </w:num>
  <w:num w:numId="18" w16cid:durableId="644819958">
    <w:abstractNumId w:val="1"/>
  </w:num>
  <w:num w:numId="19" w16cid:durableId="953101740">
    <w:abstractNumId w:val="26"/>
  </w:num>
  <w:num w:numId="20" w16cid:durableId="968823053">
    <w:abstractNumId w:val="26"/>
  </w:num>
  <w:num w:numId="21" w16cid:durableId="110037480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54190678">
    <w:abstractNumId w:val="34"/>
  </w:num>
  <w:num w:numId="23" w16cid:durableId="111287877">
    <w:abstractNumId w:val="15"/>
  </w:num>
  <w:num w:numId="24" w16cid:durableId="597636299">
    <w:abstractNumId w:val="30"/>
  </w:num>
  <w:num w:numId="25" w16cid:durableId="1524706430">
    <w:abstractNumId w:val="20"/>
  </w:num>
  <w:num w:numId="26" w16cid:durableId="1961766354">
    <w:abstractNumId w:val="9"/>
  </w:num>
  <w:num w:numId="27" w16cid:durableId="1431076737">
    <w:abstractNumId w:val="7"/>
  </w:num>
  <w:num w:numId="28" w16cid:durableId="1083379866">
    <w:abstractNumId w:val="0"/>
  </w:num>
  <w:num w:numId="29" w16cid:durableId="657195505">
    <w:abstractNumId w:val="17"/>
  </w:num>
  <w:num w:numId="30" w16cid:durableId="1788894243">
    <w:abstractNumId w:val="41"/>
  </w:num>
  <w:num w:numId="31" w16cid:durableId="1308625730">
    <w:abstractNumId w:val="38"/>
  </w:num>
  <w:num w:numId="32" w16cid:durableId="1775131627">
    <w:abstractNumId w:val="37"/>
  </w:num>
  <w:num w:numId="33" w16cid:durableId="761487756">
    <w:abstractNumId w:val="47"/>
  </w:num>
  <w:num w:numId="34" w16cid:durableId="481969404">
    <w:abstractNumId w:val="40"/>
  </w:num>
  <w:num w:numId="35" w16cid:durableId="1537935011">
    <w:abstractNumId w:val="2"/>
  </w:num>
  <w:num w:numId="36" w16cid:durableId="701517294">
    <w:abstractNumId w:val="19"/>
  </w:num>
  <w:num w:numId="37" w16cid:durableId="704209505">
    <w:abstractNumId w:val="44"/>
  </w:num>
  <w:num w:numId="38" w16cid:durableId="2018772033">
    <w:abstractNumId w:val="45"/>
  </w:num>
  <w:num w:numId="39" w16cid:durableId="1844734847">
    <w:abstractNumId w:val="29"/>
  </w:num>
  <w:num w:numId="40" w16cid:durableId="1120954524">
    <w:abstractNumId w:val="11"/>
  </w:num>
  <w:num w:numId="41" w16cid:durableId="659164425">
    <w:abstractNumId w:val="22"/>
  </w:num>
  <w:num w:numId="42" w16cid:durableId="495415619">
    <w:abstractNumId w:val="12"/>
  </w:num>
  <w:num w:numId="43" w16cid:durableId="1511337051">
    <w:abstractNumId w:val="6"/>
  </w:num>
  <w:num w:numId="44" w16cid:durableId="1412700711">
    <w:abstractNumId w:val="43"/>
  </w:num>
  <w:num w:numId="45" w16cid:durableId="777215898">
    <w:abstractNumId w:val="35"/>
  </w:num>
  <w:num w:numId="46" w16cid:durableId="1014498098">
    <w:abstractNumId w:val="36"/>
  </w:num>
  <w:num w:numId="47" w16cid:durableId="1543060283">
    <w:abstractNumId w:val="3"/>
  </w:num>
  <w:num w:numId="48" w16cid:durableId="1763258307">
    <w:abstractNumId w:val="32"/>
  </w:num>
  <w:num w:numId="49" w16cid:durableId="463933547">
    <w:abstractNumId w:val="28"/>
  </w:num>
  <w:num w:numId="50" w16cid:durableId="1604535872">
    <w:abstractNumId w:val="5"/>
  </w:num>
  <w:num w:numId="51" w16cid:durableId="1882858300">
    <w:abstractNumId w:val="8"/>
  </w:num>
  <w:num w:numId="52" w16cid:durableId="1214779444">
    <w:abstractNumId w:val="10"/>
  </w:num>
  <w:num w:numId="53" w16cid:durableId="1186410607">
    <w:abstractNumId w:val="25"/>
  </w:num>
  <w:num w:numId="54" w16cid:durableId="73874467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58CF"/>
    <w:rsid w:val="00005D30"/>
    <w:rsid w:val="00005FDE"/>
    <w:rsid w:val="0000622A"/>
    <w:rsid w:val="00006494"/>
    <w:rsid w:val="000073F8"/>
    <w:rsid w:val="000076A1"/>
    <w:rsid w:val="00007734"/>
    <w:rsid w:val="0000776B"/>
    <w:rsid w:val="00010ECA"/>
    <w:rsid w:val="00011CB9"/>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358"/>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73EF"/>
    <w:rsid w:val="00047CDA"/>
    <w:rsid w:val="000506B2"/>
    <w:rsid w:val="00051490"/>
    <w:rsid w:val="00051B7F"/>
    <w:rsid w:val="00052084"/>
    <w:rsid w:val="000537FF"/>
    <w:rsid w:val="00053BFB"/>
    <w:rsid w:val="000540F1"/>
    <w:rsid w:val="00054F54"/>
    <w:rsid w:val="000550DA"/>
    <w:rsid w:val="00055129"/>
    <w:rsid w:val="00055195"/>
    <w:rsid w:val="0005522D"/>
    <w:rsid w:val="00055CC2"/>
    <w:rsid w:val="00056516"/>
    <w:rsid w:val="00056AB4"/>
    <w:rsid w:val="00057264"/>
    <w:rsid w:val="000575CC"/>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ED3"/>
    <w:rsid w:val="000822C1"/>
    <w:rsid w:val="00082ADC"/>
    <w:rsid w:val="00082DE0"/>
    <w:rsid w:val="00083476"/>
    <w:rsid w:val="00083558"/>
    <w:rsid w:val="0008386A"/>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323C"/>
    <w:rsid w:val="000A37CE"/>
    <w:rsid w:val="000A4FC5"/>
    <w:rsid w:val="000A5316"/>
    <w:rsid w:val="000A5B16"/>
    <w:rsid w:val="000A5F9E"/>
    <w:rsid w:val="000A6B75"/>
    <w:rsid w:val="000A72AD"/>
    <w:rsid w:val="000A7528"/>
    <w:rsid w:val="000B0287"/>
    <w:rsid w:val="000B033F"/>
    <w:rsid w:val="000B0B17"/>
    <w:rsid w:val="000B0EA2"/>
    <w:rsid w:val="000B1C12"/>
    <w:rsid w:val="000B259E"/>
    <w:rsid w:val="000B269D"/>
    <w:rsid w:val="000B2CFA"/>
    <w:rsid w:val="000B33B2"/>
    <w:rsid w:val="000B3864"/>
    <w:rsid w:val="000B3994"/>
    <w:rsid w:val="000B4D5D"/>
    <w:rsid w:val="000B56E7"/>
    <w:rsid w:val="000B6189"/>
    <w:rsid w:val="000B6A70"/>
    <w:rsid w:val="000B700B"/>
    <w:rsid w:val="000B751B"/>
    <w:rsid w:val="000B7641"/>
    <w:rsid w:val="000B7C54"/>
    <w:rsid w:val="000C062F"/>
    <w:rsid w:val="000C0A9D"/>
    <w:rsid w:val="000C165F"/>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23E2"/>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28B"/>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CB2"/>
    <w:rsid w:val="00144E38"/>
    <w:rsid w:val="00144F73"/>
    <w:rsid w:val="001458D6"/>
    <w:rsid w:val="00145CC3"/>
    <w:rsid w:val="00145EEE"/>
    <w:rsid w:val="00146685"/>
    <w:rsid w:val="00146FC5"/>
    <w:rsid w:val="00147CD0"/>
    <w:rsid w:val="00147F14"/>
    <w:rsid w:val="00147FD7"/>
    <w:rsid w:val="001507C1"/>
    <w:rsid w:val="00150D12"/>
    <w:rsid w:val="001514D1"/>
    <w:rsid w:val="001515DE"/>
    <w:rsid w:val="001522CE"/>
    <w:rsid w:val="00152564"/>
    <w:rsid w:val="00152788"/>
    <w:rsid w:val="00153078"/>
    <w:rsid w:val="00153A85"/>
    <w:rsid w:val="00153B9F"/>
    <w:rsid w:val="00153C87"/>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169"/>
    <w:rsid w:val="00171E80"/>
    <w:rsid w:val="001720DC"/>
    <w:rsid w:val="001723D6"/>
    <w:rsid w:val="001724D7"/>
    <w:rsid w:val="00172776"/>
    <w:rsid w:val="00172BC4"/>
    <w:rsid w:val="00172C97"/>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D3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41EC"/>
    <w:rsid w:val="001B45A9"/>
    <w:rsid w:val="001B478E"/>
    <w:rsid w:val="001B4CFF"/>
    <w:rsid w:val="001B5DD1"/>
    <w:rsid w:val="001B6807"/>
    <w:rsid w:val="001B6FCF"/>
    <w:rsid w:val="001C07C6"/>
    <w:rsid w:val="001C0849"/>
    <w:rsid w:val="001C1570"/>
    <w:rsid w:val="001C27A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DA0"/>
    <w:rsid w:val="00201F2E"/>
    <w:rsid w:val="00202F4D"/>
    <w:rsid w:val="002032CE"/>
    <w:rsid w:val="002035B5"/>
    <w:rsid w:val="0020385D"/>
    <w:rsid w:val="00203917"/>
    <w:rsid w:val="002046BF"/>
    <w:rsid w:val="002047CE"/>
    <w:rsid w:val="00204930"/>
    <w:rsid w:val="00204B03"/>
    <w:rsid w:val="00204E53"/>
    <w:rsid w:val="00204EEA"/>
    <w:rsid w:val="00205689"/>
    <w:rsid w:val="00205A1C"/>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50D8"/>
    <w:rsid w:val="0022515E"/>
    <w:rsid w:val="002252CD"/>
    <w:rsid w:val="00226412"/>
    <w:rsid w:val="00226D65"/>
    <w:rsid w:val="002273AD"/>
    <w:rsid w:val="0022770A"/>
    <w:rsid w:val="00227947"/>
    <w:rsid w:val="00227C9F"/>
    <w:rsid w:val="00230B12"/>
    <w:rsid w:val="00230C8F"/>
    <w:rsid w:val="0023130C"/>
    <w:rsid w:val="00232FE2"/>
    <w:rsid w:val="00233B5F"/>
    <w:rsid w:val="00233BB7"/>
    <w:rsid w:val="0023433D"/>
    <w:rsid w:val="00234B8B"/>
    <w:rsid w:val="002352DA"/>
    <w:rsid w:val="00235549"/>
    <w:rsid w:val="0023571C"/>
    <w:rsid w:val="00235D56"/>
    <w:rsid w:val="00235DAA"/>
    <w:rsid w:val="002369FB"/>
    <w:rsid w:val="00236B75"/>
    <w:rsid w:val="002370BC"/>
    <w:rsid w:val="0024027D"/>
    <w:rsid w:val="00240289"/>
    <w:rsid w:val="002406D8"/>
    <w:rsid w:val="0024186B"/>
    <w:rsid w:val="00241C72"/>
    <w:rsid w:val="00241F05"/>
    <w:rsid w:val="0024205E"/>
    <w:rsid w:val="00244B38"/>
    <w:rsid w:val="00246076"/>
    <w:rsid w:val="002461B3"/>
    <w:rsid w:val="0024701E"/>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F14"/>
    <w:rsid w:val="002805D6"/>
    <w:rsid w:val="002807DD"/>
    <w:rsid w:val="00280E91"/>
    <w:rsid w:val="00281D16"/>
    <w:rsid w:val="00282967"/>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1C95"/>
    <w:rsid w:val="002B24A4"/>
    <w:rsid w:val="002B24E8"/>
    <w:rsid w:val="002B32D6"/>
    <w:rsid w:val="002B372D"/>
    <w:rsid w:val="002B3E53"/>
    <w:rsid w:val="002B4457"/>
    <w:rsid w:val="002B4FD9"/>
    <w:rsid w:val="002B51FB"/>
    <w:rsid w:val="002B568E"/>
    <w:rsid w:val="002B5F87"/>
    <w:rsid w:val="002B612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51EC"/>
    <w:rsid w:val="002E530A"/>
    <w:rsid w:val="002E531D"/>
    <w:rsid w:val="002E5BEB"/>
    <w:rsid w:val="002E5BF4"/>
    <w:rsid w:val="002E5FDA"/>
    <w:rsid w:val="002E61C0"/>
    <w:rsid w:val="002E7097"/>
    <w:rsid w:val="002E727E"/>
    <w:rsid w:val="002E7418"/>
    <w:rsid w:val="002E7E9C"/>
    <w:rsid w:val="002E7EE1"/>
    <w:rsid w:val="002F0989"/>
    <w:rsid w:val="002F0DE0"/>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0561"/>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D4"/>
    <w:rsid w:val="003065C4"/>
    <w:rsid w:val="0030690E"/>
    <w:rsid w:val="00306C33"/>
    <w:rsid w:val="00307F3C"/>
    <w:rsid w:val="003101E4"/>
    <w:rsid w:val="00310A82"/>
    <w:rsid w:val="00310B6E"/>
    <w:rsid w:val="00310CF3"/>
    <w:rsid w:val="00310E9A"/>
    <w:rsid w:val="00310ED2"/>
    <w:rsid w:val="00311076"/>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1302"/>
    <w:rsid w:val="0036230B"/>
    <w:rsid w:val="003624C3"/>
    <w:rsid w:val="003629F7"/>
    <w:rsid w:val="00362C3A"/>
    <w:rsid w:val="00363298"/>
    <w:rsid w:val="00363335"/>
    <w:rsid w:val="00363627"/>
    <w:rsid w:val="00363E98"/>
    <w:rsid w:val="00364E7A"/>
    <w:rsid w:val="003650C5"/>
    <w:rsid w:val="0036520F"/>
    <w:rsid w:val="0036534A"/>
    <w:rsid w:val="003653B7"/>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A31"/>
    <w:rsid w:val="003A145D"/>
    <w:rsid w:val="003A1A43"/>
    <w:rsid w:val="003A1EBB"/>
    <w:rsid w:val="003A2BE0"/>
    <w:rsid w:val="003A2D11"/>
    <w:rsid w:val="003A337D"/>
    <w:rsid w:val="003A39AC"/>
    <w:rsid w:val="003A5049"/>
    <w:rsid w:val="003A5533"/>
    <w:rsid w:val="003A62A4"/>
    <w:rsid w:val="003A645E"/>
    <w:rsid w:val="003A6791"/>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EB1"/>
    <w:rsid w:val="003C202C"/>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7802"/>
    <w:rsid w:val="003F0293"/>
    <w:rsid w:val="003F1048"/>
    <w:rsid w:val="003F12F8"/>
    <w:rsid w:val="003F1EEA"/>
    <w:rsid w:val="003F208A"/>
    <w:rsid w:val="003F264A"/>
    <w:rsid w:val="003F28E4"/>
    <w:rsid w:val="003F300B"/>
    <w:rsid w:val="003F3FE8"/>
    <w:rsid w:val="003F4583"/>
    <w:rsid w:val="003F4C5E"/>
    <w:rsid w:val="003F60C4"/>
    <w:rsid w:val="003F6471"/>
    <w:rsid w:val="003F66A5"/>
    <w:rsid w:val="003F69E4"/>
    <w:rsid w:val="003F6CF8"/>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DC9"/>
    <w:rsid w:val="00444E87"/>
    <w:rsid w:val="0044556F"/>
    <w:rsid w:val="0044636C"/>
    <w:rsid w:val="0044660E"/>
    <w:rsid w:val="004466B7"/>
    <w:rsid w:val="00447373"/>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ED"/>
    <w:rsid w:val="00477E9F"/>
    <w:rsid w:val="00480162"/>
    <w:rsid w:val="0048059F"/>
    <w:rsid w:val="00480924"/>
    <w:rsid w:val="004813B3"/>
    <w:rsid w:val="004834BA"/>
    <w:rsid w:val="00483944"/>
    <w:rsid w:val="0048419C"/>
    <w:rsid w:val="00484FED"/>
    <w:rsid w:val="004859E2"/>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AE0"/>
    <w:rsid w:val="004C5CF3"/>
    <w:rsid w:val="004C73D9"/>
    <w:rsid w:val="004C78E7"/>
    <w:rsid w:val="004D0281"/>
    <w:rsid w:val="004D0297"/>
    <w:rsid w:val="004D07E4"/>
    <w:rsid w:val="004D0AE2"/>
    <w:rsid w:val="004D0EA7"/>
    <w:rsid w:val="004D141D"/>
    <w:rsid w:val="004D1746"/>
    <w:rsid w:val="004D1C32"/>
    <w:rsid w:val="004D1E87"/>
    <w:rsid w:val="004D25A6"/>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7C5"/>
    <w:rsid w:val="004E2FC6"/>
    <w:rsid w:val="004E42CF"/>
    <w:rsid w:val="004E442C"/>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8B4"/>
    <w:rsid w:val="004F78EF"/>
    <w:rsid w:val="004F7933"/>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2F01"/>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D9F"/>
    <w:rsid w:val="00544DC8"/>
    <w:rsid w:val="005457B4"/>
    <w:rsid w:val="00545F4E"/>
    <w:rsid w:val="0054752B"/>
    <w:rsid w:val="00547E62"/>
    <w:rsid w:val="005500CE"/>
    <w:rsid w:val="00550A62"/>
    <w:rsid w:val="00551887"/>
    <w:rsid w:val="005525A4"/>
    <w:rsid w:val="00552934"/>
    <w:rsid w:val="00552D6E"/>
    <w:rsid w:val="005537E1"/>
    <w:rsid w:val="005537F6"/>
    <w:rsid w:val="00553DFD"/>
    <w:rsid w:val="005544AC"/>
    <w:rsid w:val="00554D44"/>
    <w:rsid w:val="0055623A"/>
    <w:rsid w:val="00556285"/>
    <w:rsid w:val="005563D9"/>
    <w:rsid w:val="005578C9"/>
    <w:rsid w:val="00557E3D"/>
    <w:rsid w:val="005619FE"/>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BE7"/>
    <w:rsid w:val="00580F33"/>
    <w:rsid w:val="00581057"/>
    <w:rsid w:val="005816AA"/>
    <w:rsid w:val="0058298C"/>
    <w:rsid w:val="00582E63"/>
    <w:rsid w:val="00582FEB"/>
    <w:rsid w:val="00583092"/>
    <w:rsid w:val="00583117"/>
    <w:rsid w:val="0058391C"/>
    <w:rsid w:val="0058395E"/>
    <w:rsid w:val="00584166"/>
    <w:rsid w:val="0058416D"/>
    <w:rsid w:val="00584A70"/>
    <w:rsid w:val="005856C5"/>
    <w:rsid w:val="00585DD4"/>
    <w:rsid w:val="00585E16"/>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7E6"/>
    <w:rsid w:val="00595DFD"/>
    <w:rsid w:val="005960B4"/>
    <w:rsid w:val="0059636E"/>
    <w:rsid w:val="00596744"/>
    <w:rsid w:val="00596FF8"/>
    <w:rsid w:val="0059705D"/>
    <w:rsid w:val="0059727B"/>
    <w:rsid w:val="005A1236"/>
    <w:rsid w:val="005A2852"/>
    <w:rsid w:val="005A2B4E"/>
    <w:rsid w:val="005A2C26"/>
    <w:rsid w:val="005A3009"/>
    <w:rsid w:val="005A3A35"/>
    <w:rsid w:val="005A3D17"/>
    <w:rsid w:val="005A3DC6"/>
    <w:rsid w:val="005A3EB8"/>
    <w:rsid w:val="005A3EDC"/>
    <w:rsid w:val="005A405F"/>
    <w:rsid w:val="005A4324"/>
    <w:rsid w:val="005A57B8"/>
    <w:rsid w:val="005A6435"/>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A59"/>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C6C2A"/>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81A"/>
    <w:rsid w:val="005F590C"/>
    <w:rsid w:val="005F640A"/>
    <w:rsid w:val="005F68FA"/>
    <w:rsid w:val="005F68FC"/>
    <w:rsid w:val="005F696C"/>
    <w:rsid w:val="005F7C1D"/>
    <w:rsid w:val="00603EFC"/>
    <w:rsid w:val="006042F8"/>
    <w:rsid w:val="00604D2E"/>
    <w:rsid w:val="0060526C"/>
    <w:rsid w:val="00606328"/>
    <w:rsid w:val="006063B1"/>
    <w:rsid w:val="0060652B"/>
    <w:rsid w:val="00606B84"/>
    <w:rsid w:val="00607120"/>
    <w:rsid w:val="00607407"/>
    <w:rsid w:val="00607F7B"/>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4D1"/>
    <w:rsid w:val="0063094A"/>
    <w:rsid w:val="00630BF1"/>
    <w:rsid w:val="00630CC3"/>
    <w:rsid w:val="0063101C"/>
    <w:rsid w:val="00631432"/>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2773"/>
    <w:rsid w:val="0066349B"/>
    <w:rsid w:val="00665120"/>
    <w:rsid w:val="006657A3"/>
    <w:rsid w:val="006657EE"/>
    <w:rsid w:val="0066621D"/>
    <w:rsid w:val="006672E6"/>
    <w:rsid w:val="00667A56"/>
    <w:rsid w:val="00667C83"/>
    <w:rsid w:val="0067066B"/>
    <w:rsid w:val="00670B09"/>
    <w:rsid w:val="0067102D"/>
    <w:rsid w:val="00671061"/>
    <w:rsid w:val="00671A82"/>
    <w:rsid w:val="0067389F"/>
    <w:rsid w:val="00673BD3"/>
    <w:rsid w:val="00673D0A"/>
    <w:rsid w:val="00675436"/>
    <w:rsid w:val="00675740"/>
    <w:rsid w:val="0067579A"/>
    <w:rsid w:val="00675CA2"/>
    <w:rsid w:val="00675E0D"/>
    <w:rsid w:val="00676178"/>
    <w:rsid w:val="00677658"/>
    <w:rsid w:val="00681F45"/>
    <w:rsid w:val="00682931"/>
    <w:rsid w:val="00682E8D"/>
    <w:rsid w:val="00685962"/>
    <w:rsid w:val="00685A30"/>
    <w:rsid w:val="00685C48"/>
    <w:rsid w:val="00686472"/>
    <w:rsid w:val="0068697B"/>
    <w:rsid w:val="00687E34"/>
    <w:rsid w:val="0069036C"/>
    <w:rsid w:val="006906E8"/>
    <w:rsid w:val="00691009"/>
    <w:rsid w:val="006912BB"/>
    <w:rsid w:val="0069171B"/>
    <w:rsid w:val="00691B51"/>
    <w:rsid w:val="00692039"/>
    <w:rsid w:val="00692995"/>
    <w:rsid w:val="00692C09"/>
    <w:rsid w:val="00692FA3"/>
    <w:rsid w:val="00693101"/>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6D19"/>
    <w:rsid w:val="006B0116"/>
    <w:rsid w:val="006B0566"/>
    <w:rsid w:val="006B0B49"/>
    <w:rsid w:val="006B248E"/>
    <w:rsid w:val="006B2F02"/>
    <w:rsid w:val="006B3805"/>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AA"/>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A06"/>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A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C58"/>
    <w:rsid w:val="0072587C"/>
    <w:rsid w:val="00725ED3"/>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E9B"/>
    <w:rsid w:val="00761A4D"/>
    <w:rsid w:val="00762026"/>
    <w:rsid w:val="0076368E"/>
    <w:rsid w:val="007636C4"/>
    <w:rsid w:val="0076384C"/>
    <w:rsid w:val="00764224"/>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6B70"/>
    <w:rsid w:val="007A7025"/>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A92"/>
    <w:rsid w:val="007D3E45"/>
    <w:rsid w:val="007D4017"/>
    <w:rsid w:val="007D4470"/>
    <w:rsid w:val="007D4E09"/>
    <w:rsid w:val="007D716A"/>
    <w:rsid w:val="007D7707"/>
    <w:rsid w:val="007E009D"/>
    <w:rsid w:val="007E0E5F"/>
    <w:rsid w:val="007E0EA0"/>
    <w:rsid w:val="007E0EB8"/>
    <w:rsid w:val="007E15A7"/>
    <w:rsid w:val="007E17E2"/>
    <w:rsid w:val="007E238F"/>
    <w:rsid w:val="007E31D9"/>
    <w:rsid w:val="007E3AEE"/>
    <w:rsid w:val="007E4355"/>
    <w:rsid w:val="007E439C"/>
    <w:rsid w:val="007E46FE"/>
    <w:rsid w:val="007E4B42"/>
    <w:rsid w:val="007E4F8C"/>
    <w:rsid w:val="007E5696"/>
    <w:rsid w:val="007E6804"/>
    <w:rsid w:val="007E6A2A"/>
    <w:rsid w:val="007E6E01"/>
    <w:rsid w:val="007F12DE"/>
    <w:rsid w:val="007F1314"/>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76"/>
    <w:rsid w:val="00813595"/>
    <w:rsid w:val="0081372A"/>
    <w:rsid w:val="00814DBD"/>
    <w:rsid w:val="0081568C"/>
    <w:rsid w:val="008157B2"/>
    <w:rsid w:val="00816505"/>
    <w:rsid w:val="0081671C"/>
    <w:rsid w:val="00816D95"/>
    <w:rsid w:val="0081738C"/>
    <w:rsid w:val="00817CC5"/>
    <w:rsid w:val="00820257"/>
    <w:rsid w:val="008205AF"/>
    <w:rsid w:val="0082102B"/>
    <w:rsid w:val="00821709"/>
    <w:rsid w:val="00821921"/>
    <w:rsid w:val="008223F5"/>
    <w:rsid w:val="00822887"/>
    <w:rsid w:val="00822942"/>
    <w:rsid w:val="008229D3"/>
    <w:rsid w:val="00822E50"/>
    <w:rsid w:val="008243FB"/>
    <w:rsid w:val="0082440E"/>
    <w:rsid w:val="00824476"/>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0CE"/>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8B"/>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DA1"/>
    <w:rsid w:val="00863E4D"/>
    <w:rsid w:val="00864147"/>
    <w:rsid w:val="0086443A"/>
    <w:rsid w:val="00865E9B"/>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250"/>
    <w:rsid w:val="00880500"/>
    <w:rsid w:val="00881C05"/>
    <w:rsid w:val="00881C22"/>
    <w:rsid w:val="0088384C"/>
    <w:rsid w:val="00884204"/>
    <w:rsid w:val="008842CE"/>
    <w:rsid w:val="00884779"/>
    <w:rsid w:val="00884822"/>
    <w:rsid w:val="00884B46"/>
    <w:rsid w:val="00884DA5"/>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024"/>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107"/>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33"/>
    <w:rsid w:val="00943DA6"/>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CA3"/>
    <w:rsid w:val="009B5889"/>
    <w:rsid w:val="009B58F7"/>
    <w:rsid w:val="009B5ED1"/>
    <w:rsid w:val="009B6191"/>
    <w:rsid w:val="009B6D58"/>
    <w:rsid w:val="009B7A85"/>
    <w:rsid w:val="009C0933"/>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566"/>
    <w:rsid w:val="009F5D9B"/>
    <w:rsid w:val="009F62CE"/>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BAD"/>
    <w:rsid w:val="00A03FEC"/>
    <w:rsid w:val="00A04202"/>
    <w:rsid w:val="00A04DB0"/>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0C6E"/>
    <w:rsid w:val="00A214D5"/>
    <w:rsid w:val="00A21F69"/>
    <w:rsid w:val="00A22062"/>
    <w:rsid w:val="00A222D7"/>
    <w:rsid w:val="00A22548"/>
    <w:rsid w:val="00A225D9"/>
    <w:rsid w:val="00A22EB5"/>
    <w:rsid w:val="00A23E7B"/>
    <w:rsid w:val="00A24827"/>
    <w:rsid w:val="00A249DB"/>
    <w:rsid w:val="00A24E9E"/>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3CE"/>
    <w:rsid w:val="00A34587"/>
    <w:rsid w:val="00A34B0F"/>
    <w:rsid w:val="00A34DFE"/>
    <w:rsid w:val="00A3536B"/>
    <w:rsid w:val="00A35E1A"/>
    <w:rsid w:val="00A35FB1"/>
    <w:rsid w:val="00A36591"/>
    <w:rsid w:val="00A37070"/>
    <w:rsid w:val="00A4028C"/>
    <w:rsid w:val="00A40446"/>
    <w:rsid w:val="00A412F1"/>
    <w:rsid w:val="00A413C4"/>
    <w:rsid w:val="00A425C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72D8"/>
    <w:rsid w:val="00A60D60"/>
    <w:rsid w:val="00A61383"/>
    <w:rsid w:val="00A61746"/>
    <w:rsid w:val="00A619F2"/>
    <w:rsid w:val="00A62933"/>
    <w:rsid w:val="00A63445"/>
    <w:rsid w:val="00A63D83"/>
    <w:rsid w:val="00A63DCA"/>
    <w:rsid w:val="00A63EB8"/>
    <w:rsid w:val="00A64339"/>
    <w:rsid w:val="00A644AB"/>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87F"/>
    <w:rsid w:val="00AC3F2F"/>
    <w:rsid w:val="00AC4EAF"/>
    <w:rsid w:val="00AC53A8"/>
    <w:rsid w:val="00AC5807"/>
    <w:rsid w:val="00AC6131"/>
    <w:rsid w:val="00AC6523"/>
    <w:rsid w:val="00AC6DB3"/>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A87"/>
    <w:rsid w:val="00AE3822"/>
    <w:rsid w:val="00AE3B58"/>
    <w:rsid w:val="00AE4008"/>
    <w:rsid w:val="00AE43E4"/>
    <w:rsid w:val="00AE52DD"/>
    <w:rsid w:val="00AE56B3"/>
    <w:rsid w:val="00AE59CA"/>
    <w:rsid w:val="00AE679C"/>
    <w:rsid w:val="00AE70BE"/>
    <w:rsid w:val="00AE73A7"/>
    <w:rsid w:val="00AE7BB9"/>
    <w:rsid w:val="00AF023B"/>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61677"/>
    <w:rsid w:val="00B62020"/>
    <w:rsid w:val="00B62122"/>
    <w:rsid w:val="00B62D06"/>
    <w:rsid w:val="00B62D69"/>
    <w:rsid w:val="00B62F78"/>
    <w:rsid w:val="00B63078"/>
    <w:rsid w:val="00B64118"/>
    <w:rsid w:val="00B64BF8"/>
    <w:rsid w:val="00B64C48"/>
    <w:rsid w:val="00B64ECA"/>
    <w:rsid w:val="00B65699"/>
    <w:rsid w:val="00B65D56"/>
    <w:rsid w:val="00B6601D"/>
    <w:rsid w:val="00B66201"/>
    <w:rsid w:val="00B666FB"/>
    <w:rsid w:val="00B66AB9"/>
    <w:rsid w:val="00B66C0B"/>
    <w:rsid w:val="00B67CCD"/>
    <w:rsid w:val="00B67E5B"/>
    <w:rsid w:val="00B70356"/>
    <w:rsid w:val="00B70DF8"/>
    <w:rsid w:val="00B711C6"/>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1C9"/>
    <w:rsid w:val="00C02445"/>
    <w:rsid w:val="00C024D3"/>
    <w:rsid w:val="00C029B6"/>
    <w:rsid w:val="00C03431"/>
    <w:rsid w:val="00C0413D"/>
    <w:rsid w:val="00C04176"/>
    <w:rsid w:val="00C046E3"/>
    <w:rsid w:val="00C054A7"/>
    <w:rsid w:val="00C05A74"/>
    <w:rsid w:val="00C061D3"/>
    <w:rsid w:val="00C061DC"/>
    <w:rsid w:val="00C06409"/>
    <w:rsid w:val="00C07F24"/>
    <w:rsid w:val="00C11C6B"/>
    <w:rsid w:val="00C122A6"/>
    <w:rsid w:val="00C132F1"/>
    <w:rsid w:val="00C13B79"/>
    <w:rsid w:val="00C14561"/>
    <w:rsid w:val="00C14F1A"/>
    <w:rsid w:val="00C156C3"/>
    <w:rsid w:val="00C15BC3"/>
    <w:rsid w:val="00C15CD3"/>
    <w:rsid w:val="00C16602"/>
    <w:rsid w:val="00C16F3F"/>
    <w:rsid w:val="00C17414"/>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BEB"/>
    <w:rsid w:val="00C66474"/>
    <w:rsid w:val="00C66A65"/>
    <w:rsid w:val="00C673DD"/>
    <w:rsid w:val="00C67D6B"/>
    <w:rsid w:val="00C67E80"/>
    <w:rsid w:val="00C67FAB"/>
    <w:rsid w:val="00C7001C"/>
    <w:rsid w:val="00C706F4"/>
    <w:rsid w:val="00C70C1A"/>
    <w:rsid w:val="00C70D4B"/>
    <w:rsid w:val="00C71E26"/>
    <w:rsid w:val="00C72606"/>
    <w:rsid w:val="00C7261B"/>
    <w:rsid w:val="00C72D0E"/>
    <w:rsid w:val="00C72E21"/>
    <w:rsid w:val="00C73E62"/>
    <w:rsid w:val="00C743CA"/>
    <w:rsid w:val="00C7485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3E0"/>
    <w:rsid w:val="00CA770E"/>
    <w:rsid w:val="00CA7AA9"/>
    <w:rsid w:val="00CA7C54"/>
    <w:rsid w:val="00CB0129"/>
    <w:rsid w:val="00CB0901"/>
    <w:rsid w:val="00CB0A01"/>
    <w:rsid w:val="00CB1211"/>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75F"/>
    <w:rsid w:val="00CC3BAC"/>
    <w:rsid w:val="00CC4774"/>
    <w:rsid w:val="00CC518E"/>
    <w:rsid w:val="00CC5630"/>
    <w:rsid w:val="00CC6362"/>
    <w:rsid w:val="00CC69B0"/>
    <w:rsid w:val="00CC69D0"/>
    <w:rsid w:val="00CC73F0"/>
    <w:rsid w:val="00CD01CC"/>
    <w:rsid w:val="00CD043A"/>
    <w:rsid w:val="00CD0626"/>
    <w:rsid w:val="00CD0722"/>
    <w:rsid w:val="00CD074D"/>
    <w:rsid w:val="00CD191C"/>
    <w:rsid w:val="00CD1E50"/>
    <w:rsid w:val="00CD3548"/>
    <w:rsid w:val="00CD4190"/>
    <w:rsid w:val="00CD435C"/>
    <w:rsid w:val="00CD4898"/>
    <w:rsid w:val="00CD6B60"/>
    <w:rsid w:val="00CD764A"/>
    <w:rsid w:val="00CD7A4F"/>
    <w:rsid w:val="00CE081E"/>
    <w:rsid w:val="00CE0D95"/>
    <w:rsid w:val="00CE10B2"/>
    <w:rsid w:val="00CE2264"/>
    <w:rsid w:val="00CE2382"/>
    <w:rsid w:val="00CE3C86"/>
    <w:rsid w:val="00CE4D1D"/>
    <w:rsid w:val="00CE4E83"/>
    <w:rsid w:val="00CE56FD"/>
    <w:rsid w:val="00CE5FB2"/>
    <w:rsid w:val="00CE70C4"/>
    <w:rsid w:val="00CE79AF"/>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C7"/>
    <w:rsid w:val="00D52D0B"/>
    <w:rsid w:val="00D53408"/>
    <w:rsid w:val="00D5354C"/>
    <w:rsid w:val="00D53FEB"/>
    <w:rsid w:val="00D5440E"/>
    <w:rsid w:val="00D5443D"/>
    <w:rsid w:val="00D544C1"/>
    <w:rsid w:val="00D54A1C"/>
    <w:rsid w:val="00D54E6F"/>
    <w:rsid w:val="00D5541F"/>
    <w:rsid w:val="00D564E9"/>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710BC"/>
    <w:rsid w:val="00D711F6"/>
    <w:rsid w:val="00D71259"/>
    <w:rsid w:val="00D7354F"/>
    <w:rsid w:val="00D7435F"/>
    <w:rsid w:val="00D746A9"/>
    <w:rsid w:val="00D74CCE"/>
    <w:rsid w:val="00D7504A"/>
    <w:rsid w:val="00D758CA"/>
    <w:rsid w:val="00D75F27"/>
    <w:rsid w:val="00D76453"/>
    <w:rsid w:val="00D76BBA"/>
    <w:rsid w:val="00D76C3C"/>
    <w:rsid w:val="00D770E9"/>
    <w:rsid w:val="00D77ADB"/>
    <w:rsid w:val="00D77EF7"/>
    <w:rsid w:val="00D80916"/>
    <w:rsid w:val="00D80959"/>
    <w:rsid w:val="00D815D1"/>
    <w:rsid w:val="00D81660"/>
    <w:rsid w:val="00D81962"/>
    <w:rsid w:val="00D820D2"/>
    <w:rsid w:val="00D82DAD"/>
    <w:rsid w:val="00D82E27"/>
    <w:rsid w:val="00D83043"/>
    <w:rsid w:val="00D8313C"/>
    <w:rsid w:val="00D83857"/>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51E"/>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119"/>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4EF"/>
    <w:rsid w:val="00DE26DA"/>
    <w:rsid w:val="00DE26E4"/>
    <w:rsid w:val="00DE3538"/>
    <w:rsid w:val="00DE3C28"/>
    <w:rsid w:val="00DE4A78"/>
    <w:rsid w:val="00DE4F8A"/>
    <w:rsid w:val="00DE5B89"/>
    <w:rsid w:val="00DE65EA"/>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6F10"/>
    <w:rsid w:val="00E17450"/>
    <w:rsid w:val="00E17B7F"/>
    <w:rsid w:val="00E20011"/>
    <w:rsid w:val="00E207EB"/>
    <w:rsid w:val="00E20A27"/>
    <w:rsid w:val="00E20B3E"/>
    <w:rsid w:val="00E20E95"/>
    <w:rsid w:val="00E21282"/>
    <w:rsid w:val="00E21547"/>
    <w:rsid w:val="00E21B4C"/>
    <w:rsid w:val="00E2217F"/>
    <w:rsid w:val="00E222A7"/>
    <w:rsid w:val="00E22CFA"/>
    <w:rsid w:val="00E22E51"/>
    <w:rsid w:val="00E23A9A"/>
    <w:rsid w:val="00E23F7F"/>
    <w:rsid w:val="00E23F8C"/>
    <w:rsid w:val="00E2406F"/>
    <w:rsid w:val="00E242FF"/>
    <w:rsid w:val="00E24EBF"/>
    <w:rsid w:val="00E25D59"/>
    <w:rsid w:val="00E2620A"/>
    <w:rsid w:val="00E2624C"/>
    <w:rsid w:val="00E267E5"/>
    <w:rsid w:val="00E26A48"/>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8EA"/>
    <w:rsid w:val="00E55EBF"/>
    <w:rsid w:val="00E56E9B"/>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1C06"/>
    <w:rsid w:val="00E72207"/>
    <w:rsid w:val="00E739BE"/>
    <w:rsid w:val="00E73B01"/>
    <w:rsid w:val="00E7424B"/>
    <w:rsid w:val="00E74264"/>
    <w:rsid w:val="00E749B7"/>
    <w:rsid w:val="00E74BF6"/>
    <w:rsid w:val="00E74F86"/>
    <w:rsid w:val="00E7522C"/>
    <w:rsid w:val="00E752B6"/>
    <w:rsid w:val="00E752E5"/>
    <w:rsid w:val="00E7544B"/>
    <w:rsid w:val="00E758BE"/>
    <w:rsid w:val="00E765B7"/>
    <w:rsid w:val="00E77AD7"/>
    <w:rsid w:val="00E77EE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1FEF"/>
    <w:rsid w:val="00EA31E0"/>
    <w:rsid w:val="00EA3E33"/>
    <w:rsid w:val="00EA3FD0"/>
    <w:rsid w:val="00EA40DF"/>
    <w:rsid w:val="00EA58C8"/>
    <w:rsid w:val="00EA625E"/>
    <w:rsid w:val="00EA64AF"/>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860"/>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54EE"/>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548A"/>
    <w:rsid w:val="00EF5F81"/>
    <w:rsid w:val="00EF6281"/>
    <w:rsid w:val="00EF6526"/>
    <w:rsid w:val="00EF7868"/>
    <w:rsid w:val="00F00004"/>
    <w:rsid w:val="00F00565"/>
    <w:rsid w:val="00F00C96"/>
    <w:rsid w:val="00F01964"/>
    <w:rsid w:val="00F01D1E"/>
    <w:rsid w:val="00F02508"/>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606"/>
    <w:rsid w:val="00F339E3"/>
    <w:rsid w:val="00F34380"/>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53D4F"/>
    <w:rsid w:val="00F53DF8"/>
    <w:rsid w:val="00F546F2"/>
    <w:rsid w:val="00F54903"/>
    <w:rsid w:val="00F54BB3"/>
    <w:rsid w:val="00F5526F"/>
    <w:rsid w:val="00F552C3"/>
    <w:rsid w:val="00F55654"/>
    <w:rsid w:val="00F556B0"/>
    <w:rsid w:val="00F55ECA"/>
    <w:rsid w:val="00F5639E"/>
    <w:rsid w:val="00F5653D"/>
    <w:rsid w:val="00F571C7"/>
    <w:rsid w:val="00F574A5"/>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3F1"/>
    <w:rsid w:val="00FB35D5"/>
    <w:rsid w:val="00FB3AE9"/>
    <w:rsid w:val="00FB3AFB"/>
    <w:rsid w:val="00FB3CC9"/>
    <w:rsid w:val="00FB4ACF"/>
    <w:rsid w:val="00FB4AFE"/>
    <w:rsid w:val="00FB6BBB"/>
    <w:rsid w:val="00FB72F4"/>
    <w:rsid w:val="00FB7899"/>
    <w:rsid w:val="00FB78E7"/>
    <w:rsid w:val="00FB796B"/>
    <w:rsid w:val="00FC016A"/>
    <w:rsid w:val="00FC096C"/>
    <w:rsid w:val="00FC0C8E"/>
    <w:rsid w:val="00FC0FDC"/>
    <w:rsid w:val="00FC1506"/>
    <w:rsid w:val="00FC22F4"/>
    <w:rsid w:val="00FC283C"/>
    <w:rsid w:val="00FC2FB3"/>
    <w:rsid w:val="00FC4412"/>
    <w:rsid w:val="00FC4B16"/>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A1F"/>
    <w:rsid w:val="00FE1FAB"/>
    <w:rsid w:val="00FE2378"/>
    <w:rsid w:val="00FE2AA4"/>
    <w:rsid w:val="00FE2CFD"/>
    <w:rsid w:val="00FE2DB6"/>
    <w:rsid w:val="00FE314C"/>
    <w:rsid w:val="00FE3EB8"/>
    <w:rsid w:val="00FE449E"/>
    <w:rsid w:val="00FE49C7"/>
    <w:rsid w:val="00FE54DC"/>
    <w:rsid w:val="00FE5743"/>
    <w:rsid w:val="00FE6887"/>
    <w:rsid w:val="00FE6C2A"/>
    <w:rsid w:val="00FE76B9"/>
    <w:rsid w:val="00FE7898"/>
    <w:rsid w:val="00FF0766"/>
    <w:rsid w:val="00FF0775"/>
    <w:rsid w:val="00FF0FE2"/>
    <w:rsid w:val="00FF1138"/>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921ADF"/>
  <w15:docId w15:val="{E640E52E-30B4-484F-9280-0C7DDD1A3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Char Char46"/>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Char Char46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rsid w:val="007602A3"/>
    <w:rPr>
      <w:sz w:val="16"/>
      <w:szCs w:val="16"/>
    </w:rPr>
  </w:style>
  <w:style w:type="paragraph" w:styleId="CommentText">
    <w:name w:val="annotation text"/>
    <w:basedOn w:val="Normal"/>
    <w:link w:val="CommentTextChar"/>
    <w:rsid w:val="007602A3"/>
    <w:rPr>
      <w:rFonts w:ascii="Times Armenian" w:hAnsi="Times Armenian"/>
      <w:sz w:val="20"/>
      <w:szCs w:val="20"/>
    </w:rPr>
  </w:style>
  <w:style w:type="paragraph" w:styleId="CommentSubject">
    <w:name w:val="annotation subject"/>
    <w:basedOn w:val="CommentText"/>
    <w:next w:val="CommentText"/>
    <w:link w:val="CommentSubjectChar"/>
    <w:rsid w:val="007602A3"/>
    <w:rPr>
      <w:b/>
      <w:bCs/>
    </w:rPr>
  </w:style>
  <w:style w:type="paragraph" w:styleId="EndnoteText">
    <w:name w:val="endnote text"/>
    <w:basedOn w:val="Normal"/>
    <w:link w:val="EndnoteTextChar"/>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styleId="UnresolvedMention">
    <w:name w:val="Unresolved Mention"/>
    <w:basedOn w:val="DefaultParagraphFont"/>
    <w:uiPriority w:val="99"/>
    <w:semiHidden/>
    <w:unhideWhenUsed/>
    <w:rsid w:val="00CE79AF"/>
    <w:rPr>
      <w:color w:val="605E5C"/>
      <w:shd w:val="clear" w:color="auto" w:fill="E1DFDD"/>
    </w:rPr>
  </w:style>
  <w:style w:type="character" w:customStyle="1" w:styleId="CommentTextChar">
    <w:name w:val="Comment Text Char"/>
    <w:link w:val="CommentText"/>
    <w:locked/>
    <w:rsid w:val="00CD0626"/>
    <w:rPr>
      <w:rFonts w:ascii="Times Armenian" w:hAnsi="Times Armenian"/>
    </w:rPr>
  </w:style>
  <w:style w:type="character" w:customStyle="1" w:styleId="CommentTextChar1">
    <w:name w:val="Comment Text Char1"/>
    <w:rsid w:val="00CD0626"/>
    <w:rPr>
      <w:rFonts w:eastAsia="MS Mincho"/>
      <w:lang w:eastAsia="ja-JP"/>
    </w:rPr>
  </w:style>
  <w:style w:type="character" w:customStyle="1" w:styleId="EndnoteTextChar">
    <w:name w:val="Endnote Text Char"/>
    <w:link w:val="EndnoteText"/>
    <w:locked/>
    <w:rsid w:val="00CD0626"/>
    <w:rPr>
      <w:rFonts w:ascii="Times Armenian" w:hAnsi="Times Armenian"/>
    </w:rPr>
  </w:style>
  <w:style w:type="character" w:customStyle="1" w:styleId="EndnoteTextChar1">
    <w:name w:val="Endnote Text Char1"/>
    <w:rsid w:val="00CD0626"/>
    <w:rPr>
      <w:rFonts w:eastAsia="MS Mincho"/>
      <w:lang w:eastAsia="ja-JP"/>
    </w:rPr>
  </w:style>
  <w:style w:type="character" w:customStyle="1" w:styleId="DocumentMapChar">
    <w:name w:val="Document Map Char"/>
    <w:link w:val="DocumentMap"/>
    <w:locked/>
    <w:rsid w:val="00CD0626"/>
    <w:rPr>
      <w:rFonts w:ascii="Tahoma" w:hAnsi="Tahoma" w:cs="Tahoma"/>
      <w:shd w:val="clear" w:color="auto" w:fill="000080"/>
    </w:rPr>
  </w:style>
  <w:style w:type="character" w:customStyle="1" w:styleId="DocumentMapChar1">
    <w:name w:val="Document Map Char1"/>
    <w:rsid w:val="00CD0626"/>
    <w:rPr>
      <w:rFonts w:ascii="Tahoma" w:eastAsia="MS Mincho" w:hAnsi="Tahoma" w:cs="Tahoma"/>
      <w:sz w:val="16"/>
      <w:szCs w:val="16"/>
      <w:lang w:eastAsia="ja-JP"/>
    </w:rPr>
  </w:style>
  <w:style w:type="character" w:customStyle="1" w:styleId="CommentSubjectChar">
    <w:name w:val="Comment Subject Char"/>
    <w:link w:val="CommentSubject"/>
    <w:locked/>
    <w:rsid w:val="00CD0626"/>
    <w:rPr>
      <w:rFonts w:ascii="Times Armenian" w:hAnsi="Times Armenian"/>
      <w:b/>
      <w:bCs/>
    </w:rPr>
  </w:style>
  <w:style w:type="character" w:customStyle="1" w:styleId="CommentSubjectChar1">
    <w:name w:val="Comment Subject Char1"/>
    <w:rsid w:val="00CD0626"/>
    <w:rPr>
      <w:rFonts w:eastAsia="MS Mincho"/>
      <w:b/>
      <w:bCs/>
      <w:lang w:eastAsia="ja-JP"/>
    </w:rPr>
  </w:style>
  <w:style w:type="character" w:customStyle="1" w:styleId="CharChar19">
    <w:name w:val="Char Char19"/>
    <w:rsid w:val="00CD0626"/>
    <w:rPr>
      <w:rFonts w:ascii="Times Armenian" w:hAnsi="Times Armenian"/>
      <w:b/>
      <w:lang w:val="en-US" w:eastAsia="en-US" w:bidi="ar-SA"/>
    </w:rPr>
  </w:style>
  <w:style w:type="character" w:customStyle="1" w:styleId="CharChar18">
    <w:name w:val="Char Char18"/>
    <w:rsid w:val="00CD0626"/>
    <w:rPr>
      <w:rFonts w:ascii="Arial LatArm" w:hAnsi="Arial LatArm"/>
      <w:b/>
      <w:bCs/>
      <w:i/>
      <w:sz w:val="24"/>
      <w:lang w:val="de-DE" w:eastAsia="en-US" w:bidi="ar-SA"/>
    </w:rPr>
  </w:style>
  <w:style w:type="character" w:customStyle="1" w:styleId="CharChar17">
    <w:name w:val="Char Char17"/>
    <w:rsid w:val="00CD0626"/>
    <w:rPr>
      <w:rFonts w:ascii="Times Armenian" w:hAnsi="Times Armenian"/>
      <w:b/>
      <w:bCs/>
      <w:sz w:val="24"/>
      <w:szCs w:val="28"/>
      <w:lang w:val="en-US" w:eastAsia="en-US" w:bidi="ar-SA"/>
    </w:rPr>
  </w:style>
  <w:style w:type="character" w:customStyle="1" w:styleId="CharChar14">
    <w:name w:val="Char Char14"/>
    <w:rsid w:val="00CD0626"/>
    <w:rPr>
      <w:rFonts w:ascii="Times Armenian" w:hAnsi="Times Armenian"/>
      <w:lang w:val="pt-BR" w:eastAsia="en-US" w:bidi="ar-SA"/>
    </w:rPr>
  </w:style>
  <w:style w:type="character" w:customStyle="1" w:styleId="CharChar12">
    <w:name w:val="Char Char12"/>
    <w:rsid w:val="00CD0626"/>
    <w:rPr>
      <w:rFonts w:ascii="Times Armenian" w:hAnsi="Times Armenian"/>
      <w:i/>
      <w:sz w:val="24"/>
      <w:lang w:val="en-US" w:eastAsia="en-US" w:bidi="ar-SA"/>
    </w:rPr>
  </w:style>
  <w:style w:type="character" w:customStyle="1" w:styleId="CharChar11">
    <w:name w:val="Char Char11"/>
    <w:rsid w:val="00CD0626"/>
    <w:rPr>
      <w:rFonts w:ascii="Arial LatArm" w:hAnsi="Arial LatArm"/>
      <w:spacing w:val="20"/>
      <w:position w:val="6"/>
      <w:sz w:val="24"/>
      <w:lang w:val="en-US" w:eastAsia="en-US" w:bidi="ar-SA"/>
    </w:rPr>
  </w:style>
  <w:style w:type="character" w:customStyle="1" w:styleId="CharChar10">
    <w:name w:val="Char Char10"/>
    <w:rsid w:val="00CD0626"/>
    <w:rPr>
      <w:lang w:val="en-US" w:eastAsia="en-US" w:bidi="ar-SA"/>
    </w:rPr>
  </w:style>
  <w:style w:type="character" w:customStyle="1" w:styleId="CharChar9">
    <w:name w:val="Char Char9"/>
    <w:rsid w:val="00CD0626"/>
    <w:rPr>
      <w:rFonts w:ascii="Times Armenian" w:hAnsi="Times Armenian"/>
      <w:sz w:val="24"/>
      <w:lang w:val="en-US" w:eastAsia="en-US" w:bidi="ar-SA"/>
    </w:rPr>
  </w:style>
  <w:style w:type="character" w:customStyle="1" w:styleId="CharChar8">
    <w:name w:val="Char Char8"/>
    <w:rsid w:val="00CD0626"/>
    <w:rPr>
      <w:rFonts w:ascii="Times Armenian" w:hAnsi="Times Armenian"/>
      <w:sz w:val="24"/>
      <w:lang w:val="en-US" w:eastAsia="en-US" w:bidi="ar-SA"/>
    </w:rPr>
  </w:style>
  <w:style w:type="paragraph" w:styleId="PlainText">
    <w:name w:val="Plain Text"/>
    <w:basedOn w:val="Normal"/>
    <w:link w:val="PlainTextChar"/>
    <w:rsid w:val="00CD0626"/>
    <w:pPr>
      <w:spacing w:before="120"/>
      <w:jc w:val="both"/>
    </w:pPr>
    <w:rPr>
      <w:rFonts w:ascii="Courier New" w:hAnsi="Courier New"/>
      <w:sz w:val="20"/>
      <w:szCs w:val="20"/>
      <w:lang w:val="en-US" w:eastAsia="en-US" w:bidi="ar-SA"/>
    </w:rPr>
  </w:style>
  <w:style w:type="character" w:customStyle="1" w:styleId="PlainTextChar">
    <w:name w:val="Plain Text Char"/>
    <w:basedOn w:val="DefaultParagraphFont"/>
    <w:link w:val="PlainText"/>
    <w:rsid w:val="00CD0626"/>
    <w:rPr>
      <w:rFonts w:ascii="Courier New" w:hAnsi="Courier New"/>
      <w:lang w:val="en-US" w:eastAsia="en-US" w:bidi="ar-SA"/>
    </w:rPr>
  </w:style>
  <w:style w:type="character" w:customStyle="1" w:styleId="CharChar6">
    <w:name w:val="Char Char6"/>
    <w:rsid w:val="00CD0626"/>
    <w:rPr>
      <w:rFonts w:ascii="Arial LatArm" w:hAnsi="Arial LatArm"/>
      <w:b/>
      <w:bCs/>
      <w:sz w:val="24"/>
      <w:szCs w:val="24"/>
      <w:lang w:val="ru-RU" w:eastAsia="ru-RU" w:bidi="ar-SA"/>
    </w:rPr>
  </w:style>
  <w:style w:type="character" w:customStyle="1" w:styleId="CharChar5">
    <w:name w:val="Char Char5"/>
    <w:rsid w:val="00CD0626"/>
    <w:rPr>
      <w:rFonts w:ascii="Tahoma" w:hAnsi="Tahoma" w:cs="Tahoma"/>
      <w:sz w:val="16"/>
      <w:szCs w:val="16"/>
      <w:lang w:val="en-US" w:eastAsia="en-US" w:bidi="ar-SA"/>
    </w:rPr>
  </w:style>
  <w:style w:type="character" w:customStyle="1" w:styleId="CharChar4">
    <w:name w:val="Char Char4"/>
    <w:rsid w:val="00CD0626"/>
    <w:rPr>
      <w:rFonts w:ascii="Times Armenian" w:hAnsi="Times Armenian"/>
      <w:lang w:eastAsia="ru-RU" w:bidi="ar-SA"/>
    </w:rPr>
  </w:style>
  <w:style w:type="character" w:customStyle="1" w:styleId="CharChar3">
    <w:name w:val="Char Char3"/>
    <w:rsid w:val="00CD0626"/>
    <w:rPr>
      <w:rFonts w:ascii="Times Armenian" w:hAnsi="Times Armenian"/>
      <w:b/>
      <w:bCs/>
      <w:lang w:eastAsia="ru-RU" w:bidi="ar-SA"/>
    </w:rPr>
  </w:style>
  <w:style w:type="character" w:customStyle="1" w:styleId="CharChar2">
    <w:name w:val="Char Char2"/>
    <w:rsid w:val="00CD0626"/>
    <w:rPr>
      <w:rFonts w:ascii="Times Armenian" w:hAnsi="Times Armenian"/>
      <w:lang w:eastAsia="ru-RU" w:bidi="ar-SA"/>
    </w:rPr>
  </w:style>
  <w:style w:type="paragraph" w:customStyle="1" w:styleId="Style1">
    <w:name w:val="Style1"/>
    <w:basedOn w:val="Normal"/>
    <w:rsid w:val="00CD0626"/>
    <w:pPr>
      <w:jc w:val="center"/>
    </w:pPr>
    <w:rPr>
      <w:rFonts w:ascii="Arial Armenian" w:hAnsi="Arial Armenian" w:cs="Times Armenian"/>
      <w:i/>
      <w:iCs/>
      <w:sz w:val="28"/>
      <w:szCs w:val="28"/>
      <w:lang w:val="en-US" w:eastAsia="en-US" w:bidi="ar-SA"/>
    </w:rPr>
  </w:style>
  <w:style w:type="paragraph" w:customStyle="1" w:styleId="AutoCorrect">
    <w:name w:val="AutoCorrect"/>
    <w:rsid w:val="00CD0626"/>
    <w:rPr>
      <w:sz w:val="24"/>
      <w:szCs w:val="24"/>
      <w:lang w:val="en-US" w:eastAsia="en-US" w:bidi="ar-SA"/>
    </w:rPr>
  </w:style>
  <w:style w:type="character" w:customStyle="1" w:styleId="apple-converted-space">
    <w:name w:val="apple-converted-space"/>
    <w:basedOn w:val="DefaultParagraphFont"/>
    <w:rsid w:val="00CD06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0899C-BE8C-4463-9206-A271F7A1CE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2721</TotalTime>
  <Pages>74</Pages>
  <Words>23605</Words>
  <Characters>134549</Characters>
  <Application>Microsoft Office Word</Application>
  <DocSecurity>0</DocSecurity>
  <Lines>1121</Lines>
  <Paragraphs>315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157839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1740</cp:revision>
  <cp:lastPrinted>2018-02-16T07:12:00Z</cp:lastPrinted>
  <dcterms:created xsi:type="dcterms:W3CDTF">2019-10-28T07:04:00Z</dcterms:created>
  <dcterms:modified xsi:type="dcterms:W3CDTF">2024-02-13T06:25:00Z</dcterms:modified>
</cp:coreProperties>
</file>